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C58" w:rsidRPr="00CD20DC" w:rsidRDefault="00251C58" w:rsidP="00CD20DC">
      <w:pPr>
        <w:rPr>
          <w:rFonts w:ascii="Times New Roman" w:hAnsi="Times New Roman" w:cs="Times New Roman"/>
          <w:b/>
          <w:sz w:val="24"/>
          <w:szCs w:val="24"/>
        </w:rPr>
      </w:pPr>
      <w:r w:rsidRPr="00CD20DC">
        <w:rPr>
          <w:rFonts w:ascii="Times New Roman" w:hAnsi="Times New Roman" w:cs="Times New Roman"/>
          <w:b/>
          <w:sz w:val="24"/>
          <w:szCs w:val="24"/>
        </w:rPr>
        <w:t xml:space="preserve">Isolation of native soil </w:t>
      </w:r>
      <w:r w:rsidR="00DC4AA6">
        <w:rPr>
          <w:rFonts w:ascii="Times New Roman" w:hAnsi="Times New Roman" w:cs="Times New Roman"/>
          <w:b/>
          <w:sz w:val="24"/>
          <w:szCs w:val="24"/>
        </w:rPr>
        <w:t>microorganisms</w:t>
      </w:r>
      <w:r w:rsidR="00DC4AA6" w:rsidRPr="00CD20DC">
        <w:rPr>
          <w:rFonts w:ascii="Times New Roman" w:hAnsi="Times New Roman" w:cs="Times New Roman"/>
          <w:b/>
          <w:sz w:val="24"/>
          <w:szCs w:val="24"/>
        </w:rPr>
        <w:t xml:space="preserve"> </w:t>
      </w:r>
      <w:r w:rsidR="006714BE" w:rsidRPr="00CD20DC">
        <w:rPr>
          <w:rFonts w:ascii="Times New Roman" w:hAnsi="Times New Roman" w:cs="Times New Roman"/>
          <w:b/>
          <w:sz w:val="24"/>
          <w:szCs w:val="24"/>
        </w:rPr>
        <w:t>with potential</w:t>
      </w:r>
      <w:r w:rsidR="00CD20DC" w:rsidRPr="00CD20DC">
        <w:rPr>
          <w:rFonts w:ascii="Times New Roman" w:hAnsi="Times New Roman" w:cs="Times New Roman"/>
          <w:b/>
          <w:sz w:val="24"/>
          <w:szCs w:val="24"/>
        </w:rPr>
        <w:t xml:space="preserve"> for breaking down</w:t>
      </w:r>
      <w:r w:rsidR="00CD20DC">
        <w:rPr>
          <w:rFonts w:ascii="Times New Roman" w:hAnsi="Times New Roman" w:cs="Times New Roman"/>
          <w:b/>
          <w:sz w:val="24"/>
          <w:szCs w:val="24"/>
        </w:rPr>
        <w:t xml:space="preserve"> </w:t>
      </w:r>
      <w:r w:rsidR="006714BE" w:rsidRPr="00CD20DC">
        <w:rPr>
          <w:rFonts w:ascii="Times New Roman" w:hAnsi="Times New Roman" w:cs="Times New Roman"/>
          <w:b/>
          <w:sz w:val="24"/>
          <w:szCs w:val="24"/>
        </w:rPr>
        <w:t xml:space="preserve">biodegradable </w:t>
      </w:r>
      <w:r w:rsidRPr="00CD20DC">
        <w:rPr>
          <w:rFonts w:ascii="Times New Roman" w:hAnsi="Times New Roman" w:cs="Times New Roman"/>
          <w:b/>
          <w:sz w:val="24"/>
          <w:szCs w:val="24"/>
        </w:rPr>
        <w:t>plastic</w:t>
      </w:r>
      <w:ins w:id="0" w:author="Marion Brodhagen" w:date="2012-10-05T14:08:00Z">
        <w:r w:rsidR="007F1A2C">
          <w:rPr>
            <w:rFonts w:ascii="Times New Roman" w:hAnsi="Times New Roman" w:cs="Times New Roman"/>
            <w:b/>
            <w:sz w:val="24"/>
            <w:szCs w:val="24"/>
          </w:rPr>
          <w:t xml:space="preserve"> mulch</w:t>
        </w:r>
      </w:ins>
      <w:r w:rsidRPr="00CD20DC">
        <w:rPr>
          <w:rFonts w:ascii="Times New Roman" w:hAnsi="Times New Roman" w:cs="Times New Roman"/>
          <w:b/>
          <w:sz w:val="24"/>
          <w:szCs w:val="24"/>
        </w:rPr>
        <w:t xml:space="preserve"> films</w:t>
      </w:r>
      <w:r w:rsidR="006B39B8" w:rsidRPr="00CD20DC">
        <w:rPr>
          <w:rFonts w:ascii="Times New Roman" w:hAnsi="Times New Roman" w:cs="Times New Roman"/>
          <w:b/>
          <w:sz w:val="24"/>
          <w:szCs w:val="24"/>
        </w:rPr>
        <w:t xml:space="preserve"> used in agriculture</w:t>
      </w:r>
      <w:r w:rsidRPr="00CD20DC">
        <w:rPr>
          <w:rFonts w:ascii="Times New Roman" w:hAnsi="Times New Roman" w:cs="Times New Roman"/>
          <w:b/>
          <w:sz w:val="24"/>
          <w:szCs w:val="24"/>
        </w:rPr>
        <w:t>.</w:t>
      </w:r>
    </w:p>
    <w:p w:rsidR="00A0590A" w:rsidRPr="00251C58" w:rsidRDefault="00A0590A" w:rsidP="00F33BE8">
      <w:pPr>
        <w:contextualSpacing/>
        <w:rPr>
          <w:rFonts w:ascii="Times New Roman" w:hAnsi="Times New Roman" w:cs="Times New Roman"/>
          <w:sz w:val="24"/>
          <w:szCs w:val="24"/>
        </w:rPr>
      </w:pPr>
    </w:p>
    <w:p w:rsidR="00B7775B" w:rsidRPr="00B7775B" w:rsidRDefault="00B7775B" w:rsidP="00F33BE8">
      <w:pPr>
        <w:contextualSpacing/>
        <w:rPr>
          <w:rFonts w:ascii="Times New Roman" w:hAnsi="Times New Roman" w:cs="Times New Roman"/>
          <w:b/>
          <w:sz w:val="24"/>
          <w:szCs w:val="24"/>
        </w:rPr>
      </w:pPr>
      <w:r w:rsidRPr="00310A51">
        <w:rPr>
          <w:rFonts w:ascii="Times New Roman Bold" w:hAnsi="Times New Roman Bold" w:cs="Times New Roman"/>
          <w:b/>
          <w:caps/>
          <w:sz w:val="24"/>
          <w:szCs w:val="24"/>
        </w:rPr>
        <w:t>Authors</w:t>
      </w:r>
      <w:r w:rsidRPr="00B7775B">
        <w:rPr>
          <w:rFonts w:ascii="Times New Roman" w:hAnsi="Times New Roman" w:cs="Times New Roman"/>
          <w:b/>
          <w:sz w:val="24"/>
          <w:szCs w:val="24"/>
        </w:rPr>
        <w:t>:</w:t>
      </w:r>
    </w:p>
    <w:p w:rsidR="00B7775B" w:rsidRDefault="00B7775B" w:rsidP="00F33BE8">
      <w:pPr>
        <w:contextualSpacing/>
        <w:rPr>
          <w:rFonts w:ascii="Times New Roman" w:hAnsi="Times New Roman" w:cs="Times New Roman"/>
          <w:sz w:val="24"/>
          <w:szCs w:val="24"/>
        </w:rPr>
      </w:pPr>
    </w:p>
    <w:p w:rsidR="000470FC"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 xml:space="preserve">Graham Bailes*, Margaret Lind*, Andrew Ely*, Marianne Powell*, Jennifer </w:t>
      </w:r>
      <w:r w:rsidR="00251C58">
        <w:rPr>
          <w:rFonts w:ascii="Times New Roman" w:hAnsi="Times New Roman" w:cs="Times New Roman"/>
          <w:sz w:val="24"/>
          <w:szCs w:val="24"/>
        </w:rPr>
        <w:t xml:space="preserve">Moore-Kucera, </w:t>
      </w:r>
      <w:r>
        <w:rPr>
          <w:rFonts w:ascii="Times New Roman" w:hAnsi="Times New Roman" w:cs="Times New Roman"/>
          <w:sz w:val="24"/>
          <w:szCs w:val="24"/>
        </w:rPr>
        <w:t xml:space="preserve">Carol </w:t>
      </w:r>
      <w:r w:rsidR="00251C58" w:rsidRPr="00251C58">
        <w:rPr>
          <w:rFonts w:ascii="Times New Roman" w:hAnsi="Times New Roman" w:cs="Times New Roman"/>
          <w:sz w:val="24"/>
          <w:szCs w:val="24"/>
        </w:rPr>
        <w:t xml:space="preserve">Miles, </w:t>
      </w:r>
      <w:r>
        <w:rPr>
          <w:rFonts w:ascii="Times New Roman" w:hAnsi="Times New Roman" w:cs="Times New Roman"/>
          <w:sz w:val="24"/>
          <w:szCs w:val="24"/>
        </w:rPr>
        <w:t>Debra Inglis, and Marion</w:t>
      </w:r>
      <w:r w:rsidR="00251C58" w:rsidRPr="00251C58">
        <w:rPr>
          <w:rFonts w:ascii="Times New Roman" w:hAnsi="Times New Roman" w:cs="Times New Roman"/>
          <w:sz w:val="24"/>
          <w:szCs w:val="24"/>
        </w:rPr>
        <w:t xml:space="preserve"> Brodhagen</w:t>
      </w:r>
      <w:r w:rsidR="005F6C34">
        <w:rPr>
          <w:rFonts w:ascii="Times New Roman" w:hAnsi="Times New Roman" w:cs="Times New Roman"/>
          <w:sz w:val="24"/>
          <w:szCs w:val="24"/>
        </w:rPr>
        <w:t>**</w:t>
      </w:r>
    </w:p>
    <w:p w:rsidR="00B7775B" w:rsidRDefault="00B7775B" w:rsidP="00F33BE8">
      <w:pPr>
        <w:contextualSpacing/>
        <w:rPr>
          <w:rFonts w:ascii="Times New Roman" w:hAnsi="Times New Roman" w:cs="Times New Roman"/>
          <w:sz w:val="24"/>
          <w:szCs w:val="24"/>
        </w:rPr>
      </w:pPr>
    </w:p>
    <w:p w:rsidR="008C78A9"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w:t>
      </w:r>
      <w:r w:rsidR="008C78A9">
        <w:rPr>
          <w:rFonts w:ascii="Times New Roman" w:hAnsi="Times New Roman" w:cs="Times New Roman"/>
          <w:sz w:val="24"/>
          <w:szCs w:val="24"/>
        </w:rPr>
        <w:t xml:space="preserve">  </w:t>
      </w:r>
      <w:r>
        <w:rPr>
          <w:rFonts w:ascii="Times New Roman" w:hAnsi="Times New Roman" w:cs="Times New Roman"/>
          <w:sz w:val="24"/>
          <w:szCs w:val="24"/>
        </w:rPr>
        <w:t>These authors contributed equally to this work</w:t>
      </w:r>
    </w:p>
    <w:p w:rsidR="00B7775B" w:rsidRDefault="005F6C34" w:rsidP="00F33BE8">
      <w:pPr>
        <w:contextualSpacing/>
        <w:rPr>
          <w:rFonts w:ascii="Times New Roman" w:hAnsi="Times New Roman" w:cs="Times New Roman"/>
          <w:sz w:val="24"/>
          <w:szCs w:val="24"/>
          <w:vertAlign w:val="superscript"/>
        </w:rPr>
      </w:pPr>
      <w:r>
        <w:rPr>
          <w:rFonts w:ascii="Times New Roman" w:hAnsi="Times New Roman" w:cs="Times New Roman"/>
          <w:sz w:val="24"/>
          <w:szCs w:val="24"/>
        </w:rPr>
        <w:t>**</w:t>
      </w:r>
      <w:r w:rsidR="00CD20DC">
        <w:rPr>
          <w:rFonts w:ascii="Times New Roman" w:hAnsi="Times New Roman" w:cs="Times New Roman"/>
          <w:sz w:val="24"/>
          <w:szCs w:val="24"/>
        </w:rPr>
        <w:t>Principal Investigator</w:t>
      </w:r>
    </w:p>
    <w:p w:rsidR="00A0590A" w:rsidRPr="00251C58" w:rsidRDefault="00A0590A" w:rsidP="00F33BE8">
      <w:pPr>
        <w:contextualSpacing/>
        <w:rPr>
          <w:rFonts w:ascii="Times New Roman" w:hAnsi="Times New Roman" w:cs="Times New Roman"/>
          <w:sz w:val="24"/>
          <w:szCs w:val="24"/>
        </w:rPr>
      </w:pPr>
    </w:p>
    <w:p w:rsidR="00251C58" w:rsidRDefault="00251C58" w:rsidP="00F33BE8">
      <w:pPr>
        <w:contextualSpacing/>
        <w:rPr>
          <w:rFonts w:ascii="Times New Roman" w:hAnsi="Times New Roman" w:cs="Times New Roman"/>
          <w:b/>
          <w:sz w:val="24"/>
          <w:szCs w:val="24"/>
        </w:rPr>
      </w:pPr>
      <w:r w:rsidRPr="00310A51">
        <w:rPr>
          <w:rFonts w:ascii="Times New Roman Bold" w:hAnsi="Times New Roman Bold" w:cs="Times New Roman"/>
          <w:b/>
          <w:caps/>
          <w:sz w:val="24"/>
          <w:szCs w:val="24"/>
        </w:rPr>
        <w:t>Author affiliations</w:t>
      </w:r>
      <w:r w:rsidRPr="00A0590A">
        <w:rPr>
          <w:rFonts w:ascii="Times New Roman" w:hAnsi="Times New Roman" w:cs="Times New Roman"/>
          <w:b/>
          <w:sz w:val="24"/>
          <w:szCs w:val="24"/>
        </w:rPr>
        <w:t xml:space="preserve">:  </w:t>
      </w:r>
    </w:p>
    <w:p w:rsidR="003C7654" w:rsidRPr="00A0590A" w:rsidRDefault="003C7654" w:rsidP="00F33BE8">
      <w:pPr>
        <w:contextualSpacing/>
        <w:rPr>
          <w:rFonts w:ascii="Times New Roman" w:hAnsi="Times New Roman" w:cs="Times New Roman"/>
          <w:b/>
          <w:sz w:val="24"/>
          <w:szCs w:val="24"/>
        </w:rPr>
      </w:pPr>
    </w:p>
    <w:p w:rsidR="00A0590A" w:rsidRDefault="00A0590A" w:rsidP="00F33BE8">
      <w:pPr>
        <w:contextualSpacing/>
        <w:rPr>
          <w:rFonts w:ascii="Times New Roman" w:hAnsi="Times New Roman" w:cs="Times New Roman"/>
          <w:sz w:val="24"/>
          <w:szCs w:val="24"/>
        </w:rPr>
      </w:pPr>
      <w:r w:rsidRPr="00A0590A">
        <w:rPr>
          <w:rFonts w:ascii="Times New Roman" w:hAnsi="Times New Roman" w:cs="Times New Roman"/>
          <w:sz w:val="24"/>
          <w:szCs w:val="24"/>
        </w:rPr>
        <w:t>Graham Bailes</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Biology Department</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Western Washington University</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516 High Street</w:t>
      </w:r>
    </w:p>
    <w:p w:rsidR="006B62FE" w:rsidRPr="00A0590A"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Bellingham, WA 98225</w:t>
      </w:r>
    </w:p>
    <w:p w:rsidR="00A0590A" w:rsidRPr="00A0590A" w:rsidRDefault="00A0590A" w:rsidP="00F33BE8">
      <w:pPr>
        <w:contextualSpacing/>
        <w:rPr>
          <w:rFonts w:ascii="Times New Roman" w:hAnsi="Times New Roman" w:cs="Times New Roman"/>
          <w:sz w:val="24"/>
          <w:szCs w:val="24"/>
        </w:rPr>
      </w:pPr>
      <w:r w:rsidRPr="00A0590A">
        <w:rPr>
          <w:rFonts w:ascii="Times New Roman" w:hAnsi="Times New Roman" w:cs="Times New Roman"/>
          <w:sz w:val="24"/>
          <w:szCs w:val="24"/>
        </w:rPr>
        <w:t xml:space="preserve">Email: </w:t>
      </w:r>
      <w:hyperlink r:id="rId7" w:history="1">
        <w:r w:rsidRPr="00A0590A">
          <w:rPr>
            <w:rStyle w:val="Hyperlink"/>
            <w:rFonts w:ascii="Times New Roman" w:hAnsi="Times New Roman" w:cs="Times New Roman"/>
            <w:sz w:val="24"/>
            <w:szCs w:val="24"/>
          </w:rPr>
          <w:t>bailesg23@gmail.com</w:t>
        </w:r>
      </w:hyperlink>
    </w:p>
    <w:p w:rsidR="00A0590A" w:rsidRPr="00A0590A" w:rsidRDefault="00A0590A" w:rsidP="00F33BE8">
      <w:pPr>
        <w:contextualSpacing/>
        <w:rPr>
          <w:rFonts w:ascii="Times New Roman" w:hAnsi="Times New Roman" w:cs="Times New Roman"/>
          <w:sz w:val="24"/>
          <w:szCs w:val="24"/>
        </w:rPr>
      </w:pPr>
    </w:p>
    <w:p w:rsidR="00A0590A" w:rsidRDefault="00A0590A" w:rsidP="00F33BE8">
      <w:pPr>
        <w:contextualSpacing/>
        <w:rPr>
          <w:rFonts w:ascii="Times New Roman" w:hAnsi="Times New Roman" w:cs="Times New Roman"/>
          <w:sz w:val="24"/>
          <w:szCs w:val="24"/>
        </w:rPr>
      </w:pPr>
      <w:r w:rsidRPr="00A0590A">
        <w:rPr>
          <w:rFonts w:ascii="Times New Roman" w:hAnsi="Times New Roman" w:cs="Times New Roman"/>
          <w:sz w:val="24"/>
          <w:szCs w:val="24"/>
        </w:rPr>
        <w:t>Margaret Lind</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Biology Department</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Western Washington University</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516 High Street</w:t>
      </w:r>
    </w:p>
    <w:p w:rsidR="006B62FE" w:rsidRPr="00A0590A"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Bellingham, WA 98225</w:t>
      </w:r>
    </w:p>
    <w:p w:rsidR="00A0590A" w:rsidRDefault="00A0590A" w:rsidP="00F33BE8">
      <w:pPr>
        <w:contextualSpacing/>
        <w:rPr>
          <w:rFonts w:ascii="Times New Roman" w:hAnsi="Times New Roman" w:cs="Times New Roman"/>
          <w:sz w:val="24"/>
          <w:szCs w:val="24"/>
          <w:lang w:val="es-ES"/>
        </w:rPr>
      </w:pPr>
      <w:r w:rsidRPr="00A0590A">
        <w:rPr>
          <w:rFonts w:ascii="Times New Roman" w:hAnsi="Times New Roman" w:cs="Times New Roman"/>
          <w:sz w:val="24"/>
          <w:szCs w:val="24"/>
        </w:rPr>
        <w:t xml:space="preserve">Email: </w:t>
      </w:r>
      <w:hyperlink r:id="rId8" w:history="1">
        <w:r w:rsidRPr="00EB4AA1">
          <w:rPr>
            <w:rStyle w:val="Hyperlink"/>
            <w:rFonts w:ascii="Times New Roman" w:hAnsi="Times New Roman" w:cs="Times New Roman"/>
            <w:sz w:val="24"/>
            <w:szCs w:val="24"/>
            <w:lang w:val="es-ES"/>
          </w:rPr>
          <w:t>lindm89@gmail.com</w:t>
        </w:r>
      </w:hyperlink>
    </w:p>
    <w:p w:rsidR="00A0590A" w:rsidRPr="00A0590A" w:rsidRDefault="00A0590A" w:rsidP="00F33BE8">
      <w:pPr>
        <w:contextualSpacing/>
        <w:rPr>
          <w:rFonts w:ascii="Times New Roman" w:hAnsi="Times New Roman" w:cs="Times New Roman"/>
          <w:sz w:val="24"/>
          <w:szCs w:val="24"/>
        </w:rPr>
      </w:pPr>
    </w:p>
    <w:p w:rsidR="00B7775B" w:rsidRDefault="00A0590A" w:rsidP="00F33BE8">
      <w:pPr>
        <w:contextualSpacing/>
        <w:rPr>
          <w:rFonts w:ascii="Times New Roman" w:hAnsi="Times New Roman" w:cs="Times New Roman"/>
          <w:sz w:val="24"/>
          <w:szCs w:val="24"/>
        </w:rPr>
      </w:pPr>
      <w:r w:rsidRPr="00A0590A">
        <w:rPr>
          <w:rFonts w:ascii="Times New Roman" w:hAnsi="Times New Roman" w:cs="Times New Roman"/>
          <w:sz w:val="24"/>
          <w:szCs w:val="24"/>
        </w:rPr>
        <w:t>Andrew Ely</w:t>
      </w:r>
      <w:r w:rsidR="006B62FE" w:rsidRPr="006B62FE">
        <w:rPr>
          <w:rFonts w:ascii="Times New Roman" w:hAnsi="Times New Roman" w:cs="Times New Roman"/>
          <w:sz w:val="24"/>
          <w:szCs w:val="24"/>
        </w:rPr>
        <w:t xml:space="preserve"> </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Biology Department</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Western Washington University</w:t>
      </w:r>
    </w:p>
    <w:p w:rsidR="006B62FE" w:rsidRDefault="006B62FE" w:rsidP="00F33BE8">
      <w:pPr>
        <w:contextualSpacing/>
        <w:rPr>
          <w:rFonts w:ascii="Times New Roman" w:hAnsi="Times New Roman" w:cs="Times New Roman"/>
          <w:sz w:val="24"/>
          <w:szCs w:val="24"/>
        </w:rPr>
      </w:pPr>
      <w:r>
        <w:rPr>
          <w:rFonts w:ascii="Times New Roman" w:hAnsi="Times New Roman" w:cs="Times New Roman"/>
          <w:sz w:val="24"/>
          <w:szCs w:val="24"/>
        </w:rPr>
        <w:t>516 High Street</w:t>
      </w:r>
    </w:p>
    <w:p w:rsidR="00A0590A" w:rsidRPr="00CD20DC" w:rsidRDefault="006B62FE" w:rsidP="00F33BE8">
      <w:pPr>
        <w:contextualSpacing/>
        <w:rPr>
          <w:rFonts w:ascii="Times New Roman" w:hAnsi="Times New Roman" w:cs="Times New Roman"/>
          <w:sz w:val="24"/>
          <w:szCs w:val="24"/>
        </w:rPr>
      </w:pPr>
      <w:r w:rsidRPr="00CD20DC">
        <w:rPr>
          <w:rFonts w:ascii="Times New Roman" w:hAnsi="Times New Roman" w:cs="Times New Roman"/>
          <w:sz w:val="24"/>
          <w:szCs w:val="24"/>
        </w:rPr>
        <w:t>Bellingham, WA 98225</w:t>
      </w:r>
    </w:p>
    <w:p w:rsidR="00A0590A" w:rsidRDefault="00A0590A" w:rsidP="00F33BE8">
      <w:pPr>
        <w:contextualSpacing/>
        <w:rPr>
          <w:rFonts w:ascii="Times New Roman" w:hAnsi="Times New Roman" w:cs="Times New Roman"/>
          <w:sz w:val="24"/>
          <w:szCs w:val="24"/>
        </w:rPr>
      </w:pPr>
      <w:r w:rsidRPr="00CD20DC">
        <w:rPr>
          <w:rFonts w:ascii="Times New Roman" w:hAnsi="Times New Roman" w:cs="Times New Roman"/>
          <w:sz w:val="24"/>
          <w:szCs w:val="24"/>
          <w:lang w:val="es-ES"/>
        </w:rPr>
        <w:t xml:space="preserve">Email: </w:t>
      </w:r>
      <w:hyperlink r:id="rId9" w:history="1">
        <w:r w:rsidR="00CD20DC" w:rsidRPr="00ED7ED2">
          <w:rPr>
            <w:rStyle w:val="Hyperlink"/>
            <w:rFonts w:ascii="Times New Roman" w:hAnsi="Times New Roman" w:cs="Times New Roman"/>
            <w:sz w:val="24"/>
            <w:szCs w:val="24"/>
          </w:rPr>
          <w:t>andrewc.ely@gmail.com</w:t>
        </w:r>
      </w:hyperlink>
    </w:p>
    <w:p w:rsidR="00A0590A" w:rsidRPr="00A0590A" w:rsidRDefault="00A0590A" w:rsidP="00F33BE8">
      <w:pPr>
        <w:contextualSpacing/>
        <w:rPr>
          <w:rFonts w:ascii="Times New Roman" w:hAnsi="Times New Roman" w:cs="Times New Roman"/>
          <w:sz w:val="24"/>
          <w:szCs w:val="24"/>
        </w:rPr>
      </w:pPr>
    </w:p>
    <w:p w:rsidR="00A0590A" w:rsidRPr="00B7775B" w:rsidRDefault="00A0590A" w:rsidP="00F33BE8">
      <w:pPr>
        <w:contextualSpacing/>
        <w:rPr>
          <w:rFonts w:ascii="Times New Roman" w:hAnsi="Times New Roman" w:cs="Times New Roman"/>
          <w:sz w:val="24"/>
          <w:szCs w:val="24"/>
        </w:rPr>
      </w:pPr>
      <w:r w:rsidRPr="00B7775B">
        <w:rPr>
          <w:rFonts w:ascii="Times New Roman" w:hAnsi="Times New Roman" w:cs="Times New Roman"/>
          <w:sz w:val="24"/>
          <w:szCs w:val="24"/>
        </w:rPr>
        <w:t>Marianne Powell</w:t>
      </w:r>
    </w:p>
    <w:p w:rsidR="00B7775B" w:rsidRPr="00B7775B" w:rsidRDefault="00B7775B" w:rsidP="00F33BE8">
      <w:pPr>
        <w:contextualSpacing/>
        <w:rPr>
          <w:rFonts w:ascii="Times New Roman" w:hAnsi="Times New Roman" w:cs="Times New Roman"/>
          <w:sz w:val="24"/>
          <w:szCs w:val="24"/>
        </w:rPr>
      </w:pPr>
      <w:r w:rsidRPr="00B7775B">
        <w:rPr>
          <w:rFonts w:ascii="Times New Roman" w:hAnsi="Times New Roman" w:cs="Times New Roman"/>
          <w:sz w:val="24"/>
          <w:szCs w:val="24"/>
        </w:rPr>
        <w:t>Washington State University Northwestern Research and Extension Center</w:t>
      </w:r>
    </w:p>
    <w:p w:rsidR="00B7775B" w:rsidRPr="00B7775B" w:rsidRDefault="00B7775B" w:rsidP="00F33BE8">
      <w:pPr>
        <w:contextualSpacing/>
        <w:rPr>
          <w:rFonts w:ascii="Times New Roman" w:hAnsi="Times New Roman" w:cs="Times New Roman"/>
          <w:color w:val="000000"/>
          <w:sz w:val="24"/>
          <w:szCs w:val="24"/>
        </w:rPr>
      </w:pPr>
      <w:r w:rsidRPr="00B7775B">
        <w:rPr>
          <w:rFonts w:ascii="Times New Roman" w:hAnsi="Times New Roman" w:cs="Times New Roman"/>
          <w:color w:val="000000"/>
          <w:sz w:val="24"/>
          <w:szCs w:val="24"/>
        </w:rPr>
        <w:t>16650 State Route 536</w:t>
      </w:r>
    </w:p>
    <w:p w:rsidR="00B7775B" w:rsidRPr="00B7775B" w:rsidRDefault="00B7775B" w:rsidP="00F33BE8">
      <w:pPr>
        <w:contextualSpacing/>
        <w:rPr>
          <w:rFonts w:ascii="Times New Roman" w:hAnsi="Times New Roman" w:cs="Times New Roman"/>
          <w:sz w:val="24"/>
          <w:szCs w:val="24"/>
        </w:rPr>
      </w:pPr>
      <w:r w:rsidRPr="00B7775B">
        <w:rPr>
          <w:rFonts w:ascii="Times New Roman" w:hAnsi="Times New Roman" w:cs="Times New Roman"/>
          <w:sz w:val="24"/>
          <w:szCs w:val="24"/>
        </w:rPr>
        <w:t>Mt. Vernon, WA  98273</w:t>
      </w:r>
    </w:p>
    <w:p w:rsidR="00A0590A" w:rsidRDefault="00A0590A" w:rsidP="00F33BE8">
      <w:pPr>
        <w:contextualSpacing/>
        <w:rPr>
          <w:rFonts w:ascii="Times New Roman" w:hAnsi="Times New Roman" w:cs="Times New Roman"/>
          <w:sz w:val="24"/>
          <w:szCs w:val="24"/>
        </w:rPr>
      </w:pPr>
      <w:r w:rsidRPr="00B7775B">
        <w:rPr>
          <w:rFonts w:ascii="Times New Roman" w:hAnsi="Times New Roman" w:cs="Times New Roman"/>
          <w:sz w:val="24"/>
          <w:szCs w:val="24"/>
        </w:rPr>
        <w:t>Email:</w:t>
      </w:r>
      <w:r w:rsidR="008C78A9">
        <w:rPr>
          <w:rFonts w:ascii="Times New Roman" w:hAnsi="Times New Roman" w:cs="Times New Roman"/>
          <w:sz w:val="24"/>
          <w:szCs w:val="24"/>
        </w:rPr>
        <w:t xml:space="preserve"> </w:t>
      </w:r>
      <w:hyperlink r:id="rId10" w:history="1">
        <w:r w:rsidR="00172DF2" w:rsidRPr="00172DF2">
          <w:rPr>
            <w:rStyle w:val="Hyperlink"/>
            <w:rFonts w:ascii="Times New Roman" w:hAnsi="Times New Roman" w:cs="Times New Roman"/>
            <w:sz w:val="24"/>
            <w:szCs w:val="24"/>
          </w:rPr>
          <w:t>m</w:t>
        </w:r>
        <w:r w:rsidR="00172DF2" w:rsidRPr="0014060F">
          <w:rPr>
            <w:rStyle w:val="Hyperlink"/>
            <w:rFonts w:ascii="Times New Roman" w:hAnsi="Times New Roman" w:cs="Times New Roman"/>
            <w:sz w:val="24"/>
            <w:szCs w:val="24"/>
          </w:rPr>
          <w:t>arianne.powell@wsu.edu</w:t>
        </w:r>
      </w:hyperlink>
    </w:p>
    <w:p w:rsidR="008C78A9" w:rsidRPr="00A0590A" w:rsidRDefault="008C78A9" w:rsidP="00F33BE8">
      <w:pPr>
        <w:contextualSpacing/>
        <w:rPr>
          <w:rFonts w:ascii="Times New Roman" w:hAnsi="Times New Roman" w:cs="Times New Roman"/>
          <w:sz w:val="24"/>
          <w:szCs w:val="24"/>
        </w:rPr>
      </w:pPr>
    </w:p>
    <w:p w:rsidR="008C78A9" w:rsidRDefault="008C78A9" w:rsidP="00F33BE8">
      <w:pPr>
        <w:contextualSpacing/>
        <w:rPr>
          <w:rFonts w:ascii="Times New Roman" w:hAnsi="Times New Roman" w:cs="Times New Roman"/>
          <w:sz w:val="24"/>
          <w:szCs w:val="24"/>
        </w:rPr>
      </w:pPr>
    </w:p>
    <w:p w:rsidR="00A0590A"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Jennifer Moore-Kucera</w:t>
      </w: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Department of Plant and Soil Science</w:t>
      </w: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Texas Tech University</w:t>
      </w: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Lubbock, TX  79409</w:t>
      </w:r>
    </w:p>
    <w:p w:rsidR="00A0590A" w:rsidRPr="003C7654"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 xml:space="preserve">Email: </w:t>
      </w:r>
      <w:hyperlink r:id="rId11" w:history="1">
        <w:r w:rsidRPr="003C7654">
          <w:rPr>
            <w:rStyle w:val="Hyperlink"/>
            <w:rFonts w:ascii="Times New Roman" w:hAnsi="Times New Roman" w:cs="Times New Roman"/>
            <w:sz w:val="24"/>
            <w:szCs w:val="24"/>
          </w:rPr>
          <w:t>Jennifer.Moore-Kucera@ttu.edu</w:t>
        </w:r>
      </w:hyperlink>
    </w:p>
    <w:p w:rsidR="00A0590A" w:rsidRPr="003C7654" w:rsidRDefault="00A0590A" w:rsidP="00F33BE8">
      <w:pPr>
        <w:contextualSpacing/>
        <w:rPr>
          <w:rFonts w:ascii="Times New Roman" w:hAnsi="Times New Roman" w:cs="Times New Roman"/>
          <w:sz w:val="24"/>
          <w:szCs w:val="24"/>
        </w:rPr>
      </w:pPr>
    </w:p>
    <w:p w:rsidR="00A0590A"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Carol Miles</w:t>
      </w:r>
    </w:p>
    <w:p w:rsidR="00B7775B" w:rsidRPr="00B7775B" w:rsidRDefault="00B7775B" w:rsidP="00F33BE8">
      <w:pPr>
        <w:contextualSpacing/>
        <w:rPr>
          <w:rFonts w:ascii="Times New Roman" w:hAnsi="Times New Roman" w:cs="Times New Roman"/>
          <w:sz w:val="24"/>
          <w:szCs w:val="24"/>
        </w:rPr>
      </w:pPr>
      <w:r w:rsidRPr="00B7775B">
        <w:rPr>
          <w:rFonts w:ascii="Times New Roman" w:hAnsi="Times New Roman" w:cs="Times New Roman"/>
          <w:sz w:val="24"/>
          <w:szCs w:val="24"/>
        </w:rPr>
        <w:t>Washington State University Northwestern Research and Extension Center</w:t>
      </w:r>
    </w:p>
    <w:p w:rsidR="00B7775B" w:rsidRPr="00B7775B" w:rsidRDefault="00B7775B" w:rsidP="00F33BE8">
      <w:pPr>
        <w:contextualSpacing/>
        <w:rPr>
          <w:rFonts w:ascii="Times New Roman" w:hAnsi="Times New Roman" w:cs="Times New Roman"/>
          <w:color w:val="000000"/>
          <w:sz w:val="24"/>
          <w:szCs w:val="24"/>
        </w:rPr>
      </w:pPr>
      <w:r w:rsidRPr="00B7775B">
        <w:rPr>
          <w:rFonts w:ascii="Times New Roman" w:hAnsi="Times New Roman" w:cs="Times New Roman"/>
          <w:color w:val="000000"/>
          <w:sz w:val="24"/>
          <w:szCs w:val="24"/>
        </w:rPr>
        <w:t>16650 State Route 536</w:t>
      </w:r>
    </w:p>
    <w:p w:rsidR="00B7775B" w:rsidRPr="00B7775B" w:rsidRDefault="00B7775B" w:rsidP="00F33BE8">
      <w:pPr>
        <w:contextualSpacing/>
        <w:rPr>
          <w:rFonts w:ascii="Times New Roman" w:hAnsi="Times New Roman" w:cs="Times New Roman"/>
          <w:sz w:val="24"/>
          <w:szCs w:val="24"/>
        </w:rPr>
      </w:pPr>
      <w:r w:rsidRPr="00B7775B">
        <w:rPr>
          <w:rFonts w:ascii="Times New Roman" w:hAnsi="Times New Roman" w:cs="Times New Roman"/>
          <w:sz w:val="24"/>
          <w:szCs w:val="24"/>
        </w:rPr>
        <w:t>Mt. Vernon, WA  98273</w:t>
      </w:r>
    </w:p>
    <w:p w:rsidR="00A0590A" w:rsidRPr="003C7654"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 xml:space="preserve">Email:  </w:t>
      </w:r>
      <w:hyperlink r:id="rId12" w:history="1">
        <w:r w:rsidRPr="003C7654">
          <w:rPr>
            <w:rStyle w:val="Hyperlink"/>
            <w:rFonts w:ascii="Times New Roman" w:hAnsi="Times New Roman" w:cs="Times New Roman"/>
            <w:sz w:val="24"/>
            <w:szCs w:val="24"/>
          </w:rPr>
          <w:t>milesc@wsu.edu</w:t>
        </w:r>
      </w:hyperlink>
    </w:p>
    <w:p w:rsidR="00A0590A" w:rsidRPr="003C7654" w:rsidRDefault="00A0590A" w:rsidP="00F33BE8">
      <w:pPr>
        <w:contextualSpacing/>
        <w:rPr>
          <w:rFonts w:ascii="Times New Roman" w:hAnsi="Times New Roman" w:cs="Times New Roman"/>
          <w:sz w:val="24"/>
          <w:szCs w:val="24"/>
        </w:rPr>
      </w:pPr>
    </w:p>
    <w:p w:rsidR="00A0590A"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Debra Inglis</w:t>
      </w:r>
    </w:p>
    <w:p w:rsidR="00B7775B" w:rsidRPr="00B7775B" w:rsidRDefault="00B7775B" w:rsidP="00F33BE8">
      <w:pPr>
        <w:contextualSpacing/>
        <w:rPr>
          <w:rFonts w:ascii="Times New Roman" w:hAnsi="Times New Roman" w:cs="Times New Roman"/>
          <w:sz w:val="24"/>
          <w:szCs w:val="24"/>
        </w:rPr>
      </w:pPr>
      <w:r w:rsidRPr="00B7775B">
        <w:rPr>
          <w:rFonts w:ascii="Times New Roman" w:hAnsi="Times New Roman" w:cs="Times New Roman"/>
          <w:sz w:val="24"/>
          <w:szCs w:val="24"/>
        </w:rPr>
        <w:t>Washington State University Northwestern Research and Extension Center</w:t>
      </w:r>
    </w:p>
    <w:p w:rsidR="00B7775B" w:rsidRPr="00B7775B" w:rsidRDefault="00B7775B" w:rsidP="00F33BE8">
      <w:pPr>
        <w:contextualSpacing/>
        <w:rPr>
          <w:rFonts w:ascii="Times New Roman" w:hAnsi="Times New Roman" w:cs="Times New Roman"/>
          <w:color w:val="000000"/>
          <w:sz w:val="24"/>
          <w:szCs w:val="24"/>
        </w:rPr>
      </w:pPr>
      <w:r w:rsidRPr="00B7775B">
        <w:rPr>
          <w:rFonts w:ascii="Times New Roman" w:hAnsi="Times New Roman" w:cs="Times New Roman"/>
          <w:color w:val="000000"/>
          <w:sz w:val="24"/>
          <w:szCs w:val="24"/>
        </w:rPr>
        <w:t>16650 State Route 536</w:t>
      </w:r>
    </w:p>
    <w:p w:rsidR="00B7775B" w:rsidRPr="00B7775B" w:rsidRDefault="00B7775B" w:rsidP="00F33BE8">
      <w:pPr>
        <w:contextualSpacing/>
        <w:rPr>
          <w:rFonts w:ascii="Times New Roman" w:hAnsi="Times New Roman" w:cs="Times New Roman"/>
          <w:sz w:val="24"/>
          <w:szCs w:val="24"/>
        </w:rPr>
      </w:pPr>
      <w:r w:rsidRPr="00B7775B">
        <w:rPr>
          <w:rFonts w:ascii="Times New Roman" w:hAnsi="Times New Roman" w:cs="Times New Roman"/>
          <w:sz w:val="24"/>
          <w:szCs w:val="24"/>
        </w:rPr>
        <w:t>Mt. Vernon, WA  98273</w:t>
      </w:r>
    </w:p>
    <w:p w:rsidR="00A0590A" w:rsidRPr="003C7654"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 xml:space="preserve">Email: </w:t>
      </w:r>
      <w:hyperlink r:id="rId13" w:history="1">
        <w:r w:rsidRPr="003C7654">
          <w:rPr>
            <w:rStyle w:val="Hyperlink"/>
            <w:rFonts w:ascii="Times New Roman" w:hAnsi="Times New Roman" w:cs="Times New Roman"/>
            <w:sz w:val="24"/>
            <w:szCs w:val="24"/>
          </w:rPr>
          <w:t>dainglis@wsu.edu</w:t>
        </w:r>
      </w:hyperlink>
    </w:p>
    <w:p w:rsidR="00A0590A" w:rsidRPr="003C7654" w:rsidRDefault="00A0590A" w:rsidP="00F33BE8">
      <w:pPr>
        <w:contextualSpacing/>
        <w:rPr>
          <w:rFonts w:ascii="Times New Roman" w:hAnsi="Times New Roman" w:cs="Times New Roman"/>
          <w:sz w:val="24"/>
          <w:szCs w:val="24"/>
        </w:rPr>
      </w:pPr>
    </w:p>
    <w:p w:rsidR="00A0590A" w:rsidRDefault="00A0590A" w:rsidP="00F33BE8">
      <w:pPr>
        <w:contextualSpacing/>
        <w:rPr>
          <w:rFonts w:ascii="Times New Roman" w:hAnsi="Times New Roman" w:cs="Times New Roman"/>
          <w:sz w:val="24"/>
          <w:szCs w:val="24"/>
        </w:rPr>
      </w:pPr>
      <w:r w:rsidRPr="003C7654">
        <w:rPr>
          <w:rFonts w:ascii="Times New Roman" w:hAnsi="Times New Roman" w:cs="Times New Roman"/>
          <w:sz w:val="24"/>
          <w:szCs w:val="24"/>
        </w:rPr>
        <w:t>Marion Brodhagen</w:t>
      </w: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Biology Department</w:t>
      </w: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Western Washington University</w:t>
      </w: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516 High Street</w:t>
      </w:r>
    </w:p>
    <w:p w:rsidR="00B7775B" w:rsidRPr="00A0590A"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Bellingham, WA 98225</w:t>
      </w:r>
    </w:p>
    <w:p w:rsidR="003C7654" w:rsidRDefault="003C7654" w:rsidP="00F33BE8">
      <w:pPr>
        <w:contextualSpacing/>
        <w:rPr>
          <w:rFonts w:ascii="Times New Roman" w:hAnsi="Times New Roman" w:cs="Times New Roman"/>
          <w:sz w:val="24"/>
          <w:szCs w:val="24"/>
        </w:rPr>
      </w:pPr>
      <w:r>
        <w:rPr>
          <w:rFonts w:ascii="Times New Roman" w:hAnsi="Times New Roman" w:cs="Times New Roman"/>
          <w:sz w:val="24"/>
          <w:szCs w:val="24"/>
        </w:rPr>
        <w:t xml:space="preserve">Email:  </w:t>
      </w:r>
      <w:hyperlink r:id="rId14" w:history="1">
        <w:r w:rsidRPr="00EB4AA1">
          <w:rPr>
            <w:rStyle w:val="Hyperlink"/>
            <w:rFonts w:ascii="Times New Roman" w:hAnsi="Times New Roman" w:cs="Times New Roman"/>
            <w:sz w:val="24"/>
            <w:szCs w:val="24"/>
          </w:rPr>
          <w:t>Marion.Brodhagen@wwu.edu</w:t>
        </w:r>
      </w:hyperlink>
    </w:p>
    <w:p w:rsidR="003C7654" w:rsidRDefault="003C7654" w:rsidP="00F33BE8">
      <w:pPr>
        <w:contextualSpacing/>
        <w:rPr>
          <w:rFonts w:ascii="Times New Roman" w:hAnsi="Times New Roman" w:cs="Times New Roman"/>
          <w:sz w:val="24"/>
          <w:szCs w:val="24"/>
        </w:rPr>
      </w:pPr>
      <w:r>
        <w:rPr>
          <w:rFonts w:ascii="Times New Roman" w:hAnsi="Times New Roman" w:cs="Times New Roman"/>
          <w:sz w:val="24"/>
          <w:szCs w:val="24"/>
        </w:rPr>
        <w:t>Phone:  (360) 650-2920</w:t>
      </w:r>
    </w:p>
    <w:p w:rsidR="00B7775B" w:rsidRDefault="00B7775B" w:rsidP="00F33BE8">
      <w:pPr>
        <w:contextualSpacing/>
        <w:rPr>
          <w:rFonts w:ascii="Times New Roman" w:hAnsi="Times New Roman" w:cs="Times New Roman"/>
          <w:sz w:val="24"/>
          <w:szCs w:val="24"/>
        </w:rPr>
      </w:pPr>
    </w:p>
    <w:p w:rsidR="00B7775B" w:rsidRPr="00B7775B" w:rsidRDefault="00B7775B" w:rsidP="00F33BE8">
      <w:pPr>
        <w:contextualSpacing/>
        <w:rPr>
          <w:rFonts w:ascii="Times New Roman" w:hAnsi="Times New Roman" w:cs="Times New Roman"/>
          <w:b/>
          <w:sz w:val="24"/>
          <w:szCs w:val="24"/>
        </w:rPr>
      </w:pPr>
      <w:r w:rsidRPr="00310A51">
        <w:rPr>
          <w:rFonts w:ascii="Times New Roman Bold" w:hAnsi="Times New Roman Bold" w:cs="Times New Roman"/>
          <w:b/>
          <w:caps/>
          <w:sz w:val="24"/>
          <w:szCs w:val="24"/>
        </w:rPr>
        <w:t>Corresponding author</w:t>
      </w:r>
      <w:r w:rsidRPr="00B7775B">
        <w:rPr>
          <w:rFonts w:ascii="Times New Roman" w:hAnsi="Times New Roman" w:cs="Times New Roman"/>
          <w:b/>
          <w:sz w:val="24"/>
          <w:szCs w:val="24"/>
        </w:rPr>
        <w:t>:</w:t>
      </w:r>
    </w:p>
    <w:p w:rsidR="00B7775B" w:rsidRDefault="00B7775B" w:rsidP="00F33BE8">
      <w:pPr>
        <w:contextualSpacing/>
        <w:rPr>
          <w:rFonts w:ascii="Times New Roman" w:hAnsi="Times New Roman" w:cs="Times New Roman"/>
          <w:sz w:val="24"/>
          <w:szCs w:val="24"/>
        </w:rPr>
      </w:pPr>
    </w:p>
    <w:p w:rsidR="00B7775B" w:rsidRDefault="00B7775B" w:rsidP="00F33BE8">
      <w:pPr>
        <w:contextualSpacing/>
        <w:rPr>
          <w:rFonts w:ascii="Times New Roman" w:hAnsi="Times New Roman" w:cs="Times New Roman"/>
          <w:sz w:val="24"/>
          <w:szCs w:val="24"/>
        </w:rPr>
      </w:pPr>
      <w:r>
        <w:rPr>
          <w:rFonts w:ascii="Times New Roman" w:hAnsi="Times New Roman" w:cs="Times New Roman"/>
          <w:sz w:val="24"/>
          <w:szCs w:val="24"/>
        </w:rPr>
        <w:t>Marion Brodhagen</w:t>
      </w:r>
    </w:p>
    <w:p w:rsidR="003F25D2" w:rsidRDefault="003F25D2" w:rsidP="00F33BE8">
      <w:pPr>
        <w:contextualSpacing/>
        <w:rPr>
          <w:rFonts w:ascii="Times New Roman" w:hAnsi="Times New Roman" w:cs="Times New Roman"/>
          <w:sz w:val="24"/>
          <w:szCs w:val="24"/>
        </w:rPr>
      </w:pPr>
    </w:p>
    <w:p w:rsidR="003F25D2" w:rsidRPr="00090B8D" w:rsidRDefault="003F25D2" w:rsidP="00F33BE8">
      <w:pPr>
        <w:contextualSpacing/>
        <w:rPr>
          <w:rFonts w:ascii="Times New Roman" w:hAnsi="Times New Roman" w:cs="Times New Roman"/>
          <w:b/>
          <w:sz w:val="24"/>
          <w:szCs w:val="24"/>
        </w:rPr>
      </w:pPr>
      <w:r w:rsidRPr="00310A51">
        <w:rPr>
          <w:rFonts w:ascii="Times New Roman Bold" w:hAnsi="Times New Roman Bold" w:cs="Times New Roman"/>
          <w:b/>
          <w:caps/>
          <w:sz w:val="24"/>
          <w:szCs w:val="24"/>
        </w:rPr>
        <w:t>Keywords</w:t>
      </w:r>
      <w:r w:rsidRPr="00090B8D">
        <w:rPr>
          <w:rFonts w:ascii="Times New Roman" w:hAnsi="Times New Roman" w:cs="Times New Roman"/>
          <w:b/>
          <w:sz w:val="24"/>
          <w:szCs w:val="24"/>
        </w:rPr>
        <w:t>:</w:t>
      </w:r>
    </w:p>
    <w:p w:rsidR="003F25D2" w:rsidRDefault="003F25D2" w:rsidP="00F33BE8">
      <w:pPr>
        <w:contextualSpacing/>
        <w:rPr>
          <w:rFonts w:ascii="Times New Roman" w:hAnsi="Times New Roman" w:cs="Times New Roman"/>
          <w:sz w:val="24"/>
          <w:szCs w:val="24"/>
        </w:rPr>
      </w:pPr>
    </w:p>
    <w:p w:rsidR="00B7775B" w:rsidRDefault="003F25D2" w:rsidP="00F33BE8">
      <w:pPr>
        <w:contextualSpacing/>
        <w:rPr>
          <w:rFonts w:ascii="Times New Roman" w:hAnsi="Times New Roman" w:cs="Times New Roman"/>
          <w:sz w:val="24"/>
          <w:szCs w:val="24"/>
        </w:rPr>
      </w:pPr>
      <w:r>
        <w:rPr>
          <w:rFonts w:ascii="Times New Roman" w:hAnsi="Times New Roman" w:cs="Times New Roman"/>
          <w:sz w:val="24"/>
          <w:szCs w:val="24"/>
        </w:rPr>
        <w:t xml:space="preserve">Biodegradable plastic, biodegradable mulch, compostable plastic, </w:t>
      </w:r>
      <w:r w:rsidR="00D24C3D">
        <w:rPr>
          <w:rFonts w:ascii="Times New Roman" w:hAnsi="Times New Roman" w:cs="Times New Roman"/>
          <w:sz w:val="24"/>
          <w:szCs w:val="24"/>
        </w:rPr>
        <w:t>compostable mulch, plastic degradation</w:t>
      </w:r>
    </w:p>
    <w:p w:rsidR="00D24C3D" w:rsidRDefault="00D24C3D" w:rsidP="00F33BE8">
      <w:pPr>
        <w:contextualSpacing/>
        <w:rPr>
          <w:rFonts w:ascii="Times New Roman" w:hAnsi="Times New Roman" w:cs="Times New Roman"/>
          <w:sz w:val="24"/>
          <w:szCs w:val="24"/>
        </w:rPr>
      </w:pPr>
    </w:p>
    <w:p w:rsidR="003F25D2" w:rsidRDefault="003F25D2" w:rsidP="00F33BE8">
      <w:pPr>
        <w:autoSpaceDE w:val="0"/>
        <w:autoSpaceDN w:val="0"/>
        <w:adjustRightInd w:val="0"/>
        <w:spacing w:after="0"/>
        <w:contextualSpacing/>
        <w:rPr>
          <w:rFonts w:ascii="Calibri" w:hAnsi="Calibri" w:cs="Calibri"/>
          <w:b/>
          <w:sz w:val="24"/>
          <w:szCs w:val="24"/>
        </w:rPr>
      </w:pPr>
      <w:r w:rsidRPr="00310A51">
        <w:rPr>
          <w:rFonts w:ascii="Times New Roman Bold" w:hAnsi="Times New Roman Bold" w:cs="Times New Roman"/>
          <w:b/>
          <w:caps/>
          <w:sz w:val="24"/>
          <w:szCs w:val="24"/>
        </w:rPr>
        <w:t>Short abstract</w:t>
      </w:r>
      <w:r w:rsidRPr="00090B8D">
        <w:rPr>
          <w:rFonts w:ascii="Times New Roman" w:hAnsi="Times New Roman" w:cs="Times New Roman"/>
          <w:b/>
          <w:sz w:val="24"/>
          <w:szCs w:val="24"/>
        </w:rPr>
        <w:t>:</w:t>
      </w:r>
      <w:r w:rsidR="00090B8D" w:rsidRPr="00090B8D">
        <w:rPr>
          <w:rFonts w:ascii="Calibri" w:hAnsi="Calibri" w:cs="Calibri"/>
          <w:b/>
          <w:sz w:val="24"/>
          <w:szCs w:val="24"/>
        </w:rPr>
        <w:t xml:space="preserve"> </w:t>
      </w:r>
    </w:p>
    <w:p w:rsidR="00B7775B" w:rsidRPr="00090B8D" w:rsidRDefault="00B7775B" w:rsidP="00F33BE8">
      <w:pPr>
        <w:autoSpaceDE w:val="0"/>
        <w:autoSpaceDN w:val="0"/>
        <w:adjustRightInd w:val="0"/>
        <w:spacing w:after="0"/>
        <w:contextualSpacing/>
        <w:rPr>
          <w:rFonts w:ascii="Calibri" w:hAnsi="Calibri" w:cs="Calibri"/>
          <w:b/>
          <w:sz w:val="24"/>
          <w:szCs w:val="24"/>
        </w:rPr>
      </w:pPr>
    </w:p>
    <w:p w:rsidR="00090B8D" w:rsidRPr="00090B8D" w:rsidRDefault="00090B8D" w:rsidP="00F33BE8">
      <w:pPr>
        <w:contextualSpacing/>
        <w:rPr>
          <w:rFonts w:ascii="Times New Roman" w:hAnsi="Times New Roman" w:cs="Times New Roman"/>
          <w:sz w:val="24"/>
          <w:szCs w:val="24"/>
        </w:rPr>
      </w:pPr>
      <w:r w:rsidRPr="00090B8D">
        <w:rPr>
          <w:rFonts w:ascii="Times New Roman" w:hAnsi="Times New Roman" w:cs="Times New Roman"/>
          <w:sz w:val="24"/>
          <w:szCs w:val="24"/>
        </w:rPr>
        <w:t>Plastic films labeled “</w:t>
      </w:r>
      <w:r w:rsidR="002670CC">
        <w:rPr>
          <w:rFonts w:ascii="Times New Roman" w:hAnsi="Times New Roman" w:cs="Times New Roman"/>
          <w:sz w:val="24"/>
          <w:szCs w:val="24"/>
        </w:rPr>
        <w:t>biodegrad</w:t>
      </w:r>
      <w:r w:rsidRPr="00090B8D">
        <w:rPr>
          <w:rFonts w:ascii="Times New Roman" w:hAnsi="Times New Roman" w:cs="Times New Roman"/>
          <w:sz w:val="24"/>
          <w:szCs w:val="24"/>
        </w:rPr>
        <w:t>able”</w:t>
      </w:r>
      <w:r w:rsidR="00C24369">
        <w:rPr>
          <w:rFonts w:ascii="Times New Roman" w:hAnsi="Times New Roman" w:cs="Times New Roman"/>
          <w:sz w:val="24"/>
          <w:szCs w:val="24"/>
        </w:rPr>
        <w:t xml:space="preserve"> </w:t>
      </w:r>
      <w:r w:rsidRPr="00090B8D">
        <w:rPr>
          <w:rFonts w:ascii="Times New Roman" w:hAnsi="Times New Roman" w:cs="Times New Roman"/>
          <w:sz w:val="24"/>
          <w:szCs w:val="24"/>
        </w:rPr>
        <w:t xml:space="preserve">are commercially available for agricultural use as mulches.  </w:t>
      </w:r>
      <w:r w:rsidR="001D42AE">
        <w:rPr>
          <w:rFonts w:ascii="Times New Roman" w:hAnsi="Times New Roman" w:cs="Times New Roman"/>
          <w:sz w:val="24"/>
          <w:szCs w:val="24"/>
        </w:rPr>
        <w:t>Tillage represents an attractive disposal method</w:t>
      </w:r>
      <w:r w:rsidR="00C3767B">
        <w:rPr>
          <w:rFonts w:ascii="Times New Roman" w:hAnsi="Times New Roman" w:cs="Times New Roman"/>
          <w:sz w:val="24"/>
          <w:szCs w:val="24"/>
        </w:rPr>
        <w:t xml:space="preserve">, </w:t>
      </w:r>
      <w:r w:rsidR="00B2667E">
        <w:rPr>
          <w:rFonts w:ascii="Times New Roman" w:hAnsi="Times New Roman" w:cs="Times New Roman"/>
          <w:sz w:val="24"/>
          <w:szCs w:val="24"/>
        </w:rPr>
        <w:t xml:space="preserve">but </w:t>
      </w:r>
      <w:r w:rsidR="00C3767B">
        <w:rPr>
          <w:rFonts w:ascii="Times New Roman" w:hAnsi="Times New Roman" w:cs="Times New Roman"/>
          <w:sz w:val="24"/>
          <w:szCs w:val="24"/>
        </w:rPr>
        <w:t xml:space="preserve">degradation </w:t>
      </w:r>
      <w:r w:rsidR="00B2667E">
        <w:rPr>
          <w:rFonts w:ascii="Times New Roman" w:hAnsi="Times New Roman" w:cs="Times New Roman"/>
          <w:sz w:val="24"/>
          <w:szCs w:val="24"/>
        </w:rPr>
        <w:t>under</w:t>
      </w:r>
      <w:r w:rsidR="00C3767B">
        <w:rPr>
          <w:rFonts w:ascii="Times New Roman" w:hAnsi="Times New Roman" w:cs="Times New Roman"/>
          <w:sz w:val="24"/>
          <w:szCs w:val="24"/>
        </w:rPr>
        <w:t xml:space="preserve"> </w:t>
      </w:r>
      <w:r w:rsidR="00B2667E">
        <w:rPr>
          <w:rFonts w:ascii="Times New Roman" w:hAnsi="Times New Roman" w:cs="Times New Roman"/>
          <w:sz w:val="24"/>
          <w:szCs w:val="24"/>
        </w:rPr>
        <w:t>field</w:t>
      </w:r>
      <w:r w:rsidR="00C3767B">
        <w:rPr>
          <w:rFonts w:ascii="Times New Roman" w:hAnsi="Times New Roman" w:cs="Times New Roman"/>
          <w:sz w:val="24"/>
          <w:szCs w:val="24"/>
        </w:rPr>
        <w:t xml:space="preserve"> </w:t>
      </w:r>
      <w:r w:rsidR="00B2667E">
        <w:rPr>
          <w:rFonts w:ascii="Times New Roman" w:hAnsi="Times New Roman" w:cs="Times New Roman"/>
          <w:sz w:val="24"/>
          <w:szCs w:val="24"/>
        </w:rPr>
        <w:t>conditions</w:t>
      </w:r>
      <w:r w:rsidR="00C3767B">
        <w:rPr>
          <w:rFonts w:ascii="Times New Roman" w:hAnsi="Times New Roman" w:cs="Times New Roman"/>
          <w:sz w:val="24"/>
          <w:szCs w:val="24"/>
        </w:rPr>
        <w:t xml:space="preserve"> is poorly understood</w:t>
      </w:r>
      <w:r w:rsidRPr="00090B8D">
        <w:rPr>
          <w:rFonts w:ascii="Times New Roman" w:hAnsi="Times New Roman" w:cs="Times New Roman"/>
          <w:sz w:val="24"/>
          <w:szCs w:val="24"/>
        </w:rPr>
        <w:t xml:space="preserve">.  </w:t>
      </w:r>
      <w:r w:rsidR="00B2667E">
        <w:rPr>
          <w:rFonts w:ascii="Times New Roman" w:hAnsi="Times New Roman" w:cs="Times New Roman"/>
          <w:sz w:val="24"/>
          <w:szCs w:val="24"/>
        </w:rPr>
        <w:t>The purpose of this study was to develop</w:t>
      </w:r>
      <w:r w:rsidRPr="00090B8D">
        <w:rPr>
          <w:rFonts w:ascii="Times New Roman" w:hAnsi="Times New Roman" w:cs="Times New Roman"/>
          <w:sz w:val="24"/>
          <w:szCs w:val="24"/>
        </w:rPr>
        <w:t xml:space="preserve"> method</w:t>
      </w:r>
      <w:r w:rsidR="00B2667E">
        <w:rPr>
          <w:rFonts w:ascii="Times New Roman" w:hAnsi="Times New Roman" w:cs="Times New Roman"/>
          <w:sz w:val="24"/>
          <w:szCs w:val="24"/>
        </w:rPr>
        <w:t>s</w:t>
      </w:r>
      <w:r w:rsidRPr="00090B8D">
        <w:rPr>
          <w:rFonts w:ascii="Times New Roman" w:hAnsi="Times New Roman" w:cs="Times New Roman"/>
          <w:sz w:val="24"/>
          <w:szCs w:val="24"/>
        </w:rPr>
        <w:t xml:space="preserve"> for isolating native soil </w:t>
      </w:r>
      <w:r w:rsidR="00CD20DC">
        <w:rPr>
          <w:rFonts w:ascii="Times New Roman" w:hAnsi="Times New Roman" w:cs="Times New Roman"/>
          <w:sz w:val="24"/>
          <w:szCs w:val="24"/>
        </w:rPr>
        <w:t>fungi</w:t>
      </w:r>
      <w:r w:rsidR="004E0C3F">
        <w:rPr>
          <w:rFonts w:ascii="Times New Roman" w:hAnsi="Times New Roman" w:cs="Times New Roman"/>
          <w:sz w:val="24"/>
          <w:szCs w:val="24"/>
        </w:rPr>
        <w:t xml:space="preserve"> and bacteria</w:t>
      </w:r>
      <w:r w:rsidR="00CD20DC" w:rsidRPr="00090B8D">
        <w:rPr>
          <w:rFonts w:ascii="Times New Roman" w:hAnsi="Times New Roman" w:cs="Times New Roman"/>
          <w:sz w:val="24"/>
          <w:szCs w:val="24"/>
        </w:rPr>
        <w:t xml:space="preserve"> </w:t>
      </w:r>
      <w:r w:rsidRPr="00090B8D">
        <w:rPr>
          <w:rFonts w:ascii="Times New Roman" w:hAnsi="Times New Roman" w:cs="Times New Roman"/>
          <w:sz w:val="24"/>
          <w:szCs w:val="24"/>
        </w:rPr>
        <w:t xml:space="preserve">that colonize </w:t>
      </w:r>
      <w:r w:rsidR="00B2667E">
        <w:rPr>
          <w:rFonts w:ascii="Times New Roman" w:hAnsi="Times New Roman" w:cs="Times New Roman"/>
          <w:sz w:val="24"/>
          <w:szCs w:val="24"/>
        </w:rPr>
        <w:t>plastic mulch</w:t>
      </w:r>
      <w:r w:rsidRPr="00090B8D">
        <w:rPr>
          <w:rFonts w:ascii="Times New Roman" w:hAnsi="Times New Roman" w:cs="Times New Roman"/>
          <w:sz w:val="24"/>
          <w:szCs w:val="24"/>
        </w:rPr>
        <w:t xml:space="preserve"> films after </w:t>
      </w:r>
      <w:r w:rsidR="00B2667E">
        <w:rPr>
          <w:rFonts w:ascii="Times New Roman" w:hAnsi="Times New Roman" w:cs="Times New Roman"/>
          <w:sz w:val="24"/>
          <w:szCs w:val="24"/>
        </w:rPr>
        <w:t xml:space="preserve">field </w:t>
      </w:r>
      <w:r w:rsidRPr="00090B8D">
        <w:rPr>
          <w:rFonts w:ascii="Times New Roman" w:hAnsi="Times New Roman" w:cs="Times New Roman"/>
          <w:sz w:val="24"/>
          <w:szCs w:val="24"/>
        </w:rPr>
        <w:t>burial.</w:t>
      </w:r>
    </w:p>
    <w:p w:rsidR="003F25D2" w:rsidRPr="005429A0" w:rsidRDefault="003A7900" w:rsidP="00F33BE8">
      <w:pPr>
        <w:contextualSpacing/>
        <w:rPr>
          <w:rFonts w:ascii="Times New Roman" w:hAnsi="Times New Roman" w:cs="Times New Roman"/>
          <w:b/>
          <w:sz w:val="24"/>
          <w:szCs w:val="24"/>
        </w:rPr>
      </w:pPr>
      <w:r>
        <w:rPr>
          <w:rFonts w:ascii="Times New Roman" w:hAnsi="Times New Roman" w:cs="Times New Roman"/>
          <w:b/>
          <w:sz w:val="24"/>
          <w:szCs w:val="24"/>
        </w:rPr>
        <w:t xml:space="preserve"> </w:t>
      </w:r>
    </w:p>
    <w:p w:rsidR="00CF11F6" w:rsidRDefault="003F25D2" w:rsidP="00F33BE8">
      <w:pPr>
        <w:autoSpaceDE w:val="0"/>
        <w:autoSpaceDN w:val="0"/>
        <w:adjustRightInd w:val="0"/>
        <w:spacing w:after="0"/>
        <w:contextualSpacing/>
        <w:rPr>
          <w:rFonts w:ascii="Calibri" w:hAnsi="Calibri" w:cs="Calibri"/>
          <w:b/>
          <w:sz w:val="24"/>
          <w:szCs w:val="24"/>
        </w:rPr>
      </w:pPr>
      <w:r w:rsidRPr="00310A51">
        <w:rPr>
          <w:rFonts w:ascii="Times New Roman Bold" w:hAnsi="Times New Roman Bold" w:cs="Times New Roman"/>
          <w:b/>
          <w:caps/>
          <w:sz w:val="24"/>
          <w:szCs w:val="24"/>
        </w:rPr>
        <w:t>Long abstract</w:t>
      </w:r>
      <w:r w:rsidRPr="005429A0">
        <w:rPr>
          <w:rFonts w:ascii="Times New Roman" w:hAnsi="Times New Roman" w:cs="Times New Roman"/>
          <w:b/>
          <w:sz w:val="24"/>
          <w:szCs w:val="24"/>
        </w:rPr>
        <w:t>:</w:t>
      </w:r>
      <w:r w:rsidR="00090B8D" w:rsidRPr="005429A0">
        <w:rPr>
          <w:rFonts w:ascii="Calibri" w:hAnsi="Calibri" w:cs="Calibri"/>
          <w:b/>
          <w:sz w:val="24"/>
          <w:szCs w:val="24"/>
        </w:rPr>
        <w:t xml:space="preserve"> </w:t>
      </w:r>
    </w:p>
    <w:p w:rsidR="00B7775B" w:rsidRDefault="00B7775B" w:rsidP="00F33BE8">
      <w:pPr>
        <w:autoSpaceDE w:val="0"/>
        <w:autoSpaceDN w:val="0"/>
        <w:adjustRightInd w:val="0"/>
        <w:spacing w:after="0"/>
        <w:contextualSpacing/>
        <w:rPr>
          <w:rFonts w:ascii="Calibri" w:hAnsi="Calibri" w:cs="Calibri"/>
          <w:sz w:val="24"/>
          <w:szCs w:val="24"/>
        </w:rPr>
      </w:pPr>
    </w:p>
    <w:p w:rsidR="00CF11F6" w:rsidRPr="005E6526" w:rsidRDefault="00CD20DC" w:rsidP="00F33BE8">
      <w:pPr>
        <w:contextualSpacing/>
        <w:rPr>
          <w:rFonts w:ascii="Times New Roman" w:hAnsi="Times New Roman" w:cs="Times New Roman"/>
          <w:sz w:val="24"/>
          <w:szCs w:val="24"/>
        </w:rPr>
      </w:pPr>
      <w:r>
        <w:rPr>
          <w:rFonts w:ascii="Times New Roman" w:hAnsi="Times New Roman" w:cs="Times New Roman"/>
          <w:sz w:val="24"/>
          <w:szCs w:val="24"/>
        </w:rPr>
        <w:t>Fungi</w:t>
      </w:r>
      <w:r w:rsidR="00DC4AA6">
        <w:rPr>
          <w:rFonts w:ascii="Times New Roman" w:hAnsi="Times New Roman" w:cs="Times New Roman"/>
          <w:sz w:val="24"/>
          <w:szCs w:val="24"/>
        </w:rPr>
        <w:t>,</w:t>
      </w:r>
      <w:r>
        <w:rPr>
          <w:rFonts w:ascii="Times New Roman" w:hAnsi="Times New Roman" w:cs="Times New Roman"/>
          <w:sz w:val="24"/>
          <w:szCs w:val="24"/>
        </w:rPr>
        <w:t xml:space="preserve"> </w:t>
      </w:r>
      <w:r w:rsidR="005E6526" w:rsidRPr="005E6526">
        <w:rPr>
          <w:rFonts w:ascii="Times New Roman" w:hAnsi="Times New Roman" w:cs="Times New Roman"/>
          <w:sz w:val="24"/>
          <w:szCs w:val="24"/>
        </w:rPr>
        <w:t>native to agricultural soils</w:t>
      </w:r>
      <w:r w:rsidR="00DC4AA6">
        <w:rPr>
          <w:rFonts w:ascii="Times New Roman" w:hAnsi="Times New Roman" w:cs="Times New Roman"/>
          <w:sz w:val="24"/>
          <w:szCs w:val="24"/>
        </w:rPr>
        <w:t>,</w:t>
      </w:r>
      <w:r w:rsidR="005E6526" w:rsidRPr="005E6526">
        <w:rPr>
          <w:rFonts w:ascii="Times New Roman" w:hAnsi="Times New Roman" w:cs="Times New Roman"/>
          <w:sz w:val="24"/>
          <w:szCs w:val="24"/>
        </w:rPr>
        <w:t xml:space="preserve"> that colonize</w:t>
      </w:r>
      <w:r w:rsidR="00E41B1F">
        <w:rPr>
          <w:rFonts w:ascii="Times New Roman" w:hAnsi="Times New Roman" w:cs="Times New Roman"/>
          <w:sz w:val="24"/>
          <w:szCs w:val="24"/>
        </w:rPr>
        <w:t>d</w:t>
      </w:r>
      <w:r w:rsidR="00CF11F6" w:rsidRPr="005E6526">
        <w:rPr>
          <w:rFonts w:ascii="Times New Roman" w:hAnsi="Times New Roman" w:cs="Times New Roman"/>
          <w:sz w:val="24"/>
          <w:szCs w:val="24"/>
        </w:rPr>
        <w:t xml:space="preserve"> commercially availabl</w:t>
      </w:r>
      <w:r w:rsidR="00E41B1F">
        <w:rPr>
          <w:rFonts w:ascii="Times New Roman" w:hAnsi="Times New Roman" w:cs="Times New Roman"/>
          <w:sz w:val="24"/>
          <w:szCs w:val="24"/>
        </w:rPr>
        <w:t>e biodegradable mulch (BDM)</w:t>
      </w:r>
      <w:r w:rsidR="00BF70F7">
        <w:rPr>
          <w:rFonts w:ascii="Times New Roman" w:hAnsi="Times New Roman" w:cs="Times New Roman"/>
          <w:sz w:val="24"/>
          <w:szCs w:val="24"/>
        </w:rPr>
        <w:t xml:space="preserve"> films</w:t>
      </w:r>
      <w:r w:rsidR="00B2667E">
        <w:rPr>
          <w:rFonts w:ascii="Times New Roman" w:hAnsi="Times New Roman" w:cs="Times New Roman"/>
          <w:sz w:val="24"/>
          <w:szCs w:val="24"/>
        </w:rPr>
        <w:t xml:space="preserve"> were isolated and </w:t>
      </w:r>
      <w:r w:rsidR="00E41B1F">
        <w:rPr>
          <w:rFonts w:ascii="Times New Roman" w:hAnsi="Times New Roman" w:cs="Times New Roman"/>
          <w:sz w:val="24"/>
          <w:szCs w:val="24"/>
        </w:rPr>
        <w:t>assess</w:t>
      </w:r>
      <w:r w:rsidR="00B2667E">
        <w:rPr>
          <w:rFonts w:ascii="Times New Roman" w:hAnsi="Times New Roman" w:cs="Times New Roman"/>
          <w:sz w:val="24"/>
          <w:szCs w:val="24"/>
        </w:rPr>
        <w:t>ed for</w:t>
      </w:r>
      <w:r w:rsidR="00E41B1F">
        <w:rPr>
          <w:rFonts w:ascii="Times New Roman" w:hAnsi="Times New Roman" w:cs="Times New Roman"/>
          <w:sz w:val="24"/>
          <w:szCs w:val="24"/>
        </w:rPr>
        <w:t xml:space="preserve"> potential </w:t>
      </w:r>
      <w:r w:rsidR="00B2667E">
        <w:rPr>
          <w:rFonts w:ascii="Times New Roman" w:hAnsi="Times New Roman" w:cs="Times New Roman"/>
          <w:sz w:val="24"/>
          <w:szCs w:val="24"/>
        </w:rPr>
        <w:t>to</w:t>
      </w:r>
      <w:r w:rsidR="00E41B1F">
        <w:rPr>
          <w:rFonts w:ascii="Times New Roman" w:hAnsi="Times New Roman" w:cs="Times New Roman"/>
          <w:sz w:val="24"/>
          <w:szCs w:val="24"/>
        </w:rPr>
        <w:t xml:space="preserve"> </w:t>
      </w:r>
      <w:r w:rsidR="00D24C3D">
        <w:rPr>
          <w:rFonts w:ascii="Times New Roman" w:hAnsi="Times New Roman" w:cs="Times New Roman"/>
          <w:sz w:val="24"/>
          <w:szCs w:val="24"/>
        </w:rPr>
        <w:t>degrad</w:t>
      </w:r>
      <w:r w:rsidR="00B2667E">
        <w:rPr>
          <w:rFonts w:ascii="Times New Roman" w:hAnsi="Times New Roman" w:cs="Times New Roman"/>
          <w:sz w:val="24"/>
          <w:szCs w:val="24"/>
        </w:rPr>
        <w:t>e</w:t>
      </w:r>
      <w:r w:rsidR="00E41B1F">
        <w:rPr>
          <w:rFonts w:ascii="Times New Roman" w:hAnsi="Times New Roman" w:cs="Times New Roman"/>
          <w:sz w:val="24"/>
          <w:szCs w:val="24"/>
        </w:rPr>
        <w:t xml:space="preserve"> plastics. </w:t>
      </w:r>
      <w:r w:rsidR="00050527">
        <w:rPr>
          <w:rFonts w:ascii="Times New Roman" w:hAnsi="Times New Roman" w:cs="Times New Roman"/>
          <w:sz w:val="24"/>
          <w:szCs w:val="24"/>
        </w:rPr>
        <w:t>Typically, w</w:t>
      </w:r>
      <w:r w:rsidR="005E6526" w:rsidRPr="005E6526">
        <w:rPr>
          <w:rFonts w:ascii="Times New Roman" w:hAnsi="Times New Roman" w:cs="Times New Roman"/>
          <w:sz w:val="24"/>
          <w:szCs w:val="24"/>
        </w:rPr>
        <w:t xml:space="preserve">hen formulations of plastics are known and a source of the feedstock is available, powdered plastic can be suspended in agar-based media and degradation determined by visualization of clearing zones.  </w:t>
      </w:r>
      <w:r w:rsidR="00B059AA">
        <w:rPr>
          <w:rFonts w:ascii="Times New Roman" w:hAnsi="Times New Roman" w:cs="Times New Roman"/>
          <w:sz w:val="24"/>
          <w:szCs w:val="24"/>
        </w:rPr>
        <w:t xml:space="preserve">However, this </w:t>
      </w:r>
      <w:r w:rsidR="00050527">
        <w:rPr>
          <w:rFonts w:ascii="Times New Roman" w:hAnsi="Times New Roman" w:cs="Times New Roman"/>
          <w:sz w:val="24"/>
          <w:szCs w:val="24"/>
        </w:rPr>
        <w:t>approach</w:t>
      </w:r>
      <w:r w:rsidR="00B059AA">
        <w:rPr>
          <w:rFonts w:ascii="Times New Roman" w:hAnsi="Times New Roman" w:cs="Times New Roman"/>
          <w:sz w:val="24"/>
          <w:szCs w:val="24"/>
        </w:rPr>
        <w:t xml:space="preserve"> </w:t>
      </w:r>
      <w:proofErr w:type="gramStart"/>
      <w:r w:rsidR="00B059AA">
        <w:rPr>
          <w:rFonts w:ascii="Times New Roman" w:hAnsi="Times New Roman" w:cs="Times New Roman"/>
          <w:sz w:val="24"/>
          <w:szCs w:val="24"/>
        </w:rPr>
        <w:t>poorly</w:t>
      </w:r>
      <w:proofErr w:type="gramEnd"/>
      <w:r w:rsidR="00B059AA">
        <w:rPr>
          <w:rFonts w:ascii="Times New Roman" w:hAnsi="Times New Roman" w:cs="Times New Roman"/>
          <w:sz w:val="24"/>
          <w:szCs w:val="24"/>
        </w:rPr>
        <w:t xml:space="preserve"> mimics </w:t>
      </w:r>
      <w:r w:rsidR="00B059AA" w:rsidRPr="00B059AA">
        <w:rPr>
          <w:rFonts w:ascii="Times New Roman" w:hAnsi="Times New Roman" w:cs="Times New Roman"/>
          <w:i/>
          <w:sz w:val="24"/>
          <w:szCs w:val="24"/>
        </w:rPr>
        <w:t>in situ</w:t>
      </w:r>
      <w:r w:rsidR="00B059AA">
        <w:rPr>
          <w:rFonts w:ascii="Times New Roman" w:hAnsi="Times New Roman" w:cs="Times New Roman"/>
          <w:sz w:val="24"/>
          <w:szCs w:val="24"/>
        </w:rPr>
        <w:t xml:space="preserve"> degradation of </w:t>
      </w:r>
      <w:r w:rsidR="001103B2">
        <w:rPr>
          <w:rFonts w:ascii="Times New Roman" w:hAnsi="Times New Roman" w:cs="Times New Roman"/>
          <w:sz w:val="24"/>
          <w:szCs w:val="24"/>
        </w:rPr>
        <w:t>BDMs</w:t>
      </w:r>
      <w:ins w:id="1" w:author="Marion Brodhagen" w:date="2012-10-05T14:12:00Z">
        <w:r w:rsidR="00575CD2">
          <w:rPr>
            <w:rFonts w:ascii="Times New Roman" w:hAnsi="Times New Roman" w:cs="Times New Roman"/>
            <w:sz w:val="24"/>
            <w:szCs w:val="24"/>
          </w:rPr>
          <w:t>.  First,</w:t>
        </w:r>
      </w:ins>
      <w:del w:id="2" w:author="Marion Brodhagen" w:date="2012-10-05T14:12:00Z">
        <w:r w:rsidR="001103B2" w:rsidDel="00575CD2">
          <w:rPr>
            <w:rFonts w:ascii="Times New Roman" w:hAnsi="Times New Roman" w:cs="Times New Roman"/>
            <w:sz w:val="24"/>
            <w:szCs w:val="24"/>
          </w:rPr>
          <w:delText xml:space="preserve"> because</w:delText>
        </w:r>
      </w:del>
      <w:r w:rsidR="001103B2">
        <w:rPr>
          <w:rFonts w:ascii="Times New Roman" w:hAnsi="Times New Roman" w:cs="Times New Roman"/>
          <w:sz w:val="24"/>
          <w:szCs w:val="24"/>
        </w:rPr>
        <w:t xml:space="preserve"> BDMs</w:t>
      </w:r>
      <w:r w:rsidR="00B059AA">
        <w:rPr>
          <w:rFonts w:ascii="Times New Roman" w:hAnsi="Times New Roman" w:cs="Times New Roman"/>
          <w:sz w:val="24"/>
          <w:szCs w:val="24"/>
        </w:rPr>
        <w:t xml:space="preserve"> are not dispersed </w:t>
      </w:r>
      <w:r w:rsidR="004E0C3F">
        <w:rPr>
          <w:rFonts w:ascii="Times New Roman" w:hAnsi="Times New Roman" w:cs="Times New Roman"/>
          <w:sz w:val="24"/>
          <w:szCs w:val="24"/>
        </w:rPr>
        <w:t>as</w:t>
      </w:r>
      <w:r w:rsidR="00B059AA">
        <w:rPr>
          <w:rFonts w:ascii="Times New Roman" w:hAnsi="Times New Roman" w:cs="Times New Roman"/>
          <w:sz w:val="24"/>
          <w:szCs w:val="24"/>
        </w:rPr>
        <w:t xml:space="preserve"> small particles throughout the soil matrix</w:t>
      </w:r>
      <w:ins w:id="3" w:author="Marion Brodhagen" w:date="2012-10-05T14:12:00Z">
        <w:r w:rsidR="00575CD2">
          <w:rPr>
            <w:rFonts w:ascii="Times New Roman" w:hAnsi="Times New Roman" w:cs="Times New Roman"/>
            <w:sz w:val="24"/>
            <w:szCs w:val="24"/>
          </w:rPr>
          <w:t>.  Second, BDMs</w:t>
        </w:r>
      </w:ins>
      <w:del w:id="4" w:author="Marion Brodhagen" w:date="2012-10-05T14:12:00Z">
        <w:r w:rsidR="0061160F" w:rsidDel="00575CD2">
          <w:rPr>
            <w:rFonts w:ascii="Times New Roman" w:hAnsi="Times New Roman" w:cs="Times New Roman"/>
            <w:sz w:val="24"/>
            <w:szCs w:val="24"/>
          </w:rPr>
          <w:delText>,</w:delText>
        </w:r>
      </w:del>
      <w:del w:id="5" w:author="Marion Brodhagen" w:date="2012-10-05T14:13:00Z">
        <w:r w:rsidR="0061160F" w:rsidDel="00575CD2">
          <w:rPr>
            <w:rFonts w:ascii="Times New Roman" w:hAnsi="Times New Roman" w:cs="Times New Roman"/>
            <w:sz w:val="24"/>
            <w:szCs w:val="24"/>
          </w:rPr>
          <w:delText xml:space="preserve"> and</w:delText>
        </w:r>
      </w:del>
      <w:r w:rsidR="0061160F">
        <w:rPr>
          <w:rFonts w:ascii="Times New Roman" w:hAnsi="Times New Roman" w:cs="Times New Roman"/>
          <w:sz w:val="24"/>
          <w:szCs w:val="24"/>
        </w:rPr>
        <w:t xml:space="preserve"> are not sold</w:t>
      </w:r>
      <w:r w:rsidR="001103B2">
        <w:rPr>
          <w:rFonts w:ascii="Times New Roman" w:hAnsi="Times New Roman" w:cs="Times New Roman"/>
          <w:sz w:val="24"/>
          <w:szCs w:val="24"/>
        </w:rPr>
        <w:t xml:space="preserve"> commercially</w:t>
      </w:r>
      <w:r w:rsidR="0061160F">
        <w:rPr>
          <w:rFonts w:ascii="Times New Roman" w:hAnsi="Times New Roman" w:cs="Times New Roman"/>
          <w:sz w:val="24"/>
          <w:szCs w:val="24"/>
        </w:rPr>
        <w:t xml:space="preserve"> as pure polymers, but rather as films </w:t>
      </w:r>
      <w:r w:rsidR="001103B2">
        <w:rPr>
          <w:rFonts w:ascii="Times New Roman" w:hAnsi="Times New Roman" w:cs="Times New Roman"/>
          <w:sz w:val="24"/>
          <w:szCs w:val="24"/>
        </w:rPr>
        <w:t>containing</w:t>
      </w:r>
      <w:r w:rsidR="0061160F">
        <w:rPr>
          <w:rFonts w:ascii="Times New Roman" w:hAnsi="Times New Roman" w:cs="Times New Roman"/>
          <w:sz w:val="24"/>
          <w:szCs w:val="24"/>
        </w:rPr>
        <w:t xml:space="preserve"> additives</w:t>
      </w:r>
      <w:r w:rsidR="001103B2">
        <w:rPr>
          <w:rFonts w:ascii="Times New Roman" w:hAnsi="Times New Roman" w:cs="Times New Roman"/>
          <w:sz w:val="24"/>
          <w:szCs w:val="24"/>
        </w:rPr>
        <w:t xml:space="preserve"> (e.g. fillers, </w:t>
      </w:r>
      <w:r w:rsidR="001103B2">
        <w:rPr>
          <w:rFonts w:ascii="Times New Roman" w:hAnsi="Times New Roman" w:cs="Times New Roman"/>
          <w:sz w:val="24"/>
          <w:szCs w:val="24"/>
        </w:rPr>
        <w:lastRenderedPageBreak/>
        <w:t>plasticizers,</w:t>
      </w:r>
      <w:r w:rsidR="0061160F">
        <w:rPr>
          <w:rFonts w:ascii="Times New Roman" w:hAnsi="Times New Roman" w:cs="Times New Roman"/>
          <w:sz w:val="24"/>
          <w:szCs w:val="24"/>
        </w:rPr>
        <w:t xml:space="preserve"> and </w:t>
      </w:r>
      <w:r w:rsidR="009B29F7">
        <w:rPr>
          <w:rFonts w:ascii="Times New Roman" w:hAnsi="Times New Roman" w:cs="Times New Roman"/>
          <w:sz w:val="24"/>
          <w:szCs w:val="24"/>
        </w:rPr>
        <w:t>dyes</w:t>
      </w:r>
      <w:r w:rsidR="001103B2">
        <w:rPr>
          <w:rFonts w:ascii="Times New Roman" w:hAnsi="Times New Roman" w:cs="Times New Roman"/>
          <w:sz w:val="24"/>
          <w:szCs w:val="24"/>
        </w:rPr>
        <w:t>)</w:t>
      </w:r>
      <w:r w:rsidR="00DC4AA6">
        <w:rPr>
          <w:rFonts w:ascii="Times New Roman" w:hAnsi="Times New Roman" w:cs="Times New Roman"/>
          <w:sz w:val="24"/>
          <w:szCs w:val="24"/>
        </w:rPr>
        <w:t xml:space="preserve"> that may affect microbial growth</w:t>
      </w:r>
      <w:r w:rsidR="00B059AA">
        <w:rPr>
          <w:rFonts w:ascii="Times New Roman" w:hAnsi="Times New Roman" w:cs="Times New Roman"/>
          <w:sz w:val="24"/>
          <w:szCs w:val="24"/>
        </w:rPr>
        <w:t xml:space="preserve">.  </w:t>
      </w:r>
      <w:r w:rsidR="00DC4AA6">
        <w:rPr>
          <w:rFonts w:ascii="Times New Roman" w:hAnsi="Times New Roman" w:cs="Times New Roman"/>
          <w:sz w:val="24"/>
          <w:szCs w:val="24"/>
        </w:rPr>
        <w:t>The procedures described herein were used for</w:t>
      </w:r>
      <w:r w:rsidR="00050527">
        <w:rPr>
          <w:rFonts w:ascii="Times New Roman" w:hAnsi="Times New Roman" w:cs="Times New Roman"/>
          <w:sz w:val="24"/>
          <w:szCs w:val="24"/>
        </w:rPr>
        <w:t xml:space="preserve"> </w:t>
      </w:r>
      <w:r w:rsidR="001103B2">
        <w:rPr>
          <w:rFonts w:ascii="Times New Roman" w:hAnsi="Times New Roman" w:cs="Times New Roman"/>
          <w:sz w:val="24"/>
          <w:szCs w:val="24"/>
        </w:rPr>
        <w:t>isolate</w:t>
      </w:r>
      <w:r w:rsidR="00050527">
        <w:rPr>
          <w:rFonts w:ascii="Times New Roman" w:hAnsi="Times New Roman" w:cs="Times New Roman"/>
          <w:sz w:val="24"/>
          <w:szCs w:val="24"/>
        </w:rPr>
        <w:t xml:space="preserve">s acquired from </w:t>
      </w:r>
      <w:r w:rsidR="009B29F7">
        <w:rPr>
          <w:rFonts w:ascii="Times New Roman" w:hAnsi="Times New Roman" w:cs="Times New Roman"/>
          <w:sz w:val="24"/>
          <w:szCs w:val="24"/>
        </w:rPr>
        <w:t>soil-</w:t>
      </w:r>
      <w:r w:rsidR="00050527">
        <w:rPr>
          <w:rFonts w:ascii="Times New Roman" w:hAnsi="Times New Roman" w:cs="Times New Roman"/>
          <w:sz w:val="24"/>
          <w:szCs w:val="24"/>
        </w:rPr>
        <w:t>buried mulch</w:t>
      </w:r>
      <w:r w:rsidR="00DC4AA6">
        <w:rPr>
          <w:rFonts w:ascii="Times New Roman" w:hAnsi="Times New Roman" w:cs="Times New Roman"/>
          <w:sz w:val="24"/>
          <w:szCs w:val="24"/>
        </w:rPr>
        <w:t xml:space="preserve"> films.  </w:t>
      </w:r>
      <w:r w:rsidR="004E0C3F">
        <w:rPr>
          <w:rFonts w:ascii="Times New Roman" w:hAnsi="Times New Roman" w:cs="Times New Roman"/>
          <w:sz w:val="24"/>
          <w:szCs w:val="24"/>
        </w:rPr>
        <w:t>Fungal i</w:t>
      </w:r>
      <w:r w:rsidR="00DC4AA6">
        <w:rPr>
          <w:rFonts w:ascii="Times New Roman" w:hAnsi="Times New Roman" w:cs="Times New Roman"/>
          <w:sz w:val="24"/>
          <w:szCs w:val="24"/>
        </w:rPr>
        <w:t>solates</w:t>
      </w:r>
      <w:r w:rsidR="00050527">
        <w:rPr>
          <w:rFonts w:ascii="Times New Roman" w:hAnsi="Times New Roman" w:cs="Times New Roman"/>
          <w:sz w:val="24"/>
          <w:szCs w:val="24"/>
        </w:rPr>
        <w:t xml:space="preserve"> </w:t>
      </w:r>
      <w:r w:rsidR="004E0C3F">
        <w:rPr>
          <w:rFonts w:ascii="Times New Roman" w:hAnsi="Times New Roman" w:cs="Times New Roman"/>
          <w:sz w:val="24"/>
          <w:szCs w:val="24"/>
        </w:rPr>
        <w:t xml:space="preserve">acquired from </w:t>
      </w:r>
      <w:r w:rsidR="009B29F7">
        <w:rPr>
          <w:rFonts w:ascii="Times New Roman" w:hAnsi="Times New Roman" w:cs="Times New Roman"/>
          <w:sz w:val="24"/>
          <w:szCs w:val="24"/>
        </w:rPr>
        <w:t>excavated</w:t>
      </w:r>
      <w:r w:rsidR="004E0C3F">
        <w:rPr>
          <w:rFonts w:ascii="Times New Roman" w:hAnsi="Times New Roman" w:cs="Times New Roman"/>
          <w:sz w:val="24"/>
          <w:szCs w:val="24"/>
        </w:rPr>
        <w:t xml:space="preserve"> BDMs </w:t>
      </w:r>
      <w:r w:rsidR="00050527">
        <w:rPr>
          <w:rFonts w:ascii="Times New Roman" w:hAnsi="Times New Roman" w:cs="Times New Roman"/>
          <w:sz w:val="24"/>
          <w:szCs w:val="24"/>
        </w:rPr>
        <w:t>were tested</w:t>
      </w:r>
      <w:r w:rsidR="001103B2">
        <w:rPr>
          <w:rFonts w:ascii="Times New Roman" w:hAnsi="Times New Roman" w:cs="Times New Roman"/>
          <w:sz w:val="24"/>
          <w:szCs w:val="24"/>
        </w:rPr>
        <w:t xml:space="preserve"> individually for </w:t>
      </w:r>
      <w:r>
        <w:rPr>
          <w:rFonts w:ascii="Times New Roman" w:hAnsi="Times New Roman" w:cs="Times New Roman"/>
          <w:sz w:val="24"/>
          <w:szCs w:val="24"/>
        </w:rPr>
        <w:t>growth on</w:t>
      </w:r>
      <w:r w:rsidR="004E0C3F">
        <w:rPr>
          <w:rFonts w:ascii="Times New Roman" w:hAnsi="Times New Roman" w:cs="Times New Roman"/>
          <w:sz w:val="24"/>
          <w:szCs w:val="24"/>
        </w:rPr>
        <w:t xml:space="preserve"> pieces of new, disinfested </w:t>
      </w:r>
      <w:r w:rsidR="001103B2">
        <w:rPr>
          <w:rFonts w:ascii="Times New Roman" w:hAnsi="Times New Roman" w:cs="Times New Roman"/>
          <w:sz w:val="24"/>
          <w:szCs w:val="24"/>
        </w:rPr>
        <w:t>BDM</w:t>
      </w:r>
      <w:r w:rsidR="004E0C3F">
        <w:rPr>
          <w:rFonts w:ascii="Times New Roman" w:hAnsi="Times New Roman" w:cs="Times New Roman"/>
          <w:sz w:val="24"/>
          <w:szCs w:val="24"/>
        </w:rPr>
        <w:t>s laid atop</w:t>
      </w:r>
      <w:r>
        <w:rPr>
          <w:rFonts w:ascii="Times New Roman" w:hAnsi="Times New Roman" w:cs="Times New Roman"/>
          <w:sz w:val="24"/>
          <w:szCs w:val="24"/>
        </w:rPr>
        <w:t xml:space="preserve"> defined medium containing no carbon source except agar.  </w:t>
      </w:r>
      <w:r w:rsidR="004E0C3F">
        <w:rPr>
          <w:rFonts w:ascii="Times New Roman" w:hAnsi="Times New Roman" w:cs="Times New Roman"/>
          <w:sz w:val="24"/>
          <w:szCs w:val="24"/>
        </w:rPr>
        <w:t xml:space="preserve">Isolates </w:t>
      </w:r>
      <w:r w:rsidR="006B39B8">
        <w:rPr>
          <w:rFonts w:ascii="Times New Roman" w:hAnsi="Times New Roman" w:cs="Times New Roman"/>
          <w:sz w:val="24"/>
          <w:szCs w:val="24"/>
        </w:rPr>
        <w:t xml:space="preserve">that </w:t>
      </w:r>
      <w:r>
        <w:rPr>
          <w:rFonts w:ascii="Times New Roman" w:hAnsi="Times New Roman" w:cs="Times New Roman"/>
          <w:sz w:val="24"/>
          <w:szCs w:val="24"/>
        </w:rPr>
        <w:t>grew on BDMs were further</w:t>
      </w:r>
      <w:r w:rsidR="006B39B8">
        <w:rPr>
          <w:rFonts w:ascii="Times New Roman" w:hAnsi="Times New Roman" w:cs="Times New Roman"/>
          <w:sz w:val="24"/>
          <w:szCs w:val="24"/>
        </w:rPr>
        <w:t xml:space="preserve"> </w:t>
      </w:r>
      <w:r>
        <w:rPr>
          <w:rFonts w:ascii="Times New Roman" w:hAnsi="Times New Roman" w:cs="Times New Roman"/>
          <w:sz w:val="24"/>
          <w:szCs w:val="24"/>
        </w:rPr>
        <w:t xml:space="preserve">tested in liquid medium where BDMs were the sole added carbon source.  After approximately ten weeks, fungal colonization and BDM degradation were assessed by scanning electron microscopy.  Isolates were </w:t>
      </w:r>
      <w:r w:rsidR="001103B2" w:rsidRPr="005E6526">
        <w:rPr>
          <w:rFonts w:ascii="Times New Roman" w:hAnsi="Times New Roman" w:cs="Times New Roman"/>
          <w:sz w:val="24"/>
          <w:szCs w:val="24"/>
        </w:rPr>
        <w:t>identified via analysis of ribosomal RNA gene sequences.</w:t>
      </w:r>
      <w:r w:rsidR="006470CA">
        <w:rPr>
          <w:rFonts w:ascii="Times New Roman" w:hAnsi="Times New Roman" w:cs="Times New Roman"/>
          <w:sz w:val="24"/>
          <w:szCs w:val="24"/>
        </w:rPr>
        <w:t xml:space="preserve">  This report describes methods for fungal isolation, but bacteria also were isolated using these me</w:t>
      </w:r>
      <w:r w:rsidR="00567BDF">
        <w:rPr>
          <w:rFonts w:ascii="Times New Roman" w:hAnsi="Times New Roman" w:cs="Times New Roman"/>
          <w:sz w:val="24"/>
          <w:szCs w:val="24"/>
        </w:rPr>
        <w:t>thods</w:t>
      </w:r>
      <w:r w:rsidR="006470CA">
        <w:rPr>
          <w:rFonts w:ascii="Times New Roman" w:hAnsi="Times New Roman" w:cs="Times New Roman"/>
          <w:sz w:val="24"/>
          <w:szCs w:val="24"/>
        </w:rPr>
        <w:t xml:space="preserve">, </w:t>
      </w:r>
      <w:r w:rsidR="00567BDF">
        <w:rPr>
          <w:rFonts w:ascii="Times New Roman" w:hAnsi="Times New Roman" w:cs="Times New Roman"/>
          <w:sz w:val="24"/>
          <w:szCs w:val="24"/>
        </w:rPr>
        <w:t>by substituting</w:t>
      </w:r>
      <w:r w:rsidR="006470CA">
        <w:rPr>
          <w:rFonts w:ascii="Times New Roman" w:hAnsi="Times New Roman" w:cs="Times New Roman"/>
          <w:sz w:val="24"/>
          <w:szCs w:val="24"/>
        </w:rPr>
        <w:t xml:space="preserve"> media appropriate for bacteria.</w:t>
      </w:r>
      <w:r w:rsidR="001103B2" w:rsidRPr="005E6526">
        <w:rPr>
          <w:rFonts w:ascii="Times New Roman" w:hAnsi="Times New Roman" w:cs="Times New Roman"/>
          <w:sz w:val="24"/>
          <w:szCs w:val="24"/>
        </w:rPr>
        <w:t xml:space="preserve"> </w:t>
      </w:r>
      <w:r w:rsidR="00567BDF">
        <w:rPr>
          <w:rFonts w:ascii="Times New Roman" w:hAnsi="Times New Roman" w:cs="Times New Roman"/>
          <w:sz w:val="24"/>
          <w:szCs w:val="24"/>
        </w:rPr>
        <w:t xml:space="preserve"> </w:t>
      </w:r>
      <w:r w:rsidR="00B059AA">
        <w:rPr>
          <w:rFonts w:ascii="Times New Roman" w:hAnsi="Times New Roman" w:cs="Times New Roman"/>
          <w:sz w:val="24"/>
          <w:szCs w:val="24"/>
        </w:rPr>
        <w:t>Our method</w:t>
      </w:r>
      <w:r w:rsidR="006B39B8">
        <w:rPr>
          <w:rFonts w:ascii="Times New Roman" w:hAnsi="Times New Roman" w:cs="Times New Roman"/>
          <w:sz w:val="24"/>
          <w:szCs w:val="24"/>
        </w:rPr>
        <w:t>ology</w:t>
      </w:r>
      <w:r w:rsidR="00B059AA">
        <w:rPr>
          <w:rFonts w:ascii="Times New Roman" w:hAnsi="Times New Roman" w:cs="Times New Roman"/>
          <w:sz w:val="24"/>
          <w:szCs w:val="24"/>
        </w:rPr>
        <w:t xml:space="preserve"> </w:t>
      </w:r>
      <w:r w:rsidR="006B62FE">
        <w:rPr>
          <w:rFonts w:ascii="Times New Roman" w:hAnsi="Times New Roman" w:cs="Times New Roman"/>
          <w:sz w:val="24"/>
          <w:szCs w:val="24"/>
        </w:rPr>
        <w:t>should prove</w:t>
      </w:r>
      <w:r w:rsidR="00B059AA">
        <w:rPr>
          <w:rFonts w:ascii="Times New Roman" w:hAnsi="Times New Roman" w:cs="Times New Roman"/>
          <w:sz w:val="24"/>
          <w:szCs w:val="24"/>
        </w:rPr>
        <w:t xml:space="preserve"> useful for </w:t>
      </w:r>
      <w:r w:rsidR="001103B2">
        <w:rPr>
          <w:rFonts w:ascii="Times New Roman" w:hAnsi="Times New Roman" w:cs="Times New Roman"/>
          <w:sz w:val="24"/>
          <w:szCs w:val="24"/>
        </w:rPr>
        <w:t>studies</w:t>
      </w:r>
      <w:r w:rsidR="00B059AA">
        <w:rPr>
          <w:rFonts w:ascii="Times New Roman" w:hAnsi="Times New Roman" w:cs="Times New Roman"/>
          <w:sz w:val="24"/>
          <w:szCs w:val="24"/>
        </w:rPr>
        <w:t xml:space="preserve"> </w:t>
      </w:r>
      <w:r w:rsidR="001103B2">
        <w:rPr>
          <w:rFonts w:ascii="Times New Roman" w:hAnsi="Times New Roman" w:cs="Times New Roman"/>
          <w:sz w:val="24"/>
          <w:szCs w:val="24"/>
        </w:rPr>
        <w:t>investigating</w:t>
      </w:r>
      <w:r w:rsidR="006B62FE">
        <w:rPr>
          <w:rFonts w:ascii="Times New Roman" w:hAnsi="Times New Roman" w:cs="Times New Roman"/>
          <w:sz w:val="24"/>
          <w:szCs w:val="24"/>
        </w:rPr>
        <w:t xml:space="preserve"> breakdown of intact plastic films</w:t>
      </w:r>
      <w:r w:rsidR="001103B2">
        <w:rPr>
          <w:rFonts w:ascii="Times New Roman" w:hAnsi="Times New Roman" w:cs="Times New Roman"/>
          <w:sz w:val="24"/>
          <w:szCs w:val="24"/>
        </w:rPr>
        <w:t xml:space="preserve"> o</w:t>
      </w:r>
      <w:r w:rsidR="006B39B8">
        <w:rPr>
          <w:rFonts w:ascii="Times New Roman" w:hAnsi="Times New Roman" w:cs="Times New Roman"/>
          <w:sz w:val="24"/>
          <w:szCs w:val="24"/>
        </w:rPr>
        <w:t>r</w:t>
      </w:r>
      <w:r w:rsidR="001103B2">
        <w:rPr>
          <w:rFonts w:ascii="Times New Roman" w:hAnsi="Times New Roman" w:cs="Times New Roman"/>
          <w:sz w:val="24"/>
          <w:szCs w:val="24"/>
        </w:rPr>
        <w:t xml:space="preserve"> products for which plastic</w:t>
      </w:r>
      <w:r w:rsidR="001103B2" w:rsidRPr="005E6526">
        <w:rPr>
          <w:rFonts w:ascii="Times New Roman" w:hAnsi="Times New Roman" w:cs="Times New Roman"/>
          <w:sz w:val="24"/>
          <w:szCs w:val="24"/>
        </w:rPr>
        <w:t xml:space="preserve"> feedstocks are either unknown or not available</w:t>
      </w:r>
      <w:r w:rsidR="005E6526" w:rsidRPr="005E6526">
        <w:rPr>
          <w:rFonts w:ascii="Times New Roman" w:hAnsi="Times New Roman" w:cs="Times New Roman"/>
          <w:sz w:val="24"/>
          <w:szCs w:val="24"/>
        </w:rPr>
        <w:t>.</w:t>
      </w:r>
      <w:r w:rsidR="005E6526">
        <w:rPr>
          <w:rFonts w:ascii="Times New Roman" w:hAnsi="Times New Roman" w:cs="Times New Roman"/>
          <w:sz w:val="24"/>
          <w:szCs w:val="24"/>
        </w:rPr>
        <w:t xml:space="preserve">  </w:t>
      </w:r>
      <w:r w:rsidR="006B39B8">
        <w:rPr>
          <w:rFonts w:ascii="Times New Roman" w:hAnsi="Times New Roman" w:cs="Times New Roman"/>
          <w:sz w:val="24"/>
          <w:szCs w:val="24"/>
        </w:rPr>
        <w:t xml:space="preserve">However, </w:t>
      </w:r>
      <w:r>
        <w:rPr>
          <w:rFonts w:ascii="Times New Roman" w:hAnsi="Times New Roman" w:cs="Times New Roman"/>
          <w:sz w:val="24"/>
          <w:szCs w:val="24"/>
        </w:rPr>
        <w:t>our</w:t>
      </w:r>
      <w:r w:rsidR="006B39B8">
        <w:rPr>
          <w:rFonts w:ascii="Times New Roman" w:hAnsi="Times New Roman" w:cs="Times New Roman"/>
          <w:sz w:val="24"/>
          <w:szCs w:val="24"/>
        </w:rPr>
        <w:t xml:space="preserve"> appro</w:t>
      </w:r>
      <w:r>
        <w:rPr>
          <w:rFonts w:ascii="Times New Roman" w:hAnsi="Times New Roman" w:cs="Times New Roman"/>
          <w:sz w:val="24"/>
          <w:szCs w:val="24"/>
        </w:rPr>
        <w:t>a</w:t>
      </w:r>
      <w:r w:rsidR="006B39B8">
        <w:rPr>
          <w:rFonts w:ascii="Times New Roman" w:hAnsi="Times New Roman" w:cs="Times New Roman"/>
          <w:sz w:val="24"/>
          <w:szCs w:val="24"/>
        </w:rPr>
        <w:t>ch</w:t>
      </w:r>
      <w:r w:rsidR="001103B2">
        <w:rPr>
          <w:rFonts w:ascii="Times New Roman" w:hAnsi="Times New Roman" w:cs="Times New Roman"/>
          <w:sz w:val="24"/>
          <w:szCs w:val="24"/>
        </w:rPr>
        <w:t xml:space="preserve"> do</w:t>
      </w:r>
      <w:r w:rsidR="006B39B8">
        <w:rPr>
          <w:rFonts w:ascii="Times New Roman" w:hAnsi="Times New Roman" w:cs="Times New Roman"/>
          <w:sz w:val="24"/>
          <w:szCs w:val="24"/>
        </w:rPr>
        <w:t>es</w:t>
      </w:r>
      <w:r w:rsidR="001103B2">
        <w:rPr>
          <w:rFonts w:ascii="Times New Roman" w:hAnsi="Times New Roman" w:cs="Times New Roman"/>
          <w:sz w:val="24"/>
          <w:szCs w:val="24"/>
        </w:rPr>
        <w:t xml:space="preserve"> not provide a quantitative method for comparing rates of BDM degradation.  </w:t>
      </w:r>
    </w:p>
    <w:p w:rsidR="00CF11F6" w:rsidRDefault="00CF11F6" w:rsidP="00F33BE8">
      <w:pPr>
        <w:contextualSpacing/>
        <w:rPr>
          <w:rFonts w:ascii="Calibri" w:hAnsi="Calibri" w:cs="Calibri"/>
          <w:sz w:val="24"/>
          <w:szCs w:val="24"/>
        </w:rPr>
      </w:pPr>
    </w:p>
    <w:p w:rsidR="00CF11F6" w:rsidRPr="00A81856" w:rsidRDefault="00A81856" w:rsidP="00F33BE8">
      <w:pPr>
        <w:contextualSpacing/>
        <w:rPr>
          <w:rFonts w:ascii="Times New Roman" w:hAnsi="Times New Roman" w:cs="Times New Roman"/>
          <w:b/>
          <w:sz w:val="24"/>
          <w:szCs w:val="24"/>
        </w:rPr>
      </w:pPr>
      <w:r w:rsidRPr="00310A51">
        <w:rPr>
          <w:rFonts w:ascii="Times New Roman Bold" w:hAnsi="Times New Roman Bold" w:cs="Times New Roman"/>
          <w:b/>
          <w:caps/>
          <w:sz w:val="24"/>
          <w:szCs w:val="24"/>
        </w:rPr>
        <w:t>Introduction</w:t>
      </w:r>
      <w:r w:rsidR="00877F41">
        <w:rPr>
          <w:rFonts w:ascii="Times New Roman" w:hAnsi="Times New Roman" w:cs="Times New Roman"/>
          <w:b/>
          <w:sz w:val="24"/>
          <w:szCs w:val="24"/>
        </w:rPr>
        <w:t>:</w:t>
      </w:r>
    </w:p>
    <w:p w:rsidR="00A81856" w:rsidRDefault="00A81856" w:rsidP="00F33BE8">
      <w:pPr>
        <w:contextualSpacing/>
        <w:rPr>
          <w:rFonts w:ascii="Calibri" w:hAnsi="Calibri" w:cs="Calibri"/>
          <w:sz w:val="24"/>
          <w:szCs w:val="24"/>
        </w:rPr>
      </w:pPr>
    </w:p>
    <w:p w:rsidR="003C088A" w:rsidRDefault="00C57D02" w:rsidP="00F33BE8">
      <w:pPr>
        <w:contextualSpacing/>
        <w:rPr>
          <w:rFonts w:ascii="Times New Roman" w:hAnsi="Times New Roman" w:cs="Times New Roman"/>
          <w:sz w:val="24"/>
          <w:szCs w:val="24"/>
        </w:rPr>
      </w:pPr>
      <w:r>
        <w:rPr>
          <w:rFonts w:ascii="Times New Roman" w:hAnsi="Times New Roman" w:cs="Times New Roman"/>
          <w:sz w:val="24"/>
          <w:szCs w:val="24"/>
        </w:rPr>
        <w:t>D</w:t>
      </w:r>
      <w:r w:rsidR="0061160F">
        <w:rPr>
          <w:rFonts w:ascii="Times New Roman" w:hAnsi="Times New Roman" w:cs="Times New Roman"/>
          <w:sz w:val="24"/>
          <w:szCs w:val="24"/>
        </w:rPr>
        <w:t>egrada</w:t>
      </w:r>
      <w:r w:rsidR="002926D0">
        <w:rPr>
          <w:rFonts w:ascii="Times New Roman" w:hAnsi="Times New Roman" w:cs="Times New Roman"/>
          <w:sz w:val="24"/>
          <w:szCs w:val="24"/>
        </w:rPr>
        <w:t xml:space="preserve">tion </w:t>
      </w:r>
      <w:r>
        <w:rPr>
          <w:rFonts w:ascii="Times New Roman" w:hAnsi="Times New Roman" w:cs="Times New Roman"/>
          <w:sz w:val="24"/>
          <w:szCs w:val="24"/>
        </w:rPr>
        <w:t>h</w:t>
      </w:r>
      <w:r w:rsidR="0061160F">
        <w:rPr>
          <w:rFonts w:ascii="Times New Roman" w:hAnsi="Times New Roman" w:cs="Times New Roman"/>
          <w:sz w:val="24"/>
          <w:szCs w:val="24"/>
        </w:rPr>
        <w:t xml:space="preserve">as </w:t>
      </w:r>
      <w:r>
        <w:rPr>
          <w:rFonts w:ascii="Times New Roman" w:hAnsi="Times New Roman" w:cs="Times New Roman"/>
          <w:sz w:val="24"/>
          <w:szCs w:val="24"/>
        </w:rPr>
        <w:t xml:space="preserve">historically been </w:t>
      </w:r>
      <w:r w:rsidR="002926D0">
        <w:rPr>
          <w:rFonts w:ascii="Times New Roman" w:hAnsi="Times New Roman" w:cs="Times New Roman"/>
          <w:sz w:val="24"/>
          <w:szCs w:val="24"/>
        </w:rPr>
        <w:t xml:space="preserve">considered </w:t>
      </w:r>
      <w:r w:rsidR="0061160F">
        <w:rPr>
          <w:rFonts w:ascii="Times New Roman" w:hAnsi="Times New Roman" w:cs="Times New Roman"/>
          <w:sz w:val="24"/>
          <w:szCs w:val="24"/>
        </w:rPr>
        <w:t xml:space="preserve">an undesirable </w:t>
      </w:r>
      <w:r>
        <w:rPr>
          <w:rFonts w:ascii="Times New Roman" w:hAnsi="Times New Roman" w:cs="Times New Roman"/>
          <w:sz w:val="24"/>
          <w:szCs w:val="24"/>
        </w:rPr>
        <w:t xml:space="preserve">attribute of plastic polymers, because </w:t>
      </w:r>
      <w:r w:rsidR="00CD20DC">
        <w:rPr>
          <w:rFonts w:ascii="Times New Roman" w:hAnsi="Times New Roman" w:cs="Times New Roman"/>
          <w:sz w:val="24"/>
          <w:szCs w:val="24"/>
        </w:rPr>
        <w:t>breakdown shortens</w:t>
      </w:r>
      <w:r w:rsidR="0061160F">
        <w:rPr>
          <w:rFonts w:ascii="Times New Roman" w:hAnsi="Times New Roman" w:cs="Times New Roman"/>
          <w:sz w:val="24"/>
          <w:szCs w:val="24"/>
        </w:rPr>
        <w:t xml:space="preserve"> </w:t>
      </w:r>
      <w:r>
        <w:rPr>
          <w:rFonts w:ascii="Times New Roman" w:hAnsi="Times New Roman" w:cs="Times New Roman"/>
          <w:sz w:val="24"/>
          <w:szCs w:val="24"/>
        </w:rPr>
        <w:t>product</w:t>
      </w:r>
      <w:r w:rsidR="0061160F">
        <w:rPr>
          <w:rFonts w:ascii="Times New Roman" w:hAnsi="Times New Roman" w:cs="Times New Roman"/>
          <w:sz w:val="24"/>
          <w:szCs w:val="24"/>
        </w:rPr>
        <w:t xml:space="preserve"> life span and durability.  Recently, </w:t>
      </w:r>
      <w:r w:rsidR="003C088A">
        <w:rPr>
          <w:rFonts w:ascii="Times New Roman" w:hAnsi="Times New Roman" w:cs="Times New Roman"/>
          <w:sz w:val="24"/>
          <w:szCs w:val="24"/>
        </w:rPr>
        <w:t>a</w:t>
      </w:r>
      <w:r w:rsidR="006714BE">
        <w:rPr>
          <w:rFonts w:ascii="Times New Roman" w:hAnsi="Times New Roman" w:cs="Times New Roman"/>
          <w:sz w:val="24"/>
          <w:szCs w:val="24"/>
        </w:rPr>
        <w:t xml:space="preserve">wareness of the environmental problems </w:t>
      </w:r>
      <w:r w:rsidR="002926D0">
        <w:rPr>
          <w:rFonts w:ascii="Times New Roman" w:hAnsi="Times New Roman" w:cs="Times New Roman"/>
          <w:sz w:val="24"/>
          <w:szCs w:val="24"/>
        </w:rPr>
        <w:t>presented by</w:t>
      </w:r>
      <w:r w:rsidR="006714BE">
        <w:rPr>
          <w:rFonts w:ascii="Times New Roman" w:hAnsi="Times New Roman" w:cs="Times New Roman"/>
          <w:sz w:val="24"/>
          <w:szCs w:val="24"/>
        </w:rPr>
        <w:t xml:space="preserve"> plastic waste in the natural environment</w:t>
      </w:r>
      <w:r w:rsidR="00A82469">
        <w:rPr>
          <w:rFonts w:ascii="Times New Roman" w:hAnsi="Times New Roman" w:cs="Times New Roman"/>
          <w:sz w:val="24"/>
          <w:szCs w:val="24"/>
          <w:vertAlign w:val="superscript"/>
        </w:rPr>
        <w:t>1</w:t>
      </w:r>
      <w:proofErr w:type="gramStart"/>
      <w:r w:rsidR="00A82469">
        <w:rPr>
          <w:rFonts w:ascii="Times New Roman" w:hAnsi="Times New Roman" w:cs="Times New Roman"/>
          <w:sz w:val="24"/>
          <w:szCs w:val="24"/>
          <w:vertAlign w:val="superscript"/>
        </w:rPr>
        <w:t>,2,3</w:t>
      </w:r>
      <w:proofErr w:type="gramEnd"/>
      <w:r w:rsidR="003B3B95">
        <w:rPr>
          <w:rFonts w:ascii="Times New Roman" w:hAnsi="Times New Roman" w:cs="Times New Roman"/>
          <w:sz w:val="24"/>
          <w:szCs w:val="24"/>
        </w:rPr>
        <w:t xml:space="preserve"> </w:t>
      </w:r>
      <w:r w:rsidR="0061160F">
        <w:rPr>
          <w:rFonts w:ascii="Times New Roman" w:hAnsi="Times New Roman" w:cs="Times New Roman"/>
          <w:sz w:val="24"/>
          <w:szCs w:val="24"/>
        </w:rPr>
        <w:t xml:space="preserve">has made </w:t>
      </w:r>
      <w:r w:rsidR="006714BE">
        <w:rPr>
          <w:rFonts w:ascii="Times New Roman" w:hAnsi="Times New Roman" w:cs="Times New Roman"/>
          <w:sz w:val="24"/>
          <w:szCs w:val="24"/>
        </w:rPr>
        <w:t>biodegradable plastics an attractive alternative</w:t>
      </w:r>
      <w:r w:rsidR="002926D0">
        <w:rPr>
          <w:rFonts w:ascii="Times New Roman" w:hAnsi="Times New Roman" w:cs="Times New Roman"/>
          <w:sz w:val="24"/>
          <w:szCs w:val="24"/>
        </w:rPr>
        <w:t xml:space="preserve"> to</w:t>
      </w:r>
      <w:r w:rsidR="00E85DAB">
        <w:rPr>
          <w:rFonts w:ascii="Times New Roman" w:hAnsi="Times New Roman" w:cs="Times New Roman"/>
          <w:sz w:val="24"/>
          <w:szCs w:val="24"/>
        </w:rPr>
        <w:t xml:space="preserve"> conventional plastic materials</w:t>
      </w:r>
      <w:r w:rsidR="006714BE">
        <w:rPr>
          <w:rFonts w:ascii="Times New Roman" w:hAnsi="Times New Roman" w:cs="Times New Roman"/>
          <w:sz w:val="24"/>
          <w:szCs w:val="24"/>
        </w:rPr>
        <w:t xml:space="preserve">.  </w:t>
      </w:r>
      <w:r w:rsidR="003C088A">
        <w:rPr>
          <w:rFonts w:ascii="Times New Roman" w:hAnsi="Times New Roman" w:cs="Times New Roman"/>
          <w:sz w:val="24"/>
          <w:szCs w:val="24"/>
        </w:rPr>
        <w:t xml:space="preserve">Degradation (defined as structural changes, fragmentation, and reduction in molecular weight, integrity, </w:t>
      </w:r>
      <w:r w:rsidR="003B3B95">
        <w:rPr>
          <w:rFonts w:ascii="Times New Roman" w:hAnsi="Times New Roman" w:cs="Times New Roman"/>
          <w:sz w:val="24"/>
          <w:szCs w:val="24"/>
        </w:rPr>
        <w:t xml:space="preserve">and </w:t>
      </w:r>
      <w:r w:rsidR="003C088A">
        <w:rPr>
          <w:rFonts w:ascii="Times New Roman" w:hAnsi="Times New Roman" w:cs="Times New Roman"/>
          <w:sz w:val="24"/>
          <w:szCs w:val="24"/>
        </w:rPr>
        <w:t>strength</w:t>
      </w:r>
      <w:r w:rsidR="00A82469">
        <w:rPr>
          <w:rFonts w:ascii="Times New Roman" w:hAnsi="Times New Roman" w:cs="Times New Roman"/>
          <w:sz w:val="24"/>
          <w:szCs w:val="24"/>
          <w:vertAlign w:val="superscript"/>
        </w:rPr>
        <w:t>4,5</w:t>
      </w:r>
      <w:r w:rsidR="003C088A">
        <w:rPr>
          <w:rFonts w:ascii="Times New Roman" w:hAnsi="Times New Roman" w:cs="Times New Roman"/>
          <w:sz w:val="24"/>
          <w:szCs w:val="24"/>
        </w:rPr>
        <w:t>) occurs via a series of events, including</w:t>
      </w:r>
      <w:r w:rsidR="00CD20DC">
        <w:rPr>
          <w:rFonts w:ascii="Times New Roman" w:hAnsi="Times New Roman" w:cs="Times New Roman"/>
          <w:sz w:val="24"/>
          <w:szCs w:val="24"/>
        </w:rPr>
        <w:t xml:space="preserve"> both abiotic processes (</w:t>
      </w:r>
      <w:r w:rsidR="003C088A">
        <w:rPr>
          <w:rFonts w:ascii="Times New Roman" w:hAnsi="Times New Roman" w:cs="Times New Roman"/>
          <w:sz w:val="24"/>
          <w:szCs w:val="24"/>
        </w:rPr>
        <w:t>thermal stress, photo</w:t>
      </w:r>
      <w:r w:rsidR="00B6079F">
        <w:rPr>
          <w:rFonts w:ascii="Times New Roman" w:hAnsi="Times New Roman" w:cs="Times New Roman"/>
          <w:sz w:val="24"/>
          <w:szCs w:val="24"/>
        </w:rPr>
        <w:t>-</w:t>
      </w:r>
      <w:r w:rsidR="003C088A">
        <w:rPr>
          <w:rFonts w:ascii="Times New Roman" w:hAnsi="Times New Roman" w:cs="Times New Roman"/>
          <w:sz w:val="24"/>
          <w:szCs w:val="24"/>
        </w:rPr>
        <w:t>oxidation, hydrolysis, erosion and mechanical stress</w:t>
      </w:r>
      <w:r w:rsidR="00CD20DC">
        <w:rPr>
          <w:rFonts w:ascii="Times New Roman" w:hAnsi="Times New Roman" w:cs="Times New Roman"/>
          <w:sz w:val="24"/>
          <w:szCs w:val="24"/>
        </w:rPr>
        <w:t>)</w:t>
      </w:r>
      <w:r w:rsidR="003C088A">
        <w:rPr>
          <w:rFonts w:ascii="Times New Roman" w:hAnsi="Times New Roman" w:cs="Times New Roman"/>
          <w:sz w:val="24"/>
          <w:szCs w:val="24"/>
        </w:rPr>
        <w:t xml:space="preserve">, and biological </w:t>
      </w:r>
      <w:r w:rsidR="00A82469">
        <w:rPr>
          <w:rFonts w:ascii="Times New Roman" w:hAnsi="Times New Roman" w:cs="Times New Roman"/>
          <w:sz w:val="24"/>
          <w:szCs w:val="24"/>
        </w:rPr>
        <w:t>degradation</w:t>
      </w:r>
      <w:r w:rsidR="00A82469">
        <w:rPr>
          <w:rFonts w:ascii="Times New Roman" w:hAnsi="Times New Roman" w:cs="Times New Roman"/>
          <w:sz w:val="24"/>
          <w:szCs w:val="24"/>
          <w:vertAlign w:val="superscript"/>
        </w:rPr>
        <w:t>6</w:t>
      </w:r>
      <w:r w:rsidR="003C088A">
        <w:rPr>
          <w:rFonts w:ascii="Times New Roman" w:hAnsi="Times New Roman" w:cs="Times New Roman"/>
          <w:sz w:val="24"/>
          <w:szCs w:val="24"/>
        </w:rPr>
        <w:t>.  While abiotic processes can change the fragment size and character</w:t>
      </w:r>
      <w:r w:rsidR="00E85DAB">
        <w:rPr>
          <w:rFonts w:ascii="Times New Roman" w:hAnsi="Times New Roman" w:cs="Times New Roman"/>
          <w:sz w:val="24"/>
          <w:szCs w:val="24"/>
        </w:rPr>
        <w:t>istics</w:t>
      </w:r>
      <w:r w:rsidR="003C088A">
        <w:rPr>
          <w:rFonts w:ascii="Times New Roman" w:hAnsi="Times New Roman" w:cs="Times New Roman"/>
          <w:sz w:val="24"/>
          <w:szCs w:val="24"/>
        </w:rPr>
        <w:t xml:space="preserve"> of plastics, microorganisms are required for their ultimate mineralization to </w:t>
      </w:r>
      <w:r w:rsidR="00B6079F">
        <w:rPr>
          <w:rFonts w:ascii="Times New Roman" w:hAnsi="Times New Roman" w:cs="Times New Roman"/>
          <w:sz w:val="24"/>
          <w:szCs w:val="24"/>
        </w:rPr>
        <w:t>water and carbon dioxide</w:t>
      </w:r>
      <w:ins w:id="6" w:author="Marion Brodhagen" w:date="2012-10-05T14:40:00Z">
        <w:r w:rsidR="004249FD">
          <w:rPr>
            <w:rFonts w:ascii="Times New Roman" w:hAnsi="Times New Roman" w:cs="Times New Roman"/>
            <w:sz w:val="24"/>
            <w:szCs w:val="24"/>
          </w:rPr>
          <w:t xml:space="preserve"> (in aerobic conditions)</w:t>
        </w:r>
      </w:ins>
      <w:r w:rsidR="00B6079F">
        <w:rPr>
          <w:rFonts w:ascii="Times New Roman" w:hAnsi="Times New Roman" w:cs="Times New Roman"/>
          <w:sz w:val="24"/>
          <w:szCs w:val="24"/>
        </w:rPr>
        <w:t xml:space="preserve"> </w:t>
      </w:r>
      <w:r w:rsidR="003C088A">
        <w:rPr>
          <w:rFonts w:ascii="Times New Roman" w:hAnsi="Times New Roman" w:cs="Times New Roman"/>
          <w:sz w:val="24"/>
          <w:szCs w:val="24"/>
        </w:rPr>
        <w:t>and/or methane</w:t>
      </w:r>
      <w:ins w:id="7" w:author="Marion Brodhagen" w:date="2012-10-05T14:41:00Z">
        <w:r w:rsidR="004249FD">
          <w:rPr>
            <w:rFonts w:ascii="Times New Roman" w:hAnsi="Times New Roman" w:cs="Times New Roman"/>
            <w:sz w:val="24"/>
            <w:szCs w:val="24"/>
          </w:rPr>
          <w:t xml:space="preserve"> (under anaerobic conditions)</w:t>
        </w:r>
      </w:ins>
      <w:r w:rsidR="003C088A">
        <w:rPr>
          <w:rFonts w:ascii="Times New Roman" w:hAnsi="Times New Roman" w:cs="Times New Roman"/>
          <w:sz w:val="24"/>
          <w:szCs w:val="24"/>
        </w:rPr>
        <w:t xml:space="preserve">.  </w:t>
      </w:r>
    </w:p>
    <w:p w:rsidR="003C088A" w:rsidRDefault="003C088A" w:rsidP="00F33BE8">
      <w:pPr>
        <w:contextualSpacing/>
        <w:rPr>
          <w:rFonts w:ascii="Times New Roman" w:hAnsi="Times New Roman" w:cs="Times New Roman"/>
          <w:sz w:val="24"/>
          <w:szCs w:val="24"/>
        </w:rPr>
      </w:pPr>
    </w:p>
    <w:p w:rsidR="00014AE6" w:rsidRDefault="006714BE" w:rsidP="00F33BE8">
      <w:pPr>
        <w:contextualSpacing/>
        <w:rPr>
          <w:rFonts w:ascii="Times New Roman" w:hAnsi="Times New Roman" w:cs="Times New Roman"/>
          <w:sz w:val="24"/>
          <w:szCs w:val="24"/>
        </w:rPr>
      </w:pPr>
      <w:r w:rsidRPr="00B6079F">
        <w:rPr>
          <w:rFonts w:ascii="Times New Roman" w:hAnsi="Times New Roman" w:cs="Times New Roman"/>
          <w:sz w:val="24"/>
          <w:szCs w:val="24"/>
        </w:rPr>
        <w:t>A</w:t>
      </w:r>
      <w:r w:rsidR="0061160F" w:rsidRPr="00B6079F">
        <w:rPr>
          <w:rFonts w:ascii="Times New Roman" w:hAnsi="Times New Roman" w:cs="Times New Roman"/>
          <w:sz w:val="24"/>
          <w:szCs w:val="24"/>
        </w:rPr>
        <w:t xml:space="preserve"> </w:t>
      </w:r>
      <w:r w:rsidR="00D351C5">
        <w:rPr>
          <w:rFonts w:ascii="Times New Roman" w:hAnsi="Times New Roman" w:cs="Times New Roman"/>
          <w:sz w:val="24"/>
          <w:szCs w:val="24"/>
        </w:rPr>
        <w:t>substantial</w:t>
      </w:r>
      <w:r w:rsidR="0061160F" w:rsidRPr="00B6079F">
        <w:rPr>
          <w:rFonts w:ascii="Times New Roman" w:hAnsi="Times New Roman" w:cs="Times New Roman"/>
          <w:sz w:val="24"/>
          <w:szCs w:val="24"/>
        </w:rPr>
        <w:t xml:space="preserve"> niche for </w:t>
      </w:r>
      <w:r w:rsidR="00B6079F" w:rsidRPr="00B6079F">
        <w:rPr>
          <w:rFonts w:ascii="Times New Roman" w:hAnsi="Times New Roman" w:cs="Times New Roman"/>
          <w:sz w:val="24"/>
          <w:szCs w:val="24"/>
        </w:rPr>
        <w:t>biodegradable plastics</w:t>
      </w:r>
      <w:r w:rsidR="0061160F" w:rsidRPr="00B6079F">
        <w:rPr>
          <w:rFonts w:ascii="Times New Roman" w:hAnsi="Times New Roman" w:cs="Times New Roman"/>
          <w:sz w:val="24"/>
          <w:szCs w:val="24"/>
        </w:rPr>
        <w:t xml:space="preserve"> exist</w:t>
      </w:r>
      <w:r w:rsidRPr="00B6079F">
        <w:rPr>
          <w:rFonts w:ascii="Times New Roman" w:hAnsi="Times New Roman" w:cs="Times New Roman"/>
          <w:sz w:val="24"/>
          <w:szCs w:val="24"/>
        </w:rPr>
        <w:t xml:space="preserve">s in agriculture, where </w:t>
      </w:r>
      <w:r w:rsidR="00F13B4E" w:rsidRPr="00B6079F">
        <w:rPr>
          <w:rFonts w:ascii="Times New Roman" w:hAnsi="Times New Roman" w:cs="Times New Roman"/>
          <w:sz w:val="24"/>
          <w:szCs w:val="24"/>
        </w:rPr>
        <w:t xml:space="preserve">plastic mulches are used </w:t>
      </w:r>
      <w:r w:rsidR="009E0797">
        <w:rPr>
          <w:rFonts w:ascii="Times New Roman" w:hAnsi="Times New Roman" w:cs="Times New Roman"/>
          <w:sz w:val="24"/>
          <w:szCs w:val="24"/>
        </w:rPr>
        <w:t>to</w:t>
      </w:r>
      <w:r w:rsidR="009E0797" w:rsidRPr="00B6079F">
        <w:rPr>
          <w:rFonts w:ascii="Times New Roman" w:hAnsi="Times New Roman" w:cs="Times New Roman"/>
          <w:sz w:val="24"/>
          <w:szCs w:val="24"/>
        </w:rPr>
        <w:t xml:space="preserve"> </w:t>
      </w:r>
      <w:r w:rsidR="00F13B4E" w:rsidRPr="00B6079F">
        <w:rPr>
          <w:rFonts w:ascii="Times New Roman" w:hAnsi="Times New Roman" w:cs="Times New Roman"/>
          <w:sz w:val="24"/>
          <w:szCs w:val="24"/>
        </w:rPr>
        <w:t xml:space="preserve">prevent weed growth, </w:t>
      </w:r>
      <w:r w:rsidR="009E0797">
        <w:rPr>
          <w:rFonts w:ascii="Times New Roman" w:hAnsi="Times New Roman" w:cs="Times New Roman"/>
          <w:sz w:val="24"/>
          <w:szCs w:val="24"/>
        </w:rPr>
        <w:t>to retain soil moisture and</w:t>
      </w:r>
      <w:r w:rsidR="00DC4AA6">
        <w:rPr>
          <w:rFonts w:ascii="Times New Roman" w:hAnsi="Times New Roman" w:cs="Times New Roman"/>
          <w:sz w:val="24"/>
          <w:szCs w:val="24"/>
        </w:rPr>
        <w:t xml:space="preserve"> to</w:t>
      </w:r>
      <w:r w:rsidR="009E0797">
        <w:rPr>
          <w:rFonts w:ascii="Times New Roman" w:hAnsi="Times New Roman" w:cs="Times New Roman"/>
          <w:sz w:val="24"/>
          <w:szCs w:val="24"/>
        </w:rPr>
        <w:t xml:space="preserve"> increase soil temperatures</w:t>
      </w:r>
      <w:r w:rsidR="00A82469">
        <w:rPr>
          <w:rFonts w:ascii="Times New Roman" w:hAnsi="Times New Roman" w:cs="Times New Roman"/>
          <w:sz w:val="24"/>
          <w:szCs w:val="24"/>
          <w:vertAlign w:val="superscript"/>
        </w:rPr>
        <w:t>7,8</w:t>
      </w:r>
      <w:r w:rsidR="00F13B4E" w:rsidRPr="003B3B95">
        <w:rPr>
          <w:rFonts w:ascii="Times New Roman" w:hAnsi="Times New Roman" w:cs="Times New Roman"/>
          <w:sz w:val="24"/>
          <w:szCs w:val="24"/>
          <w:vertAlign w:val="superscript"/>
        </w:rPr>
        <w:t xml:space="preserve"> </w:t>
      </w:r>
      <w:r w:rsidR="00F13B4E" w:rsidRPr="00B6079F">
        <w:rPr>
          <w:rFonts w:ascii="Times New Roman" w:hAnsi="Times New Roman" w:cs="Times New Roman"/>
          <w:sz w:val="24"/>
          <w:szCs w:val="24"/>
        </w:rPr>
        <w:t xml:space="preserve">.  Hundreds of thousands of acres </w:t>
      </w:r>
      <w:r w:rsidR="008F425A">
        <w:rPr>
          <w:rFonts w:ascii="Times New Roman" w:hAnsi="Times New Roman" w:cs="Times New Roman"/>
          <w:sz w:val="24"/>
          <w:szCs w:val="24"/>
        </w:rPr>
        <w:t xml:space="preserve">in the United States alone </w:t>
      </w:r>
      <w:r w:rsidR="00F13B4E" w:rsidRPr="00B6079F">
        <w:rPr>
          <w:rFonts w:ascii="Times New Roman" w:hAnsi="Times New Roman" w:cs="Times New Roman"/>
          <w:sz w:val="24"/>
          <w:szCs w:val="24"/>
        </w:rPr>
        <w:t xml:space="preserve">are covered with </w:t>
      </w:r>
      <w:r w:rsidR="00B6079F">
        <w:rPr>
          <w:rFonts w:ascii="Times New Roman" w:hAnsi="Times New Roman" w:cs="Times New Roman"/>
          <w:sz w:val="24"/>
          <w:szCs w:val="24"/>
        </w:rPr>
        <w:t>plastic mulches</w:t>
      </w:r>
      <w:r w:rsidR="00A82469">
        <w:rPr>
          <w:rFonts w:ascii="Times New Roman" w:hAnsi="Times New Roman" w:cs="Times New Roman"/>
          <w:sz w:val="24"/>
          <w:szCs w:val="24"/>
          <w:vertAlign w:val="superscript"/>
        </w:rPr>
        <w:t>9</w:t>
      </w:r>
      <w:r w:rsidR="00E85DAB">
        <w:rPr>
          <w:rFonts w:ascii="Times New Roman" w:hAnsi="Times New Roman" w:cs="Times New Roman"/>
          <w:sz w:val="24"/>
          <w:szCs w:val="24"/>
        </w:rPr>
        <w:t>, including mulches</w:t>
      </w:r>
      <w:r w:rsidR="00371853">
        <w:rPr>
          <w:rFonts w:ascii="Times New Roman" w:hAnsi="Times New Roman" w:cs="Times New Roman"/>
          <w:sz w:val="24"/>
          <w:szCs w:val="24"/>
        </w:rPr>
        <w:t xml:space="preserve"> </w:t>
      </w:r>
      <w:r w:rsidR="00AA73D4">
        <w:rPr>
          <w:rFonts w:ascii="Times New Roman" w:hAnsi="Times New Roman" w:cs="Times New Roman"/>
          <w:sz w:val="24"/>
          <w:szCs w:val="24"/>
        </w:rPr>
        <w:t xml:space="preserve">composed of </w:t>
      </w:r>
      <w:r w:rsidR="00371853">
        <w:rPr>
          <w:rFonts w:ascii="Times New Roman" w:hAnsi="Times New Roman" w:cs="Times New Roman"/>
          <w:sz w:val="24"/>
          <w:szCs w:val="24"/>
        </w:rPr>
        <w:t>biodegradable plastic</w:t>
      </w:r>
      <w:r w:rsidR="00F13B4E" w:rsidRPr="00B6079F">
        <w:rPr>
          <w:rFonts w:ascii="Times New Roman" w:hAnsi="Times New Roman" w:cs="Times New Roman"/>
          <w:sz w:val="24"/>
          <w:szCs w:val="24"/>
        </w:rPr>
        <w:t xml:space="preserve">.  </w:t>
      </w:r>
      <w:r w:rsidR="00E85DAB">
        <w:rPr>
          <w:rFonts w:ascii="Times New Roman" w:hAnsi="Times New Roman" w:cs="Times New Roman"/>
          <w:sz w:val="24"/>
          <w:szCs w:val="24"/>
        </w:rPr>
        <w:t>Following</w:t>
      </w:r>
      <w:r w:rsidR="00C13FB2">
        <w:rPr>
          <w:rFonts w:ascii="Times New Roman" w:hAnsi="Times New Roman" w:cs="Times New Roman"/>
          <w:sz w:val="24"/>
          <w:szCs w:val="24"/>
        </w:rPr>
        <w:t xml:space="preserve"> a </w:t>
      </w:r>
      <w:r w:rsidR="00E85DAB">
        <w:rPr>
          <w:rFonts w:ascii="Times New Roman" w:hAnsi="Times New Roman" w:cs="Times New Roman"/>
          <w:sz w:val="24"/>
          <w:szCs w:val="24"/>
        </w:rPr>
        <w:t xml:space="preserve">crop </w:t>
      </w:r>
      <w:r w:rsidR="00C13FB2">
        <w:rPr>
          <w:rFonts w:ascii="Times New Roman" w:hAnsi="Times New Roman" w:cs="Times New Roman"/>
          <w:sz w:val="24"/>
          <w:szCs w:val="24"/>
        </w:rPr>
        <w:t xml:space="preserve">growing season, </w:t>
      </w:r>
      <w:r w:rsidR="00E85DAB">
        <w:rPr>
          <w:rFonts w:ascii="Times New Roman" w:hAnsi="Times New Roman" w:cs="Times New Roman"/>
          <w:sz w:val="24"/>
          <w:szCs w:val="24"/>
        </w:rPr>
        <w:t>the options for disposing</w:t>
      </w:r>
      <w:r w:rsidR="009E0797">
        <w:rPr>
          <w:rFonts w:ascii="Times New Roman" w:hAnsi="Times New Roman" w:cs="Times New Roman"/>
          <w:sz w:val="24"/>
          <w:szCs w:val="24"/>
        </w:rPr>
        <w:t xml:space="preserve"> of </w:t>
      </w:r>
      <w:r w:rsidR="003D621F" w:rsidRPr="00B6079F">
        <w:rPr>
          <w:rFonts w:ascii="Times New Roman" w:hAnsi="Times New Roman" w:cs="Times New Roman"/>
          <w:sz w:val="24"/>
          <w:szCs w:val="24"/>
        </w:rPr>
        <w:t>biodegradable</w:t>
      </w:r>
      <w:r w:rsidR="00F13B4E" w:rsidRPr="00B6079F">
        <w:rPr>
          <w:rFonts w:ascii="Times New Roman" w:hAnsi="Times New Roman" w:cs="Times New Roman"/>
          <w:sz w:val="24"/>
          <w:szCs w:val="24"/>
        </w:rPr>
        <w:t xml:space="preserve"> mulches</w:t>
      </w:r>
      <w:r w:rsidR="00371853">
        <w:rPr>
          <w:rFonts w:ascii="Times New Roman" w:hAnsi="Times New Roman" w:cs="Times New Roman"/>
          <w:sz w:val="24"/>
          <w:szCs w:val="24"/>
        </w:rPr>
        <w:t xml:space="preserve"> (BDMs) include disposal in a landfill, </w:t>
      </w:r>
      <w:r w:rsidR="00D351C5">
        <w:rPr>
          <w:rFonts w:ascii="Times New Roman" w:hAnsi="Times New Roman" w:cs="Times New Roman"/>
          <w:sz w:val="24"/>
          <w:szCs w:val="24"/>
        </w:rPr>
        <w:t>incineration for energy recovery</w:t>
      </w:r>
      <w:r w:rsidR="00A82469">
        <w:rPr>
          <w:rFonts w:ascii="Times New Roman" w:hAnsi="Times New Roman" w:cs="Times New Roman"/>
          <w:sz w:val="24"/>
          <w:szCs w:val="24"/>
          <w:vertAlign w:val="superscript"/>
        </w:rPr>
        <w:t>10</w:t>
      </w:r>
      <w:r w:rsidR="00D351C5">
        <w:rPr>
          <w:rFonts w:ascii="Times New Roman" w:hAnsi="Times New Roman" w:cs="Times New Roman"/>
          <w:sz w:val="24"/>
          <w:szCs w:val="24"/>
        </w:rPr>
        <w:t xml:space="preserve">, </w:t>
      </w:r>
      <w:r w:rsidR="00371853">
        <w:rPr>
          <w:rFonts w:ascii="Times New Roman" w:hAnsi="Times New Roman" w:cs="Times New Roman"/>
          <w:sz w:val="24"/>
          <w:szCs w:val="24"/>
        </w:rPr>
        <w:t xml:space="preserve">degradation via composting, or degradation in the soil after </w:t>
      </w:r>
      <w:r w:rsidR="00E85DAB">
        <w:rPr>
          <w:rFonts w:ascii="Times New Roman" w:hAnsi="Times New Roman" w:cs="Times New Roman"/>
          <w:sz w:val="24"/>
          <w:szCs w:val="24"/>
        </w:rPr>
        <w:t>tillage</w:t>
      </w:r>
      <w:r w:rsidR="00A82469">
        <w:rPr>
          <w:rFonts w:ascii="Times New Roman" w:hAnsi="Times New Roman" w:cs="Times New Roman"/>
          <w:sz w:val="24"/>
          <w:szCs w:val="24"/>
          <w:vertAlign w:val="superscript"/>
        </w:rPr>
        <w:t>11</w:t>
      </w:r>
      <w:r w:rsidR="00371853">
        <w:rPr>
          <w:rFonts w:ascii="Times New Roman" w:hAnsi="Times New Roman" w:cs="Times New Roman"/>
          <w:sz w:val="24"/>
          <w:szCs w:val="24"/>
        </w:rPr>
        <w:t>.  Of these,</w:t>
      </w:r>
      <w:r w:rsidR="00F13B4E" w:rsidRPr="00B6079F">
        <w:rPr>
          <w:rFonts w:ascii="Times New Roman" w:hAnsi="Times New Roman" w:cs="Times New Roman"/>
          <w:sz w:val="24"/>
          <w:szCs w:val="24"/>
        </w:rPr>
        <w:t xml:space="preserve"> </w:t>
      </w:r>
      <w:r w:rsidR="00C13FB2">
        <w:rPr>
          <w:rFonts w:ascii="Times New Roman" w:hAnsi="Times New Roman" w:cs="Times New Roman"/>
          <w:sz w:val="24"/>
          <w:szCs w:val="24"/>
        </w:rPr>
        <w:t>the least labor-intensive</w:t>
      </w:r>
      <w:r w:rsidR="00152980">
        <w:rPr>
          <w:rFonts w:ascii="Times New Roman" w:hAnsi="Times New Roman" w:cs="Times New Roman"/>
          <w:sz w:val="24"/>
          <w:szCs w:val="24"/>
        </w:rPr>
        <w:t xml:space="preserve"> fate </w:t>
      </w:r>
      <w:r w:rsidR="00014AE6">
        <w:rPr>
          <w:rFonts w:ascii="Times New Roman" w:hAnsi="Times New Roman" w:cs="Times New Roman"/>
          <w:sz w:val="24"/>
          <w:szCs w:val="24"/>
        </w:rPr>
        <w:t xml:space="preserve">is </w:t>
      </w:r>
      <w:r w:rsidR="00152980">
        <w:rPr>
          <w:rFonts w:ascii="Times New Roman" w:hAnsi="Times New Roman" w:cs="Times New Roman"/>
          <w:sz w:val="24"/>
          <w:szCs w:val="24"/>
        </w:rPr>
        <w:t>plow</w:t>
      </w:r>
      <w:r w:rsidR="00014AE6">
        <w:rPr>
          <w:rFonts w:ascii="Times New Roman" w:hAnsi="Times New Roman" w:cs="Times New Roman"/>
          <w:sz w:val="24"/>
          <w:szCs w:val="24"/>
        </w:rPr>
        <w:t>ing</w:t>
      </w:r>
      <w:r w:rsidR="00152980">
        <w:rPr>
          <w:rFonts w:ascii="Times New Roman" w:hAnsi="Times New Roman" w:cs="Times New Roman"/>
          <w:sz w:val="24"/>
          <w:szCs w:val="24"/>
        </w:rPr>
        <w:t xml:space="preserve"> </w:t>
      </w:r>
      <w:r w:rsidR="00371853">
        <w:rPr>
          <w:rFonts w:ascii="Times New Roman" w:hAnsi="Times New Roman" w:cs="Times New Roman"/>
          <w:sz w:val="24"/>
          <w:szCs w:val="24"/>
        </w:rPr>
        <w:t xml:space="preserve">BDMs into the soil, but </w:t>
      </w:r>
      <w:r w:rsidR="008F425A">
        <w:rPr>
          <w:rFonts w:ascii="Times New Roman" w:hAnsi="Times New Roman" w:cs="Times New Roman"/>
          <w:sz w:val="24"/>
          <w:szCs w:val="24"/>
        </w:rPr>
        <w:t>without</w:t>
      </w:r>
      <w:r w:rsidR="00152980">
        <w:rPr>
          <w:rFonts w:ascii="Times New Roman" w:hAnsi="Times New Roman" w:cs="Times New Roman"/>
          <w:sz w:val="24"/>
          <w:szCs w:val="24"/>
        </w:rPr>
        <w:t xml:space="preserve"> </w:t>
      </w:r>
      <w:r w:rsidR="00F13B4E" w:rsidRPr="00B6079F">
        <w:rPr>
          <w:rFonts w:ascii="Times New Roman" w:hAnsi="Times New Roman" w:cs="Times New Roman"/>
          <w:sz w:val="24"/>
          <w:szCs w:val="24"/>
        </w:rPr>
        <w:t>efficient degradation and mineralization</w:t>
      </w:r>
      <w:r w:rsidR="00152980">
        <w:rPr>
          <w:rFonts w:ascii="Times New Roman" w:hAnsi="Times New Roman" w:cs="Times New Roman"/>
          <w:sz w:val="24"/>
          <w:szCs w:val="24"/>
        </w:rPr>
        <w:t xml:space="preserve"> during </w:t>
      </w:r>
      <w:r w:rsidR="00014AE6">
        <w:rPr>
          <w:rFonts w:ascii="Times New Roman" w:hAnsi="Times New Roman" w:cs="Times New Roman"/>
          <w:sz w:val="24"/>
          <w:szCs w:val="24"/>
        </w:rPr>
        <w:t>non-crop</w:t>
      </w:r>
      <w:r w:rsidR="00152980">
        <w:rPr>
          <w:rFonts w:ascii="Times New Roman" w:hAnsi="Times New Roman" w:cs="Times New Roman"/>
          <w:sz w:val="24"/>
          <w:szCs w:val="24"/>
        </w:rPr>
        <w:t xml:space="preserve"> months</w:t>
      </w:r>
      <w:r w:rsidR="00014AE6">
        <w:rPr>
          <w:rFonts w:ascii="Times New Roman" w:hAnsi="Times New Roman" w:cs="Times New Roman"/>
          <w:sz w:val="24"/>
          <w:szCs w:val="24"/>
        </w:rPr>
        <w:t xml:space="preserve"> (generally in the winter)</w:t>
      </w:r>
      <w:r w:rsidR="00152980">
        <w:rPr>
          <w:rFonts w:ascii="Times New Roman" w:hAnsi="Times New Roman" w:cs="Times New Roman"/>
          <w:sz w:val="24"/>
          <w:szCs w:val="24"/>
        </w:rPr>
        <w:t xml:space="preserve">, plastic fragments </w:t>
      </w:r>
      <w:r w:rsidR="00014AE6">
        <w:rPr>
          <w:rFonts w:ascii="Times New Roman" w:hAnsi="Times New Roman" w:cs="Times New Roman"/>
          <w:sz w:val="24"/>
          <w:szCs w:val="24"/>
        </w:rPr>
        <w:t>c</w:t>
      </w:r>
      <w:r w:rsidR="00152980">
        <w:rPr>
          <w:rFonts w:ascii="Times New Roman" w:hAnsi="Times New Roman" w:cs="Times New Roman"/>
          <w:sz w:val="24"/>
          <w:szCs w:val="24"/>
        </w:rPr>
        <w:t>ould remain</w:t>
      </w:r>
      <w:r w:rsidR="008F425A">
        <w:rPr>
          <w:rFonts w:ascii="Times New Roman" w:hAnsi="Times New Roman" w:cs="Times New Roman"/>
          <w:sz w:val="24"/>
          <w:szCs w:val="24"/>
        </w:rPr>
        <w:t xml:space="preserve"> and</w:t>
      </w:r>
      <w:r w:rsidR="00152980">
        <w:rPr>
          <w:rFonts w:ascii="Times New Roman" w:hAnsi="Times New Roman" w:cs="Times New Roman"/>
          <w:sz w:val="24"/>
          <w:szCs w:val="24"/>
        </w:rPr>
        <w:t xml:space="preserve"> interfere with </w:t>
      </w:r>
      <w:r w:rsidR="00DC4AA6">
        <w:rPr>
          <w:rFonts w:ascii="Times New Roman" w:hAnsi="Times New Roman" w:cs="Times New Roman"/>
          <w:sz w:val="24"/>
          <w:szCs w:val="24"/>
        </w:rPr>
        <w:t>agricultural equipment during spring tillage and</w:t>
      </w:r>
      <w:r w:rsidR="00152980">
        <w:rPr>
          <w:rFonts w:ascii="Times New Roman" w:hAnsi="Times New Roman" w:cs="Times New Roman"/>
          <w:sz w:val="24"/>
          <w:szCs w:val="24"/>
        </w:rPr>
        <w:t xml:space="preserve"> planting</w:t>
      </w:r>
      <w:r w:rsidR="004E0C3F">
        <w:rPr>
          <w:rFonts w:ascii="Times New Roman" w:hAnsi="Times New Roman" w:cs="Times New Roman"/>
          <w:sz w:val="24"/>
          <w:szCs w:val="24"/>
        </w:rPr>
        <w:t>, and persist in the environment</w:t>
      </w:r>
      <w:ins w:id="8" w:author="Marion Brodhagen" w:date="2012-10-05T15:02:00Z">
        <w:r w:rsidR="00A35AA5">
          <w:rPr>
            <w:rFonts w:ascii="Times New Roman" w:hAnsi="Times New Roman" w:cs="Times New Roman"/>
            <w:sz w:val="24"/>
            <w:szCs w:val="24"/>
          </w:rPr>
          <w:t xml:space="preserve"> where they</w:t>
        </w:r>
      </w:ins>
      <w:ins w:id="9" w:author="Marion Brodhagen" w:date="2012-10-05T15:05:00Z">
        <w:r w:rsidR="00A35AA5">
          <w:rPr>
            <w:rFonts w:ascii="Times New Roman" w:hAnsi="Times New Roman" w:cs="Times New Roman"/>
            <w:sz w:val="24"/>
            <w:szCs w:val="24"/>
          </w:rPr>
          <w:t xml:space="preserve"> significantly impact wildlife, plant life, and microbiota</w:t>
        </w:r>
      </w:ins>
      <w:ins w:id="10" w:author="Marion Brodhagen" w:date="2012-10-05T15:07:00Z">
        <w:r w:rsidR="00A35AA5" w:rsidRPr="00A35AA5">
          <w:rPr>
            <w:rFonts w:ascii="Times New Roman" w:hAnsi="Times New Roman" w:cs="Times New Roman"/>
            <w:sz w:val="24"/>
            <w:szCs w:val="24"/>
            <w:vertAlign w:val="superscript"/>
          </w:rPr>
          <w:t>1</w:t>
        </w:r>
      </w:ins>
      <w:ins w:id="11" w:author="Marion Brodhagen" w:date="2012-10-05T15:08:00Z">
        <w:r w:rsidR="00A35AA5">
          <w:rPr>
            <w:rFonts w:ascii="Times New Roman" w:hAnsi="Times New Roman" w:cs="Times New Roman"/>
            <w:sz w:val="24"/>
            <w:szCs w:val="24"/>
            <w:vertAlign w:val="superscript"/>
          </w:rPr>
          <w:t>,2,3,1</w:t>
        </w:r>
      </w:ins>
      <w:ins w:id="12" w:author="Marion Brodhagen" w:date="2012-10-05T15:07:00Z">
        <w:r w:rsidR="00A35AA5" w:rsidRPr="00A35AA5">
          <w:rPr>
            <w:rFonts w:ascii="Times New Roman" w:hAnsi="Times New Roman" w:cs="Times New Roman"/>
            <w:sz w:val="24"/>
            <w:szCs w:val="24"/>
            <w:vertAlign w:val="superscript"/>
          </w:rPr>
          <w:t>0</w:t>
        </w:r>
      </w:ins>
      <w:r w:rsidR="007F3967" w:rsidRPr="00B6079F">
        <w:rPr>
          <w:rFonts w:ascii="Times New Roman" w:hAnsi="Times New Roman" w:cs="Times New Roman"/>
          <w:sz w:val="24"/>
          <w:szCs w:val="24"/>
        </w:rPr>
        <w:t xml:space="preserve">.  </w:t>
      </w:r>
    </w:p>
    <w:p w:rsidR="00014AE6" w:rsidRDefault="00014AE6" w:rsidP="00F33BE8">
      <w:pPr>
        <w:contextualSpacing/>
        <w:rPr>
          <w:rFonts w:ascii="Times New Roman" w:hAnsi="Times New Roman" w:cs="Times New Roman"/>
          <w:sz w:val="24"/>
          <w:szCs w:val="24"/>
        </w:rPr>
      </w:pPr>
    </w:p>
    <w:p w:rsidR="006714BE" w:rsidRPr="00B6079F" w:rsidRDefault="00152980" w:rsidP="00F33BE8">
      <w:pPr>
        <w:contextualSpacing/>
        <w:rPr>
          <w:rFonts w:ascii="Times New Roman" w:hAnsi="Times New Roman" w:cs="Times New Roman"/>
          <w:sz w:val="24"/>
          <w:szCs w:val="24"/>
        </w:rPr>
      </w:pPr>
      <w:r>
        <w:rPr>
          <w:rFonts w:ascii="Times New Roman" w:hAnsi="Times New Roman" w:cs="Times New Roman"/>
          <w:sz w:val="24"/>
          <w:szCs w:val="24"/>
        </w:rPr>
        <w:t>Although m</w:t>
      </w:r>
      <w:r w:rsidR="006714BE" w:rsidRPr="00B6079F">
        <w:rPr>
          <w:rFonts w:ascii="Times New Roman" w:hAnsi="Times New Roman" w:cs="Times New Roman"/>
          <w:sz w:val="24"/>
          <w:szCs w:val="24"/>
        </w:rPr>
        <w:t>any plastic products</w:t>
      </w:r>
      <w:r w:rsidR="008F425A">
        <w:rPr>
          <w:rFonts w:ascii="Times New Roman" w:hAnsi="Times New Roman" w:cs="Times New Roman"/>
          <w:sz w:val="24"/>
          <w:szCs w:val="24"/>
        </w:rPr>
        <w:t>, including agricultural mulch films,</w:t>
      </w:r>
      <w:r w:rsidR="006714BE" w:rsidRPr="00B6079F">
        <w:rPr>
          <w:rFonts w:ascii="Times New Roman" w:hAnsi="Times New Roman" w:cs="Times New Roman"/>
          <w:sz w:val="24"/>
          <w:szCs w:val="24"/>
        </w:rPr>
        <w:t xml:space="preserve"> </w:t>
      </w:r>
      <w:r>
        <w:rPr>
          <w:rFonts w:ascii="Times New Roman" w:hAnsi="Times New Roman" w:cs="Times New Roman"/>
          <w:sz w:val="24"/>
          <w:szCs w:val="24"/>
        </w:rPr>
        <w:t xml:space="preserve">bear the label “biodegradable” or “compostable”, </w:t>
      </w:r>
      <w:r w:rsidR="009E0797">
        <w:rPr>
          <w:rFonts w:ascii="Times New Roman" w:hAnsi="Times New Roman" w:cs="Times New Roman"/>
          <w:sz w:val="24"/>
          <w:szCs w:val="24"/>
        </w:rPr>
        <w:t xml:space="preserve">in practice, </w:t>
      </w:r>
      <w:r w:rsidR="00B6079F">
        <w:rPr>
          <w:rFonts w:ascii="Times New Roman" w:hAnsi="Times New Roman" w:cs="Times New Roman"/>
          <w:sz w:val="24"/>
          <w:szCs w:val="24"/>
        </w:rPr>
        <w:t>degradation and mineralization</w:t>
      </w:r>
      <w:r w:rsidR="003C088A" w:rsidRPr="00B6079F">
        <w:rPr>
          <w:rFonts w:ascii="Times New Roman" w:hAnsi="Times New Roman" w:cs="Times New Roman"/>
          <w:sz w:val="24"/>
          <w:szCs w:val="24"/>
        </w:rPr>
        <w:t xml:space="preserve"> may be </w:t>
      </w:r>
      <w:r w:rsidR="00C13FB2">
        <w:rPr>
          <w:rFonts w:ascii="Times New Roman" w:hAnsi="Times New Roman" w:cs="Times New Roman"/>
          <w:sz w:val="24"/>
          <w:szCs w:val="24"/>
        </w:rPr>
        <w:t>too inefficient</w:t>
      </w:r>
      <w:r w:rsidR="00DC4AA6">
        <w:rPr>
          <w:rFonts w:ascii="Times New Roman" w:hAnsi="Times New Roman" w:cs="Times New Roman"/>
          <w:sz w:val="24"/>
          <w:szCs w:val="24"/>
        </w:rPr>
        <w:t xml:space="preserve"> and/or too incomplete</w:t>
      </w:r>
      <w:r w:rsidR="00C13FB2">
        <w:rPr>
          <w:rFonts w:ascii="Times New Roman" w:hAnsi="Times New Roman" w:cs="Times New Roman"/>
          <w:sz w:val="24"/>
          <w:szCs w:val="24"/>
        </w:rPr>
        <w:t xml:space="preserve"> for in-soil decomposition to be a </w:t>
      </w:r>
      <w:r w:rsidR="009E0797">
        <w:rPr>
          <w:rFonts w:ascii="Times New Roman" w:hAnsi="Times New Roman" w:cs="Times New Roman"/>
          <w:sz w:val="24"/>
          <w:szCs w:val="24"/>
        </w:rPr>
        <w:t xml:space="preserve">viable </w:t>
      </w:r>
      <w:r w:rsidR="00C13FB2">
        <w:rPr>
          <w:rFonts w:ascii="Times New Roman" w:hAnsi="Times New Roman" w:cs="Times New Roman"/>
          <w:sz w:val="24"/>
          <w:szCs w:val="24"/>
        </w:rPr>
        <w:t>alternative</w:t>
      </w:r>
      <w:r w:rsidR="00AA73D4">
        <w:rPr>
          <w:rFonts w:ascii="Times New Roman" w:hAnsi="Times New Roman" w:cs="Times New Roman"/>
          <w:sz w:val="24"/>
          <w:szCs w:val="24"/>
        </w:rPr>
        <w:t xml:space="preserve"> for disposal of these products</w:t>
      </w:r>
      <w:r w:rsidR="00B6079F">
        <w:rPr>
          <w:rFonts w:ascii="Times New Roman" w:hAnsi="Times New Roman" w:cs="Times New Roman"/>
          <w:sz w:val="24"/>
          <w:szCs w:val="24"/>
        </w:rPr>
        <w:t xml:space="preserve">.  For example, </w:t>
      </w:r>
      <w:r w:rsidR="003C088A" w:rsidRPr="00B6079F">
        <w:rPr>
          <w:rFonts w:ascii="Times New Roman" w:hAnsi="Times New Roman" w:cs="Times New Roman"/>
          <w:sz w:val="24"/>
          <w:szCs w:val="24"/>
        </w:rPr>
        <w:t>o</w:t>
      </w:r>
      <w:r w:rsidR="00F73976" w:rsidRPr="00B6079F">
        <w:rPr>
          <w:rFonts w:ascii="Times New Roman" w:hAnsi="Times New Roman" w:cs="Times New Roman"/>
          <w:sz w:val="24"/>
          <w:szCs w:val="24"/>
        </w:rPr>
        <w:t xml:space="preserve">xo-biodegradable polyethylenes </w:t>
      </w:r>
      <w:r w:rsidR="00837864" w:rsidRPr="00B6079F">
        <w:rPr>
          <w:rFonts w:ascii="Times New Roman" w:hAnsi="Times New Roman" w:cs="Times New Roman"/>
          <w:sz w:val="24"/>
          <w:szCs w:val="24"/>
        </w:rPr>
        <w:t xml:space="preserve">achieved only 12.4% mineralization after </w:t>
      </w:r>
      <w:r w:rsidR="00014AE6">
        <w:rPr>
          <w:rFonts w:ascii="Times New Roman" w:hAnsi="Times New Roman" w:cs="Times New Roman"/>
          <w:sz w:val="24"/>
          <w:szCs w:val="24"/>
        </w:rPr>
        <w:t>one</w:t>
      </w:r>
      <w:r w:rsidR="00837864" w:rsidRPr="00B6079F">
        <w:rPr>
          <w:rFonts w:ascii="Times New Roman" w:hAnsi="Times New Roman" w:cs="Times New Roman"/>
          <w:sz w:val="24"/>
          <w:szCs w:val="24"/>
        </w:rPr>
        <w:t xml:space="preserve"> year of weathering and three subsequent months </w:t>
      </w:r>
      <w:r w:rsidR="009E0797">
        <w:rPr>
          <w:rFonts w:ascii="Times New Roman" w:hAnsi="Times New Roman" w:cs="Times New Roman"/>
          <w:sz w:val="24"/>
          <w:szCs w:val="24"/>
        </w:rPr>
        <w:t xml:space="preserve">in a </w:t>
      </w:r>
      <w:r w:rsidR="00837864" w:rsidRPr="00B6079F">
        <w:rPr>
          <w:rFonts w:ascii="Times New Roman" w:hAnsi="Times New Roman" w:cs="Times New Roman"/>
          <w:sz w:val="24"/>
          <w:szCs w:val="24"/>
        </w:rPr>
        <w:t>58</w:t>
      </w:r>
      <w:r w:rsidR="00837864" w:rsidRPr="00B6079F">
        <w:rPr>
          <w:rFonts w:ascii="Times New Roman" w:hAnsi="Times New Roman" w:cs="Times New Roman"/>
          <w:sz w:val="24"/>
          <w:szCs w:val="24"/>
          <w:vertAlign w:val="superscript"/>
        </w:rPr>
        <w:t>o</w:t>
      </w:r>
      <w:r w:rsidR="00837864" w:rsidRPr="00B6079F">
        <w:rPr>
          <w:rFonts w:ascii="Times New Roman" w:hAnsi="Times New Roman" w:cs="Times New Roman"/>
          <w:sz w:val="24"/>
          <w:szCs w:val="24"/>
        </w:rPr>
        <w:t>C compost</w:t>
      </w:r>
      <w:r>
        <w:rPr>
          <w:rFonts w:ascii="Times New Roman" w:hAnsi="Times New Roman" w:cs="Times New Roman"/>
          <w:sz w:val="24"/>
          <w:szCs w:val="24"/>
        </w:rPr>
        <w:t>, and less than half that amount of mineralization</w:t>
      </w:r>
      <w:r w:rsidR="0089560C">
        <w:rPr>
          <w:rFonts w:ascii="Times New Roman" w:hAnsi="Times New Roman" w:cs="Times New Roman"/>
          <w:sz w:val="24"/>
          <w:szCs w:val="24"/>
        </w:rPr>
        <w:t xml:space="preserve"> occurred</w:t>
      </w:r>
      <w:r>
        <w:rPr>
          <w:rFonts w:ascii="Times New Roman" w:hAnsi="Times New Roman" w:cs="Times New Roman"/>
          <w:sz w:val="24"/>
          <w:szCs w:val="24"/>
        </w:rPr>
        <w:t xml:space="preserve"> </w:t>
      </w:r>
      <w:r w:rsidR="009E0797">
        <w:rPr>
          <w:rFonts w:ascii="Times New Roman" w:hAnsi="Times New Roman" w:cs="Times New Roman"/>
          <w:sz w:val="24"/>
          <w:szCs w:val="24"/>
        </w:rPr>
        <w:t xml:space="preserve">when the compost </w:t>
      </w:r>
      <w:r w:rsidR="0089560C">
        <w:rPr>
          <w:rFonts w:ascii="Times New Roman" w:hAnsi="Times New Roman" w:cs="Times New Roman"/>
          <w:sz w:val="24"/>
          <w:szCs w:val="24"/>
        </w:rPr>
        <w:t xml:space="preserve">temperature </w:t>
      </w:r>
      <w:r w:rsidR="009E0797">
        <w:rPr>
          <w:rFonts w:ascii="Times New Roman" w:hAnsi="Times New Roman" w:cs="Times New Roman"/>
          <w:sz w:val="24"/>
          <w:szCs w:val="24"/>
        </w:rPr>
        <w:t xml:space="preserve">was </w:t>
      </w:r>
      <w:r>
        <w:rPr>
          <w:rFonts w:ascii="Times New Roman" w:hAnsi="Times New Roman" w:cs="Times New Roman"/>
          <w:sz w:val="24"/>
          <w:szCs w:val="24"/>
        </w:rPr>
        <w:t>25</w:t>
      </w:r>
      <w:r w:rsidRPr="00152980">
        <w:rPr>
          <w:rFonts w:ascii="Times New Roman" w:hAnsi="Times New Roman" w:cs="Times New Roman"/>
          <w:sz w:val="24"/>
          <w:szCs w:val="24"/>
          <w:vertAlign w:val="superscript"/>
        </w:rPr>
        <w:t>o</w:t>
      </w:r>
      <w:r>
        <w:rPr>
          <w:rFonts w:ascii="Times New Roman" w:hAnsi="Times New Roman" w:cs="Times New Roman"/>
          <w:sz w:val="24"/>
          <w:szCs w:val="24"/>
        </w:rPr>
        <w:t>C</w:t>
      </w:r>
      <w:r w:rsidR="00A82469">
        <w:rPr>
          <w:rFonts w:ascii="Times New Roman" w:hAnsi="Times New Roman" w:cs="Times New Roman"/>
          <w:sz w:val="24"/>
          <w:szCs w:val="24"/>
          <w:vertAlign w:val="superscript"/>
        </w:rPr>
        <w:t>12</w:t>
      </w:r>
      <w:r w:rsidR="00837864" w:rsidRPr="00B6079F">
        <w:rPr>
          <w:rFonts w:ascii="Times New Roman" w:hAnsi="Times New Roman" w:cs="Times New Roman"/>
          <w:sz w:val="24"/>
          <w:szCs w:val="24"/>
        </w:rPr>
        <w:t>.</w:t>
      </w:r>
      <w:r>
        <w:rPr>
          <w:rFonts w:ascii="Times New Roman" w:hAnsi="Times New Roman" w:cs="Times New Roman"/>
          <w:sz w:val="24"/>
          <w:szCs w:val="24"/>
        </w:rPr>
        <w:t xml:space="preserve">  </w:t>
      </w:r>
      <w:r w:rsidR="009E0797">
        <w:rPr>
          <w:rFonts w:ascii="Times New Roman" w:hAnsi="Times New Roman" w:cs="Times New Roman"/>
          <w:sz w:val="24"/>
          <w:szCs w:val="24"/>
        </w:rPr>
        <w:t>In the winter, soil temperatures</w:t>
      </w:r>
      <w:r w:rsidR="004E0C3F">
        <w:rPr>
          <w:rFonts w:ascii="Times New Roman" w:hAnsi="Times New Roman" w:cs="Times New Roman"/>
          <w:sz w:val="24"/>
          <w:szCs w:val="24"/>
        </w:rPr>
        <w:t xml:space="preserve"> at most locations</w:t>
      </w:r>
      <w:r w:rsidR="009E0797">
        <w:rPr>
          <w:rFonts w:ascii="Times New Roman" w:hAnsi="Times New Roman" w:cs="Times New Roman"/>
          <w:sz w:val="24"/>
          <w:szCs w:val="24"/>
        </w:rPr>
        <w:t xml:space="preserve"> would be lower than either of these temperatures, presumably resulting in even lower microbial activity</w:t>
      </w:r>
      <w:r w:rsidR="00AA73D4">
        <w:rPr>
          <w:rFonts w:ascii="Times New Roman" w:hAnsi="Times New Roman" w:cs="Times New Roman"/>
          <w:sz w:val="24"/>
          <w:szCs w:val="24"/>
        </w:rPr>
        <w:t xml:space="preserve"> and consequently, less </w:t>
      </w:r>
      <w:r w:rsidR="00AA73D4">
        <w:rPr>
          <w:rFonts w:ascii="Times New Roman" w:hAnsi="Times New Roman" w:cs="Times New Roman"/>
          <w:sz w:val="24"/>
          <w:szCs w:val="24"/>
        </w:rPr>
        <w:lastRenderedPageBreak/>
        <w:t>mineralization</w:t>
      </w:r>
      <w:r w:rsidR="009E0797">
        <w:rPr>
          <w:rFonts w:ascii="Times New Roman" w:hAnsi="Times New Roman" w:cs="Times New Roman"/>
          <w:sz w:val="24"/>
          <w:szCs w:val="24"/>
        </w:rPr>
        <w:t xml:space="preserve">.  </w:t>
      </w:r>
      <w:r w:rsidR="00C13FB2">
        <w:rPr>
          <w:rFonts w:ascii="Times New Roman" w:hAnsi="Times New Roman" w:cs="Times New Roman"/>
          <w:sz w:val="24"/>
          <w:szCs w:val="24"/>
        </w:rPr>
        <w:t>In addition to slow degradation rates, m</w:t>
      </w:r>
      <w:r w:rsidRPr="00B6079F">
        <w:rPr>
          <w:rFonts w:ascii="Times New Roman" w:hAnsi="Times New Roman" w:cs="Times New Roman"/>
          <w:sz w:val="24"/>
          <w:szCs w:val="24"/>
        </w:rPr>
        <w:t>isuse of the term</w:t>
      </w:r>
      <w:r w:rsidR="00C13FB2">
        <w:rPr>
          <w:rFonts w:ascii="Times New Roman" w:hAnsi="Times New Roman" w:cs="Times New Roman"/>
          <w:sz w:val="24"/>
          <w:szCs w:val="24"/>
        </w:rPr>
        <w:t xml:space="preserve"> “biodegradable”</w:t>
      </w:r>
      <w:r w:rsidRPr="00B6079F">
        <w:rPr>
          <w:rFonts w:ascii="Times New Roman" w:hAnsi="Times New Roman" w:cs="Times New Roman"/>
          <w:sz w:val="24"/>
          <w:szCs w:val="24"/>
        </w:rPr>
        <w:t xml:space="preserve"> has led to distrust of these products </w:t>
      </w:r>
      <w:r>
        <w:rPr>
          <w:rFonts w:ascii="Times New Roman" w:hAnsi="Times New Roman" w:cs="Times New Roman"/>
          <w:sz w:val="24"/>
          <w:szCs w:val="24"/>
        </w:rPr>
        <w:t>by consumers</w:t>
      </w:r>
      <w:r w:rsidR="00A82469">
        <w:rPr>
          <w:rFonts w:ascii="Times New Roman" w:hAnsi="Times New Roman" w:cs="Times New Roman"/>
          <w:sz w:val="24"/>
          <w:szCs w:val="24"/>
          <w:vertAlign w:val="superscript"/>
        </w:rPr>
        <w:t>13</w:t>
      </w:r>
      <w:proofErr w:type="gramStart"/>
      <w:r w:rsidR="00A82469">
        <w:rPr>
          <w:rFonts w:ascii="Times New Roman" w:hAnsi="Times New Roman" w:cs="Times New Roman"/>
          <w:sz w:val="24"/>
          <w:szCs w:val="24"/>
          <w:vertAlign w:val="superscript"/>
        </w:rPr>
        <w:t>,14</w:t>
      </w:r>
      <w:proofErr w:type="gramEnd"/>
      <w:r w:rsidR="00C13FB2">
        <w:rPr>
          <w:rFonts w:ascii="Times New Roman" w:hAnsi="Times New Roman" w:cs="Times New Roman"/>
          <w:sz w:val="24"/>
          <w:szCs w:val="24"/>
        </w:rPr>
        <w:t xml:space="preserve">, including </w:t>
      </w:r>
      <w:r w:rsidR="00DC4AA6">
        <w:rPr>
          <w:rFonts w:ascii="Times New Roman" w:hAnsi="Times New Roman" w:cs="Times New Roman"/>
          <w:sz w:val="24"/>
          <w:szCs w:val="24"/>
        </w:rPr>
        <w:t>those in the agricultural industry</w:t>
      </w:r>
      <w:r w:rsidRPr="00B6079F">
        <w:rPr>
          <w:rFonts w:ascii="Times New Roman" w:hAnsi="Times New Roman" w:cs="Times New Roman"/>
          <w:sz w:val="24"/>
          <w:szCs w:val="24"/>
        </w:rPr>
        <w:t>.</w:t>
      </w:r>
      <w:ins w:id="13" w:author="Marion Brodhagen" w:date="2012-10-05T13:49:00Z">
        <w:r w:rsidR="00EE1B92">
          <w:rPr>
            <w:rFonts w:ascii="Times New Roman" w:hAnsi="Times New Roman" w:cs="Times New Roman"/>
            <w:sz w:val="24"/>
            <w:szCs w:val="24"/>
          </w:rPr>
          <w:t xml:space="preserve">  Biodegradation is the conversion of polymers to </w:t>
        </w:r>
      </w:ins>
      <w:ins w:id="14" w:author="Marion Brodhagen" w:date="2012-10-05T14:42:00Z">
        <w:r w:rsidR="004249FD">
          <w:rPr>
            <w:rFonts w:ascii="Times New Roman" w:hAnsi="Times New Roman" w:cs="Times New Roman"/>
            <w:sz w:val="24"/>
            <w:szCs w:val="24"/>
          </w:rPr>
          <w:t>carbon dioxide (and/or methane)</w:t>
        </w:r>
      </w:ins>
      <w:ins w:id="15" w:author="Marion Brodhagen" w:date="2012-10-05T13:49:00Z">
        <w:r w:rsidR="00EE1B92">
          <w:rPr>
            <w:rFonts w:ascii="Times New Roman" w:hAnsi="Times New Roman" w:cs="Times New Roman"/>
            <w:sz w:val="24"/>
            <w:szCs w:val="24"/>
          </w:rPr>
          <w:t xml:space="preserve"> and water</w:t>
        </w:r>
      </w:ins>
      <w:ins w:id="16" w:author="Marion Brodhagen" w:date="2012-10-05T14:03:00Z">
        <w:r w:rsidR="007F1A2C" w:rsidRPr="007F1A2C">
          <w:rPr>
            <w:rFonts w:ascii="Times New Roman" w:hAnsi="Times New Roman" w:cs="Times New Roman"/>
            <w:sz w:val="24"/>
            <w:szCs w:val="24"/>
            <w:vertAlign w:val="superscript"/>
          </w:rPr>
          <w:t>14</w:t>
        </w:r>
      </w:ins>
      <w:ins w:id="17" w:author="Marion Brodhagen" w:date="2012-10-05T14:26:00Z">
        <w:r w:rsidR="006D6DD6">
          <w:rPr>
            <w:rFonts w:ascii="Times New Roman" w:hAnsi="Times New Roman" w:cs="Times New Roman"/>
            <w:sz w:val="24"/>
            <w:szCs w:val="24"/>
          </w:rPr>
          <w:t xml:space="preserve"> by naturally-</w:t>
        </w:r>
        <w:proofErr w:type="spellStart"/>
        <w:r w:rsidR="006D6DD6">
          <w:rPr>
            <w:rFonts w:ascii="Times New Roman" w:hAnsi="Times New Roman" w:cs="Times New Roman"/>
            <w:sz w:val="24"/>
            <w:szCs w:val="24"/>
          </w:rPr>
          <w:t>occuring</w:t>
        </w:r>
        <w:proofErr w:type="spellEnd"/>
        <w:r w:rsidR="006D6DD6">
          <w:rPr>
            <w:rFonts w:ascii="Times New Roman" w:hAnsi="Times New Roman" w:cs="Times New Roman"/>
            <w:sz w:val="24"/>
            <w:szCs w:val="24"/>
          </w:rPr>
          <w:t xml:space="preserve"> microorganisms</w:t>
        </w:r>
        <w:r w:rsidR="006D6DD6" w:rsidRPr="00A35AA5">
          <w:rPr>
            <w:rFonts w:ascii="Times New Roman" w:hAnsi="Times New Roman" w:cs="Times New Roman"/>
            <w:sz w:val="24"/>
            <w:szCs w:val="24"/>
            <w:vertAlign w:val="superscript"/>
          </w:rPr>
          <w:t>4</w:t>
        </w:r>
      </w:ins>
      <w:ins w:id="18" w:author="Marion Brodhagen" w:date="2012-10-05T13:51:00Z">
        <w:r w:rsidR="00EE1B92">
          <w:rPr>
            <w:rFonts w:ascii="Times New Roman" w:hAnsi="Times New Roman" w:cs="Times New Roman"/>
            <w:sz w:val="24"/>
            <w:szCs w:val="24"/>
          </w:rPr>
          <w:t xml:space="preserve">.  </w:t>
        </w:r>
      </w:ins>
      <w:ins w:id="19" w:author="Marion Brodhagen" w:date="2012-10-05T13:57:00Z">
        <w:r w:rsidR="00EE1B92">
          <w:rPr>
            <w:rFonts w:ascii="Times New Roman" w:hAnsi="Times New Roman" w:cs="Times New Roman"/>
            <w:sz w:val="24"/>
            <w:szCs w:val="24"/>
          </w:rPr>
          <w:t>Therefore, biodegradation must be measured chemically</w:t>
        </w:r>
      </w:ins>
      <w:ins w:id="20" w:author="Marion Brodhagen" w:date="2012-10-05T14:01:00Z">
        <w:r w:rsidR="007F1A2C">
          <w:rPr>
            <w:rFonts w:ascii="Times New Roman" w:hAnsi="Times New Roman" w:cs="Times New Roman"/>
            <w:sz w:val="24"/>
            <w:szCs w:val="24"/>
          </w:rPr>
          <w:t xml:space="preserve">; the </w:t>
        </w:r>
      </w:ins>
      <w:ins w:id="21" w:author="Marion Brodhagen" w:date="2012-10-05T14:02:00Z">
        <w:r w:rsidR="007F1A2C">
          <w:rPr>
            <w:rFonts w:ascii="Times New Roman" w:hAnsi="Times New Roman" w:cs="Times New Roman"/>
            <w:sz w:val="24"/>
            <w:szCs w:val="24"/>
          </w:rPr>
          <w:t xml:space="preserve">physical association of microorganisms with a </w:t>
        </w:r>
      </w:ins>
      <w:ins w:id="22" w:author="Marion Brodhagen" w:date="2012-10-05T16:33:00Z">
        <w:r w:rsidR="00931FC7">
          <w:rPr>
            <w:rFonts w:ascii="Times New Roman" w:hAnsi="Times New Roman" w:cs="Times New Roman"/>
            <w:sz w:val="24"/>
            <w:szCs w:val="24"/>
          </w:rPr>
          <w:t>substrate</w:t>
        </w:r>
      </w:ins>
      <w:ins w:id="23" w:author="Marion Brodhagen" w:date="2012-10-05T14:02:00Z">
        <w:r w:rsidR="007F1A2C">
          <w:rPr>
            <w:rFonts w:ascii="Times New Roman" w:hAnsi="Times New Roman" w:cs="Times New Roman"/>
            <w:sz w:val="24"/>
            <w:szCs w:val="24"/>
          </w:rPr>
          <w:t xml:space="preserve"> does not imply microbial degradation of that material.</w:t>
        </w:r>
      </w:ins>
      <w:ins w:id="24" w:author="Marion Brodhagen" w:date="2012-10-05T13:57:00Z">
        <w:r w:rsidR="00EE1B92">
          <w:rPr>
            <w:rFonts w:ascii="Times New Roman" w:hAnsi="Times New Roman" w:cs="Times New Roman"/>
            <w:sz w:val="24"/>
            <w:szCs w:val="24"/>
          </w:rPr>
          <w:t xml:space="preserve"> </w:t>
        </w:r>
      </w:ins>
      <w:del w:id="25" w:author="Marion Brodhagen" w:date="2012-10-05T13:49:00Z">
        <w:r w:rsidR="00DD0377" w:rsidDel="00EE1B92">
          <w:rPr>
            <w:rFonts w:ascii="Times New Roman" w:hAnsi="Times New Roman" w:cs="Times New Roman"/>
            <w:sz w:val="24"/>
            <w:szCs w:val="24"/>
          </w:rPr>
          <w:delText xml:space="preserve"> </w:delText>
        </w:r>
      </w:del>
    </w:p>
    <w:p w:rsidR="006714BE" w:rsidRDefault="006714BE" w:rsidP="00F33BE8">
      <w:pPr>
        <w:contextualSpacing/>
        <w:rPr>
          <w:rFonts w:ascii="Times New Roman" w:hAnsi="Times New Roman" w:cs="Times New Roman"/>
          <w:sz w:val="24"/>
          <w:szCs w:val="24"/>
        </w:rPr>
      </w:pPr>
    </w:p>
    <w:p w:rsidR="00B10959" w:rsidRDefault="00E51836" w:rsidP="00F33BE8">
      <w:pPr>
        <w:contextualSpacing/>
        <w:rPr>
          <w:rFonts w:ascii="Times New Roman" w:hAnsi="Times New Roman" w:cs="Times New Roman"/>
          <w:sz w:val="24"/>
          <w:szCs w:val="24"/>
        </w:rPr>
      </w:pPr>
      <w:r>
        <w:rPr>
          <w:rFonts w:ascii="Times New Roman" w:hAnsi="Times New Roman" w:cs="Times New Roman"/>
          <w:sz w:val="24"/>
          <w:szCs w:val="24"/>
        </w:rPr>
        <w:t>As part of an effort to</w:t>
      </w:r>
      <w:r w:rsidR="008F425A">
        <w:rPr>
          <w:rFonts w:ascii="Times New Roman" w:hAnsi="Times New Roman" w:cs="Times New Roman"/>
          <w:sz w:val="24"/>
          <w:szCs w:val="24"/>
        </w:rPr>
        <w:t xml:space="preserve"> </w:t>
      </w:r>
      <w:r>
        <w:rPr>
          <w:rFonts w:ascii="Times New Roman" w:hAnsi="Times New Roman" w:cs="Times New Roman"/>
          <w:sz w:val="24"/>
          <w:szCs w:val="24"/>
        </w:rPr>
        <w:t>examine</w:t>
      </w:r>
      <w:r w:rsidR="008F425A">
        <w:rPr>
          <w:rFonts w:ascii="Times New Roman" w:hAnsi="Times New Roman" w:cs="Times New Roman"/>
          <w:sz w:val="24"/>
          <w:szCs w:val="24"/>
        </w:rPr>
        <w:t xml:space="preserve"> sustainable use of </w:t>
      </w:r>
      <w:r>
        <w:rPr>
          <w:rFonts w:ascii="Times New Roman" w:hAnsi="Times New Roman" w:cs="Times New Roman"/>
          <w:sz w:val="24"/>
          <w:szCs w:val="24"/>
        </w:rPr>
        <w:t>BDM</w:t>
      </w:r>
      <w:r w:rsidR="008F425A">
        <w:rPr>
          <w:rFonts w:ascii="Times New Roman" w:hAnsi="Times New Roman" w:cs="Times New Roman"/>
          <w:sz w:val="24"/>
          <w:szCs w:val="24"/>
        </w:rPr>
        <w:t xml:space="preserve">s in agriculture, </w:t>
      </w:r>
      <w:r w:rsidR="00E51694">
        <w:rPr>
          <w:rFonts w:ascii="Times New Roman" w:hAnsi="Times New Roman" w:cs="Times New Roman"/>
          <w:sz w:val="24"/>
          <w:szCs w:val="24"/>
        </w:rPr>
        <w:t>this study</w:t>
      </w:r>
      <w:r w:rsidR="0016725D" w:rsidRPr="00801256">
        <w:rPr>
          <w:rFonts w:ascii="Times New Roman" w:hAnsi="Times New Roman" w:cs="Times New Roman"/>
          <w:sz w:val="24"/>
          <w:szCs w:val="24"/>
        </w:rPr>
        <w:t xml:space="preserve"> </w:t>
      </w:r>
      <w:r w:rsidR="00E51694">
        <w:rPr>
          <w:rFonts w:ascii="Times New Roman" w:hAnsi="Times New Roman" w:cs="Times New Roman"/>
          <w:sz w:val="24"/>
          <w:szCs w:val="24"/>
        </w:rPr>
        <w:t xml:space="preserve">focused on </w:t>
      </w:r>
      <w:r w:rsidR="00E41B1F" w:rsidRPr="00801256">
        <w:rPr>
          <w:rFonts w:ascii="Times New Roman" w:hAnsi="Times New Roman" w:cs="Times New Roman"/>
          <w:sz w:val="24"/>
          <w:szCs w:val="24"/>
        </w:rPr>
        <w:t>discover</w:t>
      </w:r>
      <w:r w:rsidR="00E51694">
        <w:rPr>
          <w:rFonts w:ascii="Times New Roman" w:hAnsi="Times New Roman" w:cs="Times New Roman"/>
          <w:sz w:val="24"/>
          <w:szCs w:val="24"/>
        </w:rPr>
        <w:t>ing</w:t>
      </w:r>
      <w:r w:rsidR="00E41B1F" w:rsidRPr="00801256">
        <w:rPr>
          <w:rFonts w:ascii="Times New Roman" w:hAnsi="Times New Roman" w:cs="Times New Roman"/>
          <w:sz w:val="24"/>
          <w:szCs w:val="24"/>
        </w:rPr>
        <w:t xml:space="preserve"> </w:t>
      </w:r>
      <w:r w:rsidR="0016725D" w:rsidRPr="00801256">
        <w:rPr>
          <w:rFonts w:ascii="Times New Roman" w:hAnsi="Times New Roman" w:cs="Times New Roman"/>
          <w:sz w:val="24"/>
          <w:szCs w:val="24"/>
        </w:rPr>
        <w:t xml:space="preserve">microorganisms </w:t>
      </w:r>
      <w:r w:rsidR="00B6079F">
        <w:rPr>
          <w:rFonts w:ascii="Times New Roman" w:hAnsi="Times New Roman" w:cs="Times New Roman"/>
          <w:sz w:val="24"/>
          <w:szCs w:val="24"/>
        </w:rPr>
        <w:t>native to</w:t>
      </w:r>
      <w:r w:rsidR="00E41B1F" w:rsidRPr="00801256">
        <w:rPr>
          <w:rFonts w:ascii="Times New Roman" w:hAnsi="Times New Roman" w:cs="Times New Roman"/>
          <w:sz w:val="24"/>
          <w:szCs w:val="24"/>
        </w:rPr>
        <w:t xml:space="preserve"> agricultural soils that colonize </w:t>
      </w:r>
      <w:r w:rsidR="00801256">
        <w:rPr>
          <w:rFonts w:ascii="Times New Roman" w:hAnsi="Times New Roman" w:cs="Times New Roman"/>
          <w:sz w:val="24"/>
          <w:szCs w:val="24"/>
        </w:rPr>
        <w:t xml:space="preserve">and degrade </w:t>
      </w:r>
      <w:r>
        <w:rPr>
          <w:rFonts w:ascii="Times New Roman" w:hAnsi="Times New Roman" w:cs="Times New Roman"/>
          <w:sz w:val="24"/>
          <w:szCs w:val="24"/>
        </w:rPr>
        <w:t xml:space="preserve">commercially-available </w:t>
      </w:r>
      <w:r w:rsidR="00E41B1F" w:rsidRPr="00801256">
        <w:rPr>
          <w:rFonts w:ascii="Times New Roman" w:hAnsi="Times New Roman" w:cs="Times New Roman"/>
          <w:sz w:val="24"/>
          <w:szCs w:val="24"/>
        </w:rPr>
        <w:t>BDMs</w:t>
      </w:r>
      <w:r w:rsidR="0056175B">
        <w:rPr>
          <w:rFonts w:ascii="Times New Roman" w:hAnsi="Times New Roman" w:cs="Times New Roman"/>
          <w:sz w:val="24"/>
          <w:szCs w:val="24"/>
        </w:rPr>
        <w:t>.  Standard</w:t>
      </w:r>
      <w:r w:rsidR="008F72A2">
        <w:rPr>
          <w:rFonts w:ascii="Times New Roman" w:hAnsi="Times New Roman" w:cs="Times New Roman"/>
          <w:sz w:val="24"/>
          <w:szCs w:val="24"/>
        </w:rPr>
        <w:t xml:space="preserve"> test method</w:t>
      </w:r>
      <w:r w:rsidR="0056175B">
        <w:rPr>
          <w:rFonts w:ascii="Times New Roman" w:hAnsi="Times New Roman" w:cs="Times New Roman"/>
          <w:sz w:val="24"/>
          <w:szCs w:val="24"/>
        </w:rPr>
        <w:t xml:space="preserve">s have been published for </w:t>
      </w:r>
      <w:ins w:id="26" w:author="Marion Brodhagen" w:date="2012-10-05T14:04:00Z">
        <w:r w:rsidR="007F1A2C">
          <w:rPr>
            <w:rFonts w:ascii="Times New Roman" w:hAnsi="Times New Roman" w:cs="Times New Roman"/>
            <w:sz w:val="24"/>
            <w:szCs w:val="24"/>
          </w:rPr>
          <w:t xml:space="preserve">chemically </w:t>
        </w:r>
      </w:ins>
      <w:del w:id="27" w:author="Marion Brodhagen" w:date="2012-10-05T14:04:00Z">
        <w:r w:rsidR="0056175B" w:rsidDel="007F1A2C">
          <w:rPr>
            <w:rFonts w:ascii="Times New Roman" w:hAnsi="Times New Roman" w:cs="Times New Roman"/>
            <w:sz w:val="24"/>
            <w:szCs w:val="24"/>
          </w:rPr>
          <w:delText xml:space="preserve">demonstrating </w:delText>
        </w:r>
      </w:del>
      <w:ins w:id="28" w:author="Marion Brodhagen" w:date="2012-10-05T14:04:00Z">
        <w:r w:rsidR="007F1A2C">
          <w:rPr>
            <w:rFonts w:ascii="Times New Roman" w:hAnsi="Times New Roman" w:cs="Times New Roman"/>
            <w:sz w:val="24"/>
            <w:szCs w:val="24"/>
          </w:rPr>
          <w:t xml:space="preserve">measuring </w:t>
        </w:r>
      </w:ins>
      <w:r w:rsidR="0056175B">
        <w:rPr>
          <w:rFonts w:ascii="Times New Roman" w:hAnsi="Times New Roman" w:cs="Times New Roman"/>
          <w:sz w:val="24"/>
          <w:szCs w:val="24"/>
        </w:rPr>
        <w:t xml:space="preserve">the breakdown of </w:t>
      </w:r>
      <w:r w:rsidR="008A72EE">
        <w:rPr>
          <w:rFonts w:ascii="Times New Roman" w:hAnsi="Times New Roman" w:cs="Times New Roman"/>
          <w:sz w:val="24"/>
          <w:szCs w:val="24"/>
        </w:rPr>
        <w:t xml:space="preserve">biodegradable </w:t>
      </w:r>
      <w:r w:rsidR="0056175B">
        <w:rPr>
          <w:rFonts w:ascii="Times New Roman" w:hAnsi="Times New Roman" w:cs="Times New Roman"/>
          <w:sz w:val="24"/>
          <w:szCs w:val="24"/>
        </w:rPr>
        <w:t>plastics</w:t>
      </w:r>
      <w:r w:rsidR="00B10959">
        <w:rPr>
          <w:rFonts w:ascii="Times New Roman" w:hAnsi="Times New Roman" w:cs="Times New Roman"/>
          <w:sz w:val="24"/>
          <w:szCs w:val="24"/>
        </w:rPr>
        <w:t xml:space="preserve"> by abiotic and biological means</w:t>
      </w:r>
      <w:r w:rsidR="00A82469">
        <w:rPr>
          <w:rFonts w:ascii="Times New Roman" w:hAnsi="Times New Roman" w:cs="Times New Roman"/>
          <w:sz w:val="24"/>
          <w:szCs w:val="24"/>
          <w:vertAlign w:val="superscript"/>
        </w:rPr>
        <w:t>15</w:t>
      </w:r>
      <w:proofErr w:type="gramStart"/>
      <w:r w:rsidR="00A82469">
        <w:rPr>
          <w:rFonts w:ascii="Times New Roman" w:hAnsi="Times New Roman" w:cs="Times New Roman"/>
          <w:sz w:val="24"/>
          <w:szCs w:val="24"/>
          <w:vertAlign w:val="superscript"/>
        </w:rPr>
        <w:t>,16,17</w:t>
      </w:r>
      <w:proofErr w:type="gramEnd"/>
      <w:r w:rsidR="008A72EE">
        <w:rPr>
          <w:rFonts w:ascii="Times New Roman" w:hAnsi="Times New Roman" w:cs="Times New Roman"/>
          <w:sz w:val="24"/>
          <w:szCs w:val="24"/>
        </w:rPr>
        <w:t xml:space="preserve">.  </w:t>
      </w:r>
      <w:r w:rsidR="00B6079F">
        <w:rPr>
          <w:rFonts w:ascii="Times New Roman" w:hAnsi="Times New Roman" w:cs="Times New Roman"/>
          <w:sz w:val="24"/>
          <w:szCs w:val="24"/>
        </w:rPr>
        <w:t>However, t</w:t>
      </w:r>
      <w:r w:rsidR="008A72EE">
        <w:rPr>
          <w:rFonts w:ascii="Times New Roman" w:hAnsi="Times New Roman" w:cs="Times New Roman"/>
          <w:sz w:val="24"/>
          <w:szCs w:val="24"/>
        </w:rPr>
        <w:t>hese methods do not address degradation of plastics by individual microbial species</w:t>
      </w:r>
      <w:r w:rsidR="00B6079F">
        <w:rPr>
          <w:rFonts w:ascii="Times New Roman" w:hAnsi="Times New Roman" w:cs="Times New Roman"/>
          <w:sz w:val="24"/>
          <w:szCs w:val="24"/>
        </w:rPr>
        <w:t>, or provide methods for their isolation</w:t>
      </w:r>
      <w:r w:rsidR="008A72EE">
        <w:rPr>
          <w:rFonts w:ascii="Times New Roman" w:hAnsi="Times New Roman" w:cs="Times New Roman"/>
          <w:sz w:val="24"/>
          <w:szCs w:val="24"/>
        </w:rPr>
        <w:t xml:space="preserve">.  </w:t>
      </w:r>
      <w:r w:rsidR="004E0C3F">
        <w:rPr>
          <w:rFonts w:ascii="Times New Roman" w:hAnsi="Times New Roman" w:cs="Times New Roman"/>
          <w:sz w:val="24"/>
          <w:szCs w:val="24"/>
        </w:rPr>
        <w:t>The methodology herein</w:t>
      </w:r>
      <w:r w:rsidR="004A439F">
        <w:rPr>
          <w:rFonts w:ascii="Times New Roman" w:hAnsi="Times New Roman" w:cs="Times New Roman"/>
          <w:sz w:val="24"/>
          <w:szCs w:val="24"/>
        </w:rPr>
        <w:t xml:space="preserve"> more closely re</w:t>
      </w:r>
      <w:r w:rsidR="00B10959">
        <w:rPr>
          <w:rFonts w:ascii="Times New Roman" w:hAnsi="Times New Roman" w:cs="Times New Roman"/>
          <w:sz w:val="24"/>
          <w:szCs w:val="24"/>
        </w:rPr>
        <w:t>semble</w:t>
      </w:r>
      <w:r w:rsidR="004E0C3F">
        <w:rPr>
          <w:rFonts w:ascii="Times New Roman" w:hAnsi="Times New Roman" w:cs="Times New Roman"/>
          <w:sz w:val="24"/>
          <w:szCs w:val="24"/>
        </w:rPr>
        <w:t>s</w:t>
      </w:r>
      <w:r w:rsidR="004A439F">
        <w:rPr>
          <w:rFonts w:ascii="Times New Roman" w:hAnsi="Times New Roman" w:cs="Times New Roman"/>
          <w:sz w:val="24"/>
          <w:szCs w:val="24"/>
        </w:rPr>
        <w:t xml:space="preserve"> </w:t>
      </w:r>
      <w:r w:rsidR="004E0C3F">
        <w:rPr>
          <w:rFonts w:ascii="Times New Roman" w:hAnsi="Times New Roman" w:cs="Times New Roman"/>
          <w:sz w:val="24"/>
          <w:szCs w:val="24"/>
        </w:rPr>
        <w:t xml:space="preserve">standard methods </w:t>
      </w:r>
      <w:r w:rsidR="004A439F">
        <w:rPr>
          <w:rFonts w:ascii="Times New Roman" w:hAnsi="Times New Roman" w:cs="Times New Roman"/>
          <w:sz w:val="24"/>
          <w:szCs w:val="24"/>
        </w:rPr>
        <w:t xml:space="preserve">designed to evaluate </w:t>
      </w:r>
      <w:r w:rsidR="008A72EE">
        <w:rPr>
          <w:rFonts w:ascii="Times New Roman" w:hAnsi="Times New Roman" w:cs="Times New Roman"/>
          <w:sz w:val="24"/>
          <w:szCs w:val="24"/>
        </w:rPr>
        <w:t>plastics</w:t>
      </w:r>
      <w:r w:rsidR="00B10959">
        <w:rPr>
          <w:rFonts w:ascii="Times New Roman" w:hAnsi="Times New Roman" w:cs="Times New Roman"/>
          <w:sz w:val="24"/>
          <w:szCs w:val="24"/>
        </w:rPr>
        <w:t xml:space="preserve"> for resistance</w:t>
      </w:r>
      <w:r w:rsidR="008A72EE">
        <w:rPr>
          <w:rFonts w:ascii="Times New Roman" w:hAnsi="Times New Roman" w:cs="Times New Roman"/>
          <w:sz w:val="24"/>
          <w:szCs w:val="24"/>
        </w:rPr>
        <w:t xml:space="preserve"> to microbial breakdown</w:t>
      </w:r>
      <w:r w:rsidR="00B10959">
        <w:rPr>
          <w:rFonts w:ascii="Times New Roman" w:hAnsi="Times New Roman" w:cs="Times New Roman"/>
          <w:sz w:val="24"/>
          <w:szCs w:val="24"/>
        </w:rPr>
        <w:t xml:space="preserve"> after inoculating specimens with fungal spores</w:t>
      </w:r>
      <w:r w:rsidR="00A82469">
        <w:rPr>
          <w:rFonts w:ascii="Times New Roman" w:hAnsi="Times New Roman" w:cs="Times New Roman"/>
          <w:sz w:val="24"/>
          <w:szCs w:val="24"/>
          <w:vertAlign w:val="superscript"/>
        </w:rPr>
        <w:t>18,19</w:t>
      </w:r>
      <w:r w:rsidR="008A72EE">
        <w:rPr>
          <w:rFonts w:ascii="Times New Roman" w:hAnsi="Times New Roman" w:cs="Times New Roman"/>
          <w:sz w:val="24"/>
          <w:szCs w:val="24"/>
        </w:rPr>
        <w:t>.</w:t>
      </w:r>
      <w:r w:rsidR="0076224B">
        <w:rPr>
          <w:rFonts w:ascii="Times New Roman" w:hAnsi="Times New Roman" w:cs="Times New Roman"/>
          <w:sz w:val="24"/>
          <w:szCs w:val="24"/>
        </w:rPr>
        <w:t xml:space="preserve">  </w:t>
      </w:r>
    </w:p>
    <w:p w:rsidR="00B10959" w:rsidRDefault="00B10959" w:rsidP="00F33BE8">
      <w:pPr>
        <w:contextualSpacing/>
        <w:rPr>
          <w:rFonts w:ascii="Times New Roman" w:hAnsi="Times New Roman" w:cs="Times New Roman"/>
          <w:sz w:val="24"/>
          <w:szCs w:val="24"/>
        </w:rPr>
      </w:pPr>
    </w:p>
    <w:p w:rsidR="0056175B" w:rsidRDefault="00DD0377" w:rsidP="00F33BE8">
      <w:pPr>
        <w:contextualSpacing/>
        <w:rPr>
          <w:rFonts w:ascii="Times New Roman" w:hAnsi="Times New Roman" w:cs="Times New Roman"/>
          <w:sz w:val="24"/>
          <w:szCs w:val="24"/>
        </w:rPr>
      </w:pPr>
      <w:r w:rsidRPr="005E6526">
        <w:rPr>
          <w:rFonts w:ascii="Times New Roman" w:hAnsi="Times New Roman" w:cs="Times New Roman"/>
          <w:sz w:val="24"/>
          <w:szCs w:val="24"/>
        </w:rPr>
        <w:t>When formulations of plastics are known and a source of the feedstock is available, powdered plastic can be suspended in agar-based media and degradation determined by visualization of clearing zones</w:t>
      </w:r>
      <w:r w:rsidR="00A82469">
        <w:rPr>
          <w:rFonts w:ascii="Times New Roman" w:hAnsi="Times New Roman" w:cs="Times New Roman"/>
          <w:sz w:val="24"/>
          <w:szCs w:val="24"/>
          <w:vertAlign w:val="superscript"/>
        </w:rPr>
        <w:t>13</w:t>
      </w:r>
      <w:r w:rsidR="008F425A">
        <w:rPr>
          <w:rFonts w:ascii="Times New Roman" w:hAnsi="Times New Roman" w:cs="Times New Roman"/>
          <w:sz w:val="24"/>
          <w:szCs w:val="24"/>
        </w:rPr>
        <w:t>.  This method has been used</w:t>
      </w:r>
      <w:r w:rsidR="0089560C">
        <w:rPr>
          <w:rFonts w:ascii="Times New Roman" w:hAnsi="Times New Roman" w:cs="Times New Roman"/>
          <w:sz w:val="24"/>
          <w:szCs w:val="24"/>
        </w:rPr>
        <w:t xml:space="preserve"> previously</w:t>
      </w:r>
      <w:r w:rsidR="008F425A">
        <w:rPr>
          <w:rFonts w:ascii="Times New Roman" w:hAnsi="Times New Roman" w:cs="Times New Roman"/>
          <w:sz w:val="24"/>
          <w:szCs w:val="24"/>
        </w:rPr>
        <w:t xml:space="preserve"> to identify microorganisms that degrade</w:t>
      </w:r>
      <w:r w:rsidR="009731B2">
        <w:rPr>
          <w:rFonts w:ascii="Times New Roman" w:hAnsi="Times New Roman" w:cs="Times New Roman"/>
          <w:sz w:val="24"/>
          <w:szCs w:val="24"/>
        </w:rPr>
        <w:t xml:space="preserve"> polymers such as</w:t>
      </w:r>
      <w:r w:rsidR="008F425A">
        <w:rPr>
          <w:rFonts w:ascii="Times New Roman" w:hAnsi="Times New Roman" w:cs="Times New Roman"/>
          <w:sz w:val="24"/>
          <w:szCs w:val="24"/>
        </w:rPr>
        <w:t xml:space="preserve"> polyurethane</w:t>
      </w:r>
      <w:r w:rsidR="00A82469">
        <w:rPr>
          <w:rFonts w:ascii="Times New Roman" w:hAnsi="Times New Roman" w:cs="Times New Roman"/>
          <w:sz w:val="24"/>
          <w:szCs w:val="24"/>
          <w:vertAlign w:val="superscript"/>
        </w:rPr>
        <w:t>20</w:t>
      </w:r>
      <w:r w:rsidR="008F425A">
        <w:rPr>
          <w:rFonts w:ascii="Times New Roman" w:hAnsi="Times New Roman" w:cs="Times New Roman"/>
          <w:sz w:val="24"/>
          <w:szCs w:val="24"/>
        </w:rPr>
        <w:t>,</w:t>
      </w:r>
      <w:r w:rsidR="006B7D4D">
        <w:rPr>
          <w:rFonts w:ascii="Times New Roman" w:hAnsi="Times New Roman" w:cs="Times New Roman"/>
          <w:sz w:val="24"/>
          <w:szCs w:val="24"/>
        </w:rPr>
        <w:t xml:space="preserve"> poly-(butylene succinate-</w:t>
      </w:r>
      <w:r w:rsidR="006B7D4D" w:rsidRPr="006B7D4D">
        <w:rPr>
          <w:rFonts w:ascii="Times New Roman" w:hAnsi="Times New Roman" w:cs="Times New Roman"/>
          <w:i/>
          <w:sz w:val="24"/>
          <w:szCs w:val="24"/>
        </w:rPr>
        <w:t>co</w:t>
      </w:r>
      <w:r w:rsidR="006B7D4D">
        <w:rPr>
          <w:rFonts w:ascii="Times New Roman" w:hAnsi="Times New Roman" w:cs="Times New Roman"/>
          <w:sz w:val="24"/>
          <w:szCs w:val="24"/>
        </w:rPr>
        <w:t>-</w:t>
      </w:r>
      <w:proofErr w:type="spellStart"/>
      <w:r w:rsidR="006B7D4D">
        <w:rPr>
          <w:rFonts w:ascii="Times New Roman" w:hAnsi="Times New Roman" w:cs="Times New Roman"/>
          <w:sz w:val="24"/>
          <w:szCs w:val="24"/>
        </w:rPr>
        <w:t>adipate</w:t>
      </w:r>
      <w:proofErr w:type="spellEnd"/>
      <w:r w:rsidR="006B7D4D">
        <w:rPr>
          <w:rFonts w:ascii="Times New Roman" w:hAnsi="Times New Roman" w:cs="Times New Roman"/>
          <w:sz w:val="24"/>
          <w:szCs w:val="24"/>
        </w:rPr>
        <w:t>)</w:t>
      </w:r>
      <w:r w:rsidR="00A82469">
        <w:rPr>
          <w:rFonts w:ascii="Times New Roman" w:hAnsi="Times New Roman" w:cs="Times New Roman"/>
          <w:sz w:val="24"/>
          <w:szCs w:val="24"/>
          <w:vertAlign w:val="superscript"/>
        </w:rPr>
        <w:t>21</w:t>
      </w:r>
      <w:r w:rsidR="006B7D4D">
        <w:rPr>
          <w:rFonts w:ascii="Times New Roman" w:hAnsi="Times New Roman" w:cs="Times New Roman"/>
          <w:sz w:val="24"/>
          <w:szCs w:val="24"/>
        </w:rPr>
        <w:t>, and</w:t>
      </w:r>
      <w:r w:rsidR="008F425A">
        <w:rPr>
          <w:rFonts w:ascii="Times New Roman" w:hAnsi="Times New Roman" w:cs="Times New Roman"/>
          <w:sz w:val="24"/>
          <w:szCs w:val="24"/>
        </w:rPr>
        <w:t xml:space="preserve"> poly(lactic acid)</w:t>
      </w:r>
      <w:r w:rsidR="00A82469">
        <w:rPr>
          <w:rFonts w:ascii="Times New Roman" w:hAnsi="Times New Roman" w:cs="Times New Roman"/>
          <w:sz w:val="24"/>
          <w:szCs w:val="24"/>
          <w:vertAlign w:val="superscript"/>
        </w:rPr>
        <w:t>22</w:t>
      </w:r>
      <w:r>
        <w:rPr>
          <w:rFonts w:ascii="Times New Roman" w:hAnsi="Times New Roman" w:cs="Times New Roman"/>
          <w:sz w:val="24"/>
          <w:szCs w:val="24"/>
        </w:rPr>
        <w:t xml:space="preserve">.  </w:t>
      </w:r>
      <w:r w:rsidR="00203A84">
        <w:rPr>
          <w:rFonts w:ascii="Times New Roman" w:hAnsi="Times New Roman" w:cs="Times New Roman"/>
          <w:sz w:val="24"/>
          <w:szCs w:val="24"/>
        </w:rPr>
        <w:t>A similar method involves suspending pure powdered plastic in liquid medium where the plastic is the sole carbon source</w:t>
      </w:r>
      <w:r w:rsidR="00A82469">
        <w:rPr>
          <w:rFonts w:ascii="Times New Roman" w:hAnsi="Times New Roman" w:cs="Times New Roman"/>
          <w:sz w:val="24"/>
          <w:szCs w:val="24"/>
          <w:vertAlign w:val="superscript"/>
        </w:rPr>
        <w:t>20,23</w:t>
      </w:r>
      <w:r w:rsidR="00203A84">
        <w:rPr>
          <w:rFonts w:ascii="Times New Roman" w:hAnsi="Times New Roman" w:cs="Times New Roman"/>
          <w:sz w:val="24"/>
          <w:szCs w:val="24"/>
        </w:rPr>
        <w:t xml:space="preserve">.  </w:t>
      </w:r>
      <w:r w:rsidR="0020338A">
        <w:rPr>
          <w:rFonts w:ascii="Times New Roman" w:hAnsi="Times New Roman" w:cs="Times New Roman"/>
          <w:sz w:val="24"/>
          <w:szCs w:val="24"/>
        </w:rPr>
        <w:t xml:space="preserve">While these methods have the advantage of a defined system, they </w:t>
      </w:r>
      <w:r>
        <w:rPr>
          <w:rFonts w:ascii="Times New Roman" w:hAnsi="Times New Roman" w:cs="Times New Roman"/>
          <w:sz w:val="24"/>
          <w:szCs w:val="24"/>
        </w:rPr>
        <w:t xml:space="preserve">poorly mimic </w:t>
      </w:r>
      <w:r w:rsidRPr="00B059AA">
        <w:rPr>
          <w:rFonts w:ascii="Times New Roman" w:hAnsi="Times New Roman" w:cs="Times New Roman"/>
          <w:i/>
          <w:sz w:val="24"/>
          <w:szCs w:val="24"/>
        </w:rPr>
        <w:t>in situ</w:t>
      </w:r>
      <w:r>
        <w:rPr>
          <w:rFonts w:ascii="Times New Roman" w:hAnsi="Times New Roman" w:cs="Times New Roman"/>
          <w:sz w:val="24"/>
          <w:szCs w:val="24"/>
        </w:rPr>
        <w:t xml:space="preserve"> degradation of BDMs</w:t>
      </w:r>
      <w:r w:rsidR="009731B2">
        <w:rPr>
          <w:rFonts w:ascii="Times New Roman" w:hAnsi="Times New Roman" w:cs="Times New Roman"/>
          <w:sz w:val="24"/>
          <w:szCs w:val="24"/>
        </w:rPr>
        <w:t>.</w:t>
      </w:r>
      <w:r>
        <w:rPr>
          <w:rFonts w:ascii="Times New Roman" w:hAnsi="Times New Roman" w:cs="Times New Roman"/>
          <w:sz w:val="24"/>
          <w:szCs w:val="24"/>
        </w:rPr>
        <w:t xml:space="preserve"> </w:t>
      </w:r>
      <w:r w:rsidR="0089560C">
        <w:rPr>
          <w:rFonts w:ascii="Times New Roman" w:hAnsi="Times New Roman" w:cs="Times New Roman"/>
          <w:sz w:val="24"/>
          <w:szCs w:val="24"/>
        </w:rPr>
        <w:t xml:space="preserve"> </w:t>
      </w:r>
      <w:ins w:id="29" w:author="Marion Brodhagen" w:date="2012-10-05T14:32:00Z">
        <w:r w:rsidR="004249FD">
          <w:rPr>
            <w:rFonts w:ascii="Times New Roman" w:hAnsi="Times New Roman" w:cs="Times New Roman"/>
            <w:sz w:val="24"/>
            <w:szCs w:val="24"/>
          </w:rPr>
          <w:t xml:space="preserve">First, the surface area is distributed differently because </w:t>
        </w:r>
      </w:ins>
      <w:r>
        <w:rPr>
          <w:rFonts w:ascii="Times New Roman" w:hAnsi="Times New Roman" w:cs="Times New Roman"/>
          <w:sz w:val="24"/>
          <w:szCs w:val="24"/>
        </w:rPr>
        <w:t xml:space="preserve">BDMs are </w:t>
      </w:r>
      <w:del w:id="30" w:author="Marion Brodhagen" w:date="2012-10-05T14:33:00Z">
        <w:r w:rsidR="009731B2" w:rsidDel="004249FD">
          <w:rPr>
            <w:rFonts w:ascii="Times New Roman" w:hAnsi="Times New Roman" w:cs="Times New Roman"/>
            <w:sz w:val="24"/>
            <w:szCs w:val="24"/>
          </w:rPr>
          <w:delText xml:space="preserve">neither </w:delText>
        </w:r>
      </w:del>
      <w:ins w:id="31" w:author="Marion Brodhagen" w:date="2012-10-05T14:33:00Z">
        <w:r w:rsidR="004249FD">
          <w:rPr>
            <w:rFonts w:ascii="Times New Roman" w:hAnsi="Times New Roman" w:cs="Times New Roman"/>
            <w:sz w:val="24"/>
            <w:szCs w:val="24"/>
          </w:rPr>
          <w:t xml:space="preserve">not </w:t>
        </w:r>
      </w:ins>
      <w:r>
        <w:rPr>
          <w:rFonts w:ascii="Times New Roman" w:hAnsi="Times New Roman" w:cs="Times New Roman"/>
          <w:sz w:val="24"/>
          <w:szCs w:val="24"/>
        </w:rPr>
        <w:t>dispersed in small particles throughout the soil matrix</w:t>
      </w:r>
      <w:ins w:id="32" w:author="Marion Brodhagen" w:date="2012-10-05T14:33:00Z">
        <w:r w:rsidR="004249FD">
          <w:rPr>
            <w:rFonts w:ascii="Times New Roman" w:hAnsi="Times New Roman" w:cs="Times New Roman"/>
            <w:sz w:val="24"/>
            <w:szCs w:val="24"/>
          </w:rPr>
          <w:t>, but rather,</w:t>
        </w:r>
      </w:ins>
      <w:del w:id="33" w:author="Marion Brodhagen" w:date="2012-10-05T14:34:00Z">
        <w:r w:rsidR="009731B2" w:rsidDel="004249FD">
          <w:rPr>
            <w:rFonts w:ascii="Times New Roman" w:hAnsi="Times New Roman" w:cs="Times New Roman"/>
            <w:sz w:val="24"/>
            <w:szCs w:val="24"/>
          </w:rPr>
          <w:delText xml:space="preserve"> </w:delText>
        </w:r>
      </w:del>
      <w:del w:id="34" w:author="Marion Brodhagen" w:date="2012-10-05T14:33:00Z">
        <w:r w:rsidR="009731B2" w:rsidDel="004249FD">
          <w:rPr>
            <w:rFonts w:ascii="Times New Roman" w:hAnsi="Times New Roman" w:cs="Times New Roman"/>
            <w:sz w:val="24"/>
            <w:szCs w:val="24"/>
          </w:rPr>
          <w:delText xml:space="preserve">(they are </w:delText>
        </w:r>
      </w:del>
      <w:ins w:id="35" w:author="Marion Brodhagen" w:date="2012-10-05T14:33:00Z">
        <w:r w:rsidR="004249FD">
          <w:rPr>
            <w:rFonts w:ascii="Times New Roman" w:hAnsi="Times New Roman" w:cs="Times New Roman"/>
            <w:sz w:val="24"/>
            <w:szCs w:val="24"/>
          </w:rPr>
          <w:t xml:space="preserve"> </w:t>
        </w:r>
      </w:ins>
      <w:r w:rsidR="009731B2">
        <w:rPr>
          <w:rFonts w:ascii="Times New Roman" w:hAnsi="Times New Roman" w:cs="Times New Roman"/>
          <w:sz w:val="24"/>
          <w:szCs w:val="24"/>
        </w:rPr>
        <w:t>sold and used as films</w:t>
      </w:r>
      <w:del w:id="36" w:author="Marion Brodhagen" w:date="2012-10-05T14:33:00Z">
        <w:r w:rsidR="009731B2" w:rsidDel="004249FD">
          <w:rPr>
            <w:rFonts w:ascii="Times New Roman" w:hAnsi="Times New Roman" w:cs="Times New Roman"/>
            <w:sz w:val="24"/>
            <w:szCs w:val="24"/>
          </w:rPr>
          <w:delText>)</w:delText>
        </w:r>
        <w:r w:rsidDel="004249FD">
          <w:rPr>
            <w:rFonts w:ascii="Times New Roman" w:hAnsi="Times New Roman" w:cs="Times New Roman"/>
            <w:sz w:val="24"/>
            <w:szCs w:val="24"/>
          </w:rPr>
          <w:delText>,</w:delText>
        </w:r>
      </w:del>
      <w:ins w:id="37" w:author="Marion Brodhagen" w:date="2012-10-05T14:33:00Z">
        <w:r w:rsidR="004249FD">
          <w:rPr>
            <w:rFonts w:ascii="Times New Roman" w:hAnsi="Times New Roman" w:cs="Times New Roman"/>
            <w:sz w:val="24"/>
            <w:szCs w:val="24"/>
          </w:rPr>
          <w:t xml:space="preserve">. Second, the </w:t>
        </w:r>
      </w:ins>
      <w:ins w:id="38" w:author="Marion Brodhagen" w:date="2012-10-05T14:34:00Z">
        <w:r w:rsidR="004249FD">
          <w:rPr>
            <w:rFonts w:ascii="Times New Roman" w:hAnsi="Times New Roman" w:cs="Times New Roman"/>
            <w:sz w:val="24"/>
            <w:szCs w:val="24"/>
          </w:rPr>
          <w:t xml:space="preserve">chemical </w:t>
        </w:r>
      </w:ins>
      <w:ins w:id="39" w:author="Marion Brodhagen" w:date="2012-10-05T14:33:00Z">
        <w:r w:rsidR="004249FD">
          <w:rPr>
            <w:rFonts w:ascii="Times New Roman" w:hAnsi="Times New Roman" w:cs="Times New Roman"/>
            <w:sz w:val="24"/>
            <w:szCs w:val="24"/>
          </w:rPr>
          <w:t xml:space="preserve">makeup of BDMs is different </w:t>
        </w:r>
      </w:ins>
      <w:del w:id="40" w:author="Marion Brodhagen" w:date="2012-10-05T14:34:00Z">
        <w:r w:rsidDel="004249FD">
          <w:rPr>
            <w:rFonts w:ascii="Times New Roman" w:hAnsi="Times New Roman" w:cs="Times New Roman"/>
            <w:sz w:val="24"/>
            <w:szCs w:val="24"/>
          </w:rPr>
          <w:delText xml:space="preserve"> </w:delText>
        </w:r>
        <w:r w:rsidR="009731B2" w:rsidDel="004249FD">
          <w:rPr>
            <w:rFonts w:ascii="Times New Roman" w:hAnsi="Times New Roman" w:cs="Times New Roman"/>
            <w:sz w:val="24"/>
            <w:szCs w:val="24"/>
          </w:rPr>
          <w:delText>nor</w:delText>
        </w:r>
        <w:r w:rsidDel="004249FD">
          <w:rPr>
            <w:rFonts w:ascii="Times New Roman" w:hAnsi="Times New Roman" w:cs="Times New Roman"/>
            <w:sz w:val="24"/>
            <w:szCs w:val="24"/>
          </w:rPr>
          <w:delText xml:space="preserve"> sold commercially as pure </w:delText>
        </w:r>
      </w:del>
      <w:ins w:id="41" w:author="Marion Brodhagen" w:date="2012-10-05T14:34:00Z">
        <w:r w:rsidR="004249FD">
          <w:rPr>
            <w:rFonts w:ascii="Times New Roman" w:hAnsi="Times New Roman" w:cs="Times New Roman"/>
            <w:sz w:val="24"/>
            <w:szCs w:val="24"/>
          </w:rPr>
          <w:t xml:space="preserve">from pure </w:t>
        </w:r>
      </w:ins>
      <w:r>
        <w:rPr>
          <w:rFonts w:ascii="Times New Roman" w:hAnsi="Times New Roman" w:cs="Times New Roman"/>
          <w:sz w:val="24"/>
          <w:szCs w:val="24"/>
        </w:rPr>
        <w:t>polymers</w:t>
      </w:r>
      <w:r w:rsidR="009731B2">
        <w:rPr>
          <w:rFonts w:ascii="Times New Roman" w:hAnsi="Times New Roman" w:cs="Times New Roman"/>
          <w:sz w:val="24"/>
          <w:szCs w:val="24"/>
        </w:rPr>
        <w:t>.</w:t>
      </w:r>
      <w:r>
        <w:rPr>
          <w:rFonts w:ascii="Times New Roman" w:hAnsi="Times New Roman" w:cs="Times New Roman"/>
          <w:sz w:val="24"/>
          <w:szCs w:val="24"/>
        </w:rPr>
        <w:t xml:space="preserve"> </w:t>
      </w:r>
      <w:r w:rsidR="009731B2">
        <w:rPr>
          <w:rFonts w:ascii="Times New Roman" w:hAnsi="Times New Roman" w:cs="Times New Roman"/>
          <w:sz w:val="24"/>
          <w:szCs w:val="24"/>
        </w:rPr>
        <w:t xml:space="preserve"> BDMs generally contain</w:t>
      </w:r>
      <w:r>
        <w:rPr>
          <w:rFonts w:ascii="Times New Roman" w:hAnsi="Times New Roman" w:cs="Times New Roman"/>
          <w:sz w:val="24"/>
          <w:szCs w:val="24"/>
        </w:rPr>
        <w:t xml:space="preserve"> additives </w:t>
      </w:r>
      <w:r w:rsidR="009731B2">
        <w:rPr>
          <w:rFonts w:ascii="Times New Roman" w:hAnsi="Times New Roman" w:cs="Times New Roman"/>
          <w:sz w:val="24"/>
          <w:szCs w:val="24"/>
        </w:rPr>
        <w:t xml:space="preserve">such as </w:t>
      </w:r>
      <w:r>
        <w:rPr>
          <w:rFonts w:ascii="Times New Roman" w:hAnsi="Times New Roman" w:cs="Times New Roman"/>
          <w:sz w:val="24"/>
          <w:szCs w:val="24"/>
        </w:rPr>
        <w:t>fillers, plasticizers, and colorants</w:t>
      </w:r>
      <w:r w:rsidR="00B10959">
        <w:rPr>
          <w:rFonts w:ascii="Times New Roman" w:hAnsi="Times New Roman" w:cs="Times New Roman"/>
          <w:sz w:val="24"/>
          <w:szCs w:val="24"/>
        </w:rPr>
        <w:t>,</w:t>
      </w:r>
      <w:r>
        <w:rPr>
          <w:rFonts w:ascii="Times New Roman" w:hAnsi="Times New Roman" w:cs="Times New Roman"/>
          <w:sz w:val="24"/>
          <w:szCs w:val="24"/>
        </w:rPr>
        <w:t xml:space="preserve"> </w:t>
      </w:r>
      <w:r w:rsidR="009731B2">
        <w:rPr>
          <w:rFonts w:ascii="Times New Roman" w:hAnsi="Times New Roman" w:cs="Times New Roman"/>
          <w:sz w:val="24"/>
          <w:szCs w:val="24"/>
        </w:rPr>
        <w:t>and these additives</w:t>
      </w:r>
      <w:r>
        <w:rPr>
          <w:rFonts w:ascii="Times New Roman" w:hAnsi="Times New Roman" w:cs="Times New Roman"/>
          <w:sz w:val="24"/>
          <w:szCs w:val="24"/>
        </w:rPr>
        <w:t xml:space="preserve"> </w:t>
      </w:r>
      <w:r w:rsidR="00B10959">
        <w:rPr>
          <w:rFonts w:ascii="Times New Roman" w:hAnsi="Times New Roman" w:cs="Times New Roman"/>
          <w:sz w:val="24"/>
          <w:szCs w:val="24"/>
        </w:rPr>
        <w:t xml:space="preserve">may affect </w:t>
      </w:r>
      <w:r>
        <w:rPr>
          <w:rFonts w:ascii="Times New Roman" w:hAnsi="Times New Roman" w:cs="Times New Roman"/>
          <w:sz w:val="24"/>
          <w:szCs w:val="24"/>
        </w:rPr>
        <w:t>microbial growth</w:t>
      </w:r>
      <w:r w:rsidR="00177A83">
        <w:rPr>
          <w:rFonts w:ascii="Times New Roman" w:hAnsi="Times New Roman" w:cs="Times New Roman"/>
          <w:sz w:val="24"/>
          <w:szCs w:val="24"/>
        </w:rPr>
        <w:t xml:space="preserve"> and thereby, the rate of mineralization</w:t>
      </w:r>
      <w:r>
        <w:rPr>
          <w:rFonts w:ascii="Times New Roman" w:hAnsi="Times New Roman" w:cs="Times New Roman"/>
          <w:sz w:val="24"/>
          <w:szCs w:val="24"/>
        </w:rPr>
        <w:t xml:space="preserve">.  </w:t>
      </w:r>
      <w:r w:rsidR="007D611D">
        <w:rPr>
          <w:rFonts w:ascii="Times New Roman" w:hAnsi="Times New Roman" w:cs="Times New Roman"/>
          <w:sz w:val="24"/>
          <w:szCs w:val="24"/>
        </w:rPr>
        <w:t xml:space="preserve">For this reason, and because the composition of </w:t>
      </w:r>
      <w:r w:rsidR="00AB1B0F">
        <w:rPr>
          <w:rFonts w:ascii="Times New Roman" w:hAnsi="Times New Roman" w:cs="Times New Roman"/>
          <w:sz w:val="24"/>
          <w:szCs w:val="24"/>
        </w:rPr>
        <w:t xml:space="preserve">certain </w:t>
      </w:r>
      <w:r w:rsidR="007D611D">
        <w:rPr>
          <w:rFonts w:ascii="Times New Roman" w:hAnsi="Times New Roman" w:cs="Times New Roman"/>
          <w:sz w:val="24"/>
          <w:szCs w:val="24"/>
        </w:rPr>
        <w:t xml:space="preserve">commercial films </w:t>
      </w:r>
      <w:r w:rsidR="00AB1B0F">
        <w:rPr>
          <w:rFonts w:ascii="Times New Roman" w:hAnsi="Times New Roman" w:cs="Times New Roman"/>
          <w:sz w:val="24"/>
          <w:szCs w:val="24"/>
        </w:rPr>
        <w:t>in this study were</w:t>
      </w:r>
      <w:r w:rsidR="007D611D">
        <w:rPr>
          <w:rFonts w:ascii="Times New Roman" w:hAnsi="Times New Roman" w:cs="Times New Roman"/>
          <w:sz w:val="24"/>
          <w:szCs w:val="24"/>
        </w:rPr>
        <w:t xml:space="preserve"> proprietary, </w:t>
      </w:r>
      <w:r>
        <w:rPr>
          <w:rFonts w:ascii="Times New Roman" w:hAnsi="Times New Roman" w:cs="Times New Roman"/>
          <w:sz w:val="24"/>
          <w:szCs w:val="24"/>
        </w:rPr>
        <w:t xml:space="preserve">plastic film in its </w:t>
      </w:r>
      <w:r w:rsidR="00DC4AA6">
        <w:rPr>
          <w:rFonts w:ascii="Times New Roman" w:hAnsi="Times New Roman" w:cs="Times New Roman"/>
          <w:sz w:val="24"/>
          <w:szCs w:val="24"/>
        </w:rPr>
        <w:t>field-ready</w:t>
      </w:r>
      <w:r>
        <w:rPr>
          <w:rFonts w:ascii="Times New Roman" w:hAnsi="Times New Roman" w:cs="Times New Roman"/>
          <w:sz w:val="24"/>
          <w:szCs w:val="24"/>
        </w:rPr>
        <w:t xml:space="preserve"> form </w:t>
      </w:r>
      <w:r w:rsidR="00AB1B0F">
        <w:rPr>
          <w:rFonts w:ascii="Times New Roman" w:hAnsi="Times New Roman" w:cs="Times New Roman"/>
          <w:sz w:val="24"/>
          <w:szCs w:val="24"/>
        </w:rPr>
        <w:t xml:space="preserve">was utilized </w:t>
      </w:r>
      <w:r>
        <w:rPr>
          <w:rFonts w:ascii="Times New Roman" w:hAnsi="Times New Roman" w:cs="Times New Roman"/>
          <w:sz w:val="24"/>
          <w:szCs w:val="24"/>
        </w:rPr>
        <w:t>to</w:t>
      </w:r>
      <w:r w:rsidRPr="005E6526">
        <w:rPr>
          <w:rFonts w:ascii="Times New Roman" w:hAnsi="Times New Roman" w:cs="Times New Roman"/>
          <w:sz w:val="24"/>
          <w:szCs w:val="24"/>
        </w:rPr>
        <w:t xml:space="preserve"> isolat</w:t>
      </w:r>
      <w:r>
        <w:rPr>
          <w:rFonts w:ascii="Times New Roman" w:hAnsi="Times New Roman" w:cs="Times New Roman"/>
          <w:sz w:val="24"/>
          <w:szCs w:val="24"/>
        </w:rPr>
        <w:t>e</w:t>
      </w:r>
      <w:r w:rsidR="00B10959">
        <w:rPr>
          <w:rFonts w:ascii="Times New Roman" w:hAnsi="Times New Roman" w:cs="Times New Roman"/>
          <w:sz w:val="24"/>
          <w:szCs w:val="24"/>
        </w:rPr>
        <w:t xml:space="preserve"> </w:t>
      </w:r>
      <w:r w:rsidRPr="005E6526">
        <w:rPr>
          <w:rFonts w:ascii="Times New Roman" w:hAnsi="Times New Roman" w:cs="Times New Roman"/>
          <w:sz w:val="24"/>
          <w:szCs w:val="24"/>
        </w:rPr>
        <w:t>fungi</w:t>
      </w:r>
      <w:r w:rsidR="003F24C7">
        <w:rPr>
          <w:rFonts w:ascii="Times New Roman" w:hAnsi="Times New Roman" w:cs="Times New Roman"/>
          <w:sz w:val="24"/>
          <w:szCs w:val="24"/>
        </w:rPr>
        <w:t xml:space="preserve"> and bacteria</w:t>
      </w:r>
      <w:r>
        <w:rPr>
          <w:rFonts w:ascii="Times New Roman" w:hAnsi="Times New Roman" w:cs="Times New Roman"/>
          <w:sz w:val="24"/>
          <w:szCs w:val="24"/>
        </w:rPr>
        <w:t>.</w:t>
      </w:r>
      <w:r w:rsidR="003F24C7">
        <w:rPr>
          <w:rFonts w:ascii="Times New Roman" w:hAnsi="Times New Roman" w:cs="Times New Roman"/>
          <w:sz w:val="24"/>
          <w:szCs w:val="24"/>
        </w:rPr>
        <w:t xml:space="preserve">  For simplicity, </w:t>
      </w:r>
      <w:r w:rsidR="004E0C3F">
        <w:rPr>
          <w:rFonts w:ascii="Times New Roman" w:hAnsi="Times New Roman" w:cs="Times New Roman"/>
          <w:sz w:val="24"/>
          <w:szCs w:val="24"/>
        </w:rPr>
        <w:t xml:space="preserve">the </w:t>
      </w:r>
      <w:r w:rsidR="003F24C7">
        <w:rPr>
          <w:rFonts w:ascii="Times New Roman" w:hAnsi="Times New Roman" w:cs="Times New Roman"/>
          <w:sz w:val="24"/>
          <w:szCs w:val="24"/>
        </w:rPr>
        <w:t>methods</w:t>
      </w:r>
      <w:r w:rsidR="004E0C3F">
        <w:rPr>
          <w:rFonts w:ascii="Times New Roman" w:hAnsi="Times New Roman" w:cs="Times New Roman"/>
          <w:sz w:val="24"/>
          <w:szCs w:val="24"/>
        </w:rPr>
        <w:t xml:space="preserve"> below</w:t>
      </w:r>
      <w:r w:rsidR="003F24C7">
        <w:rPr>
          <w:rFonts w:ascii="Times New Roman" w:hAnsi="Times New Roman" w:cs="Times New Roman"/>
          <w:sz w:val="24"/>
          <w:szCs w:val="24"/>
        </w:rPr>
        <w:t xml:space="preserve"> are described only for fungi, with modifications noted where appropriate for bacterial isolations.</w:t>
      </w:r>
      <w:r>
        <w:rPr>
          <w:rFonts w:ascii="Times New Roman" w:hAnsi="Times New Roman" w:cs="Times New Roman"/>
          <w:sz w:val="24"/>
          <w:szCs w:val="24"/>
        </w:rPr>
        <w:t xml:space="preserve">  </w:t>
      </w:r>
    </w:p>
    <w:p w:rsidR="0076224B" w:rsidRDefault="0076224B" w:rsidP="00F33BE8">
      <w:pPr>
        <w:contextualSpacing/>
        <w:rPr>
          <w:rFonts w:ascii="Times New Roman" w:hAnsi="Times New Roman" w:cs="Times New Roman"/>
          <w:sz w:val="24"/>
          <w:szCs w:val="24"/>
        </w:rPr>
      </w:pPr>
    </w:p>
    <w:p w:rsidR="00742296" w:rsidRDefault="00DC4AA6" w:rsidP="00EF1A9A">
      <w:pPr>
        <w:contextualSpacing/>
        <w:rPr>
          <w:rFonts w:ascii="Times New Roman" w:hAnsi="Times New Roman" w:cs="Times New Roman"/>
          <w:sz w:val="24"/>
          <w:szCs w:val="24"/>
        </w:rPr>
      </w:pPr>
      <w:r>
        <w:rPr>
          <w:rFonts w:ascii="Times New Roman" w:hAnsi="Times New Roman" w:cs="Times New Roman"/>
          <w:sz w:val="24"/>
          <w:szCs w:val="24"/>
        </w:rPr>
        <w:t>In a recent study</w:t>
      </w:r>
      <w:r w:rsidR="00A82469">
        <w:rPr>
          <w:rFonts w:ascii="Times New Roman" w:hAnsi="Times New Roman" w:cs="Times New Roman"/>
          <w:sz w:val="24"/>
          <w:szCs w:val="24"/>
          <w:vertAlign w:val="superscript"/>
        </w:rPr>
        <w:t>24</w:t>
      </w:r>
      <w:r>
        <w:rPr>
          <w:rFonts w:ascii="Times New Roman" w:hAnsi="Times New Roman" w:cs="Times New Roman"/>
          <w:sz w:val="24"/>
          <w:szCs w:val="24"/>
        </w:rPr>
        <w:t>, three commercially-available</w:t>
      </w:r>
      <w:r w:rsidR="004E0C3F">
        <w:rPr>
          <w:rFonts w:ascii="Times New Roman" w:hAnsi="Times New Roman" w:cs="Times New Roman"/>
          <w:sz w:val="24"/>
          <w:szCs w:val="24"/>
        </w:rPr>
        <w:t xml:space="preserve"> BDMs</w:t>
      </w:r>
      <w:r>
        <w:rPr>
          <w:rFonts w:ascii="Times New Roman" w:hAnsi="Times New Roman" w:cs="Times New Roman"/>
          <w:sz w:val="24"/>
          <w:szCs w:val="24"/>
        </w:rPr>
        <w:t xml:space="preserve"> and one experimental</w:t>
      </w:r>
      <w:r w:rsidR="004E0C3F">
        <w:rPr>
          <w:rFonts w:ascii="Times New Roman" w:hAnsi="Times New Roman" w:cs="Times New Roman"/>
          <w:sz w:val="24"/>
          <w:szCs w:val="24"/>
        </w:rPr>
        <w:t xml:space="preserve"> </w:t>
      </w:r>
      <w:r>
        <w:rPr>
          <w:rFonts w:ascii="Times New Roman" w:hAnsi="Times New Roman" w:cs="Times New Roman"/>
          <w:sz w:val="24"/>
          <w:szCs w:val="24"/>
        </w:rPr>
        <w:t>film were used at agricultural sites in three different regions of the United States for one growing season</w:t>
      </w:r>
      <w:r w:rsidR="004E0C3F">
        <w:rPr>
          <w:rFonts w:ascii="Times New Roman" w:hAnsi="Times New Roman" w:cs="Times New Roman"/>
          <w:sz w:val="24"/>
          <w:szCs w:val="24"/>
        </w:rPr>
        <w:t>,</w:t>
      </w:r>
      <w:r>
        <w:rPr>
          <w:rFonts w:ascii="Times New Roman" w:hAnsi="Times New Roman" w:cs="Times New Roman"/>
          <w:sz w:val="24"/>
          <w:szCs w:val="24"/>
        </w:rPr>
        <w:t xml:space="preserve"> and subsequently </w:t>
      </w:r>
      <w:r w:rsidR="004E0C3F">
        <w:rPr>
          <w:rFonts w:ascii="Times New Roman" w:hAnsi="Times New Roman" w:cs="Times New Roman"/>
          <w:sz w:val="24"/>
          <w:szCs w:val="24"/>
        </w:rPr>
        <w:t>placed in mesh</w:t>
      </w:r>
      <w:r w:rsidR="00BB3207">
        <w:rPr>
          <w:rFonts w:ascii="Times New Roman" w:hAnsi="Times New Roman" w:cs="Times New Roman"/>
          <w:sz w:val="24"/>
          <w:szCs w:val="24"/>
        </w:rPr>
        <w:t xml:space="preserve"> (</w:t>
      </w:r>
      <w:r w:rsidR="00BB3207">
        <w:rPr>
          <w:rFonts w:ascii="Times New Roman" w:hAnsi="Times New Roman"/>
          <w:iCs/>
          <w:sz w:val="24"/>
          <w:szCs w:val="24"/>
        </w:rPr>
        <w:t>250 micron)</w:t>
      </w:r>
      <w:r w:rsidR="004E0C3F">
        <w:rPr>
          <w:rFonts w:ascii="Times New Roman" w:hAnsi="Times New Roman" w:cs="Times New Roman"/>
          <w:sz w:val="24"/>
          <w:szCs w:val="24"/>
        </w:rPr>
        <w:t xml:space="preserve"> bags and </w:t>
      </w:r>
      <w:r>
        <w:rPr>
          <w:rFonts w:ascii="Times New Roman" w:hAnsi="Times New Roman" w:cs="Times New Roman"/>
          <w:sz w:val="24"/>
          <w:szCs w:val="24"/>
        </w:rPr>
        <w:t>buried</w:t>
      </w:r>
      <w:r w:rsidR="004E0C3F">
        <w:rPr>
          <w:rFonts w:ascii="Times New Roman" w:hAnsi="Times New Roman" w:cs="Times New Roman"/>
          <w:sz w:val="24"/>
          <w:szCs w:val="24"/>
        </w:rPr>
        <w:t xml:space="preserve"> for one winter</w:t>
      </w:r>
      <w:r>
        <w:rPr>
          <w:rFonts w:ascii="Times New Roman" w:hAnsi="Times New Roman" w:cs="Times New Roman"/>
          <w:sz w:val="24"/>
          <w:szCs w:val="24"/>
        </w:rPr>
        <w:t xml:space="preserve"> in soil</w:t>
      </w:r>
      <w:r w:rsidR="004E0C3F">
        <w:rPr>
          <w:rFonts w:ascii="Times New Roman" w:hAnsi="Times New Roman" w:cs="Times New Roman"/>
          <w:sz w:val="24"/>
          <w:szCs w:val="24"/>
        </w:rPr>
        <w:t xml:space="preserve"> at the same sites</w:t>
      </w:r>
      <w:r>
        <w:rPr>
          <w:rFonts w:ascii="Times New Roman" w:hAnsi="Times New Roman" w:cs="Times New Roman"/>
          <w:sz w:val="24"/>
          <w:szCs w:val="24"/>
        </w:rPr>
        <w:t xml:space="preserve">.  </w:t>
      </w:r>
      <w:r w:rsidR="00BB3207">
        <w:rPr>
          <w:rFonts w:ascii="Times New Roman" w:hAnsi="Times New Roman"/>
          <w:iCs/>
          <w:sz w:val="24"/>
          <w:szCs w:val="24"/>
        </w:rPr>
        <w:t xml:space="preserve">The 250 micron mesh openings </w:t>
      </w:r>
      <w:del w:id="42" w:author="Marion Brodhagen" w:date="2012-10-05T14:49:00Z">
        <w:r w:rsidR="00BB3207" w:rsidDel="00AD1E4F">
          <w:rPr>
            <w:rFonts w:ascii="Times New Roman" w:hAnsi="Times New Roman"/>
            <w:iCs/>
            <w:sz w:val="24"/>
            <w:szCs w:val="24"/>
          </w:rPr>
          <w:delText xml:space="preserve">are presumed to </w:delText>
        </w:r>
      </w:del>
      <w:r w:rsidR="00BB3207">
        <w:rPr>
          <w:rFonts w:ascii="Times New Roman" w:hAnsi="Times New Roman"/>
          <w:iCs/>
          <w:sz w:val="24"/>
          <w:szCs w:val="24"/>
        </w:rPr>
        <w:t>allow fungal hyphae to penetrate while excluding roots and most soil fauna, and minimizing soil encroachment</w:t>
      </w:r>
      <w:r w:rsidR="00A82469">
        <w:rPr>
          <w:rFonts w:ascii="Times New Roman" w:hAnsi="Times New Roman"/>
          <w:iCs/>
          <w:sz w:val="24"/>
          <w:szCs w:val="24"/>
          <w:vertAlign w:val="superscript"/>
        </w:rPr>
        <w:t>25</w:t>
      </w:r>
      <w:proofErr w:type="gramStart"/>
      <w:r w:rsidR="00A82469">
        <w:rPr>
          <w:rFonts w:ascii="Times New Roman" w:hAnsi="Times New Roman"/>
          <w:iCs/>
          <w:sz w:val="24"/>
          <w:szCs w:val="24"/>
          <w:vertAlign w:val="superscript"/>
        </w:rPr>
        <w:t>,26</w:t>
      </w:r>
      <w:proofErr w:type="gramEnd"/>
      <w:r w:rsidR="00BB3207">
        <w:rPr>
          <w:rFonts w:ascii="Times New Roman" w:hAnsi="Times New Roman"/>
          <w:sz w:val="24"/>
          <w:szCs w:val="24"/>
        </w:rPr>
        <w:t xml:space="preserve">.  </w:t>
      </w:r>
      <w:r w:rsidR="00BB3207">
        <w:rPr>
          <w:rFonts w:ascii="Times New Roman" w:hAnsi="Times New Roman"/>
          <w:iCs/>
          <w:sz w:val="24"/>
          <w:szCs w:val="24"/>
        </w:rPr>
        <w:t xml:space="preserve">Nylon materials prevent bag degradation in soil.  </w:t>
      </w:r>
      <w:r w:rsidR="009B29F7">
        <w:rPr>
          <w:rFonts w:ascii="Times New Roman" w:hAnsi="Times New Roman"/>
          <w:iCs/>
          <w:sz w:val="24"/>
          <w:szCs w:val="24"/>
        </w:rPr>
        <w:t>Following excavation, f</w:t>
      </w:r>
      <w:r w:rsidR="001502AF">
        <w:rPr>
          <w:rFonts w:ascii="Times New Roman" w:hAnsi="Times New Roman" w:cs="Times New Roman"/>
          <w:sz w:val="24"/>
          <w:szCs w:val="24"/>
        </w:rPr>
        <w:t>ungal i</w:t>
      </w:r>
      <w:r>
        <w:rPr>
          <w:rFonts w:ascii="Times New Roman" w:hAnsi="Times New Roman" w:cs="Times New Roman"/>
          <w:sz w:val="24"/>
          <w:szCs w:val="24"/>
        </w:rPr>
        <w:t xml:space="preserve">solates were recovered from BDM pieces and assessed for growth on </w:t>
      </w:r>
      <w:r w:rsidR="00386BE6" w:rsidRPr="00801256">
        <w:rPr>
          <w:rFonts w:ascii="Times New Roman" w:hAnsi="Times New Roman" w:cs="Times New Roman"/>
          <w:sz w:val="24"/>
          <w:szCs w:val="24"/>
        </w:rPr>
        <w:t xml:space="preserve">minimal medium </w:t>
      </w:r>
      <w:r w:rsidR="00AB1B0F">
        <w:rPr>
          <w:rFonts w:ascii="Times New Roman" w:hAnsi="Times New Roman" w:cs="Times New Roman"/>
          <w:sz w:val="24"/>
          <w:szCs w:val="24"/>
        </w:rPr>
        <w:t>without a</w:t>
      </w:r>
      <w:r w:rsidR="00386BE6" w:rsidRPr="00801256">
        <w:rPr>
          <w:rFonts w:ascii="Times New Roman" w:hAnsi="Times New Roman" w:cs="Times New Roman"/>
          <w:sz w:val="24"/>
          <w:szCs w:val="24"/>
        </w:rPr>
        <w:t xml:space="preserve"> </w:t>
      </w:r>
      <w:r w:rsidR="00AB1B0F">
        <w:rPr>
          <w:rFonts w:ascii="Times New Roman" w:hAnsi="Times New Roman" w:cs="Times New Roman"/>
          <w:sz w:val="24"/>
          <w:szCs w:val="24"/>
        </w:rPr>
        <w:t xml:space="preserve">source of </w:t>
      </w:r>
      <w:r w:rsidR="00386BE6" w:rsidRPr="00801256">
        <w:rPr>
          <w:rFonts w:ascii="Times New Roman" w:hAnsi="Times New Roman" w:cs="Times New Roman"/>
          <w:sz w:val="24"/>
          <w:szCs w:val="24"/>
        </w:rPr>
        <w:t xml:space="preserve">carbon </w:t>
      </w:r>
      <w:r w:rsidR="00801256">
        <w:rPr>
          <w:rFonts w:ascii="Times New Roman" w:hAnsi="Times New Roman" w:cs="Times New Roman"/>
          <w:sz w:val="24"/>
          <w:szCs w:val="24"/>
        </w:rPr>
        <w:t xml:space="preserve">except for </w:t>
      </w:r>
      <w:r w:rsidR="00805967">
        <w:rPr>
          <w:rFonts w:ascii="Times New Roman" w:hAnsi="Times New Roman" w:cs="Times New Roman"/>
          <w:sz w:val="24"/>
          <w:szCs w:val="24"/>
        </w:rPr>
        <w:t xml:space="preserve">the agar and </w:t>
      </w:r>
      <w:r w:rsidR="00B10959">
        <w:rPr>
          <w:rFonts w:ascii="Times New Roman" w:hAnsi="Times New Roman" w:cs="Times New Roman"/>
          <w:sz w:val="24"/>
          <w:szCs w:val="24"/>
        </w:rPr>
        <w:t>a</w:t>
      </w:r>
      <w:r w:rsidR="00386BE6" w:rsidRPr="00801256">
        <w:rPr>
          <w:rFonts w:ascii="Times New Roman" w:hAnsi="Times New Roman" w:cs="Times New Roman"/>
          <w:sz w:val="24"/>
          <w:szCs w:val="24"/>
        </w:rPr>
        <w:t xml:space="preserve"> </w:t>
      </w:r>
      <w:r w:rsidR="00177A83">
        <w:rPr>
          <w:rFonts w:ascii="Times New Roman" w:hAnsi="Times New Roman" w:cs="Times New Roman"/>
          <w:sz w:val="24"/>
          <w:szCs w:val="24"/>
        </w:rPr>
        <w:t xml:space="preserve">5 cm x 5 cm </w:t>
      </w:r>
      <w:r w:rsidR="005B4F67">
        <w:rPr>
          <w:rFonts w:ascii="Times New Roman" w:hAnsi="Times New Roman" w:cs="Times New Roman"/>
          <w:sz w:val="24"/>
          <w:szCs w:val="24"/>
        </w:rPr>
        <w:t>surface-</w:t>
      </w:r>
      <w:r w:rsidR="00B10959" w:rsidRPr="00801256">
        <w:rPr>
          <w:rFonts w:ascii="Times New Roman" w:hAnsi="Times New Roman" w:cs="Times New Roman"/>
          <w:sz w:val="24"/>
          <w:szCs w:val="24"/>
        </w:rPr>
        <w:t>disinfe</w:t>
      </w:r>
      <w:r w:rsidR="00B10959">
        <w:rPr>
          <w:rFonts w:ascii="Times New Roman" w:hAnsi="Times New Roman" w:cs="Times New Roman"/>
          <w:sz w:val="24"/>
          <w:szCs w:val="24"/>
        </w:rPr>
        <w:t>s</w:t>
      </w:r>
      <w:r w:rsidR="00B10959" w:rsidRPr="00801256">
        <w:rPr>
          <w:rFonts w:ascii="Times New Roman" w:hAnsi="Times New Roman" w:cs="Times New Roman"/>
          <w:sz w:val="24"/>
          <w:szCs w:val="24"/>
        </w:rPr>
        <w:t xml:space="preserve">ted </w:t>
      </w:r>
      <w:r w:rsidR="00386BE6" w:rsidRPr="00801256">
        <w:rPr>
          <w:rFonts w:ascii="Times New Roman" w:hAnsi="Times New Roman" w:cs="Times New Roman"/>
          <w:sz w:val="24"/>
          <w:szCs w:val="24"/>
        </w:rPr>
        <w:t xml:space="preserve">square of </w:t>
      </w:r>
      <w:r w:rsidR="001502AF">
        <w:rPr>
          <w:rFonts w:ascii="Times New Roman" w:hAnsi="Times New Roman" w:cs="Times New Roman"/>
          <w:sz w:val="24"/>
          <w:szCs w:val="24"/>
        </w:rPr>
        <w:t xml:space="preserve">new, unused </w:t>
      </w:r>
      <w:r w:rsidR="00386BE6" w:rsidRPr="00801256">
        <w:rPr>
          <w:rFonts w:ascii="Times New Roman" w:hAnsi="Times New Roman" w:cs="Times New Roman"/>
          <w:sz w:val="24"/>
          <w:szCs w:val="24"/>
        </w:rPr>
        <w:t xml:space="preserve">BDM </w:t>
      </w:r>
      <w:r w:rsidR="00B7775B" w:rsidRPr="00801256">
        <w:rPr>
          <w:rFonts w:ascii="Times New Roman" w:hAnsi="Times New Roman" w:cs="Times New Roman"/>
          <w:sz w:val="24"/>
          <w:szCs w:val="24"/>
        </w:rPr>
        <w:t>film</w:t>
      </w:r>
      <w:r w:rsidR="009B29F7">
        <w:rPr>
          <w:rFonts w:ascii="Times New Roman" w:hAnsi="Times New Roman" w:cs="Times New Roman"/>
          <w:sz w:val="24"/>
          <w:szCs w:val="24"/>
        </w:rPr>
        <w:t xml:space="preserve"> that was pre-disinfested</w:t>
      </w:r>
      <w:r w:rsidR="00805967">
        <w:rPr>
          <w:rFonts w:ascii="Times New Roman" w:hAnsi="Times New Roman" w:cs="Times New Roman"/>
          <w:sz w:val="24"/>
          <w:szCs w:val="24"/>
        </w:rPr>
        <w:t>.</w:t>
      </w:r>
      <w:r w:rsidR="00BB3207">
        <w:rPr>
          <w:rFonts w:ascii="Times New Roman" w:hAnsi="Times New Roman" w:cs="Times New Roman"/>
          <w:sz w:val="24"/>
          <w:szCs w:val="24"/>
        </w:rPr>
        <w:t xml:space="preserve"> </w:t>
      </w:r>
      <w:r w:rsidR="00805967">
        <w:rPr>
          <w:rFonts w:ascii="Times New Roman" w:hAnsi="Times New Roman" w:cs="Times New Roman"/>
          <w:sz w:val="24"/>
          <w:szCs w:val="24"/>
        </w:rPr>
        <w:t xml:space="preserve"> </w:t>
      </w:r>
      <w:r w:rsidR="00BB3207">
        <w:rPr>
          <w:rFonts w:ascii="Times New Roman" w:hAnsi="Times New Roman" w:cs="Times New Roman"/>
          <w:sz w:val="24"/>
          <w:szCs w:val="24"/>
        </w:rPr>
        <w:t xml:space="preserve">Most plastics used as films cannot be autoclaved without </w:t>
      </w:r>
      <w:r w:rsidR="000E4A7A">
        <w:rPr>
          <w:rFonts w:ascii="Times New Roman" w:hAnsi="Times New Roman" w:cs="Times New Roman"/>
          <w:sz w:val="24"/>
          <w:szCs w:val="24"/>
        </w:rPr>
        <w:t>loss of integrity, so UV light was</w:t>
      </w:r>
      <w:r w:rsidR="00BB3207">
        <w:rPr>
          <w:rFonts w:ascii="Times New Roman" w:hAnsi="Times New Roman" w:cs="Times New Roman"/>
          <w:sz w:val="24"/>
          <w:szCs w:val="24"/>
        </w:rPr>
        <w:t xml:space="preserve"> used to kill any microbial cells residing on the plastics.  ISO 846</w:t>
      </w:r>
      <w:r w:rsidR="00A82469">
        <w:rPr>
          <w:rFonts w:ascii="Times New Roman" w:hAnsi="Times New Roman" w:cs="Times New Roman"/>
          <w:sz w:val="24"/>
          <w:szCs w:val="24"/>
          <w:vertAlign w:val="superscript"/>
        </w:rPr>
        <w:t>19</w:t>
      </w:r>
      <w:r w:rsidR="00BB3207">
        <w:rPr>
          <w:rFonts w:ascii="Times New Roman" w:hAnsi="Times New Roman" w:cs="Times New Roman"/>
          <w:sz w:val="24"/>
          <w:szCs w:val="24"/>
        </w:rPr>
        <w:t xml:space="preserve"> recommends surface-disinfesting in 70% ethanol and subsequent drying, but if using this method, one must ensure that no component or additive of the film is adversely affected by the ethanol.  Since BDMs presumably are manufactured to withstand sunlight, UV was chose</w:t>
      </w:r>
      <w:r w:rsidR="000E4A7A">
        <w:rPr>
          <w:rFonts w:ascii="Times New Roman" w:hAnsi="Times New Roman" w:cs="Times New Roman"/>
          <w:sz w:val="24"/>
          <w:szCs w:val="24"/>
        </w:rPr>
        <w:t>n as a decontamination method</w:t>
      </w:r>
      <w:r w:rsidR="00BB3207">
        <w:rPr>
          <w:rFonts w:ascii="Times New Roman" w:hAnsi="Times New Roman" w:cs="Times New Roman"/>
          <w:sz w:val="24"/>
          <w:szCs w:val="24"/>
        </w:rPr>
        <w:t xml:space="preserve">.  </w:t>
      </w:r>
    </w:p>
    <w:p w:rsidR="00742296" w:rsidRDefault="00742296" w:rsidP="00EF1A9A">
      <w:pPr>
        <w:contextualSpacing/>
        <w:rPr>
          <w:rFonts w:ascii="Times New Roman" w:hAnsi="Times New Roman" w:cs="Times New Roman"/>
          <w:sz w:val="24"/>
          <w:szCs w:val="24"/>
        </w:rPr>
      </w:pPr>
    </w:p>
    <w:p w:rsidR="00EF1A9A" w:rsidRDefault="00DC4AA6" w:rsidP="00EF1A9A">
      <w:pPr>
        <w:contextualSpacing/>
        <w:rPr>
          <w:rFonts w:ascii="Times New Roman" w:hAnsi="Times New Roman" w:cs="Times New Roman"/>
          <w:sz w:val="24"/>
          <w:szCs w:val="24"/>
        </w:rPr>
      </w:pPr>
      <w:r>
        <w:rPr>
          <w:rFonts w:ascii="Times New Roman" w:hAnsi="Times New Roman" w:cs="Times New Roman"/>
          <w:sz w:val="24"/>
          <w:szCs w:val="24"/>
        </w:rPr>
        <w:t xml:space="preserve">Isolates that grew on BDM pieces </w:t>
      </w:r>
      <w:r w:rsidR="006B1E06">
        <w:rPr>
          <w:rFonts w:ascii="Times New Roman" w:hAnsi="Times New Roman" w:cs="Times New Roman"/>
          <w:sz w:val="24"/>
          <w:szCs w:val="24"/>
        </w:rPr>
        <w:t>better than</w:t>
      </w:r>
      <w:r>
        <w:rPr>
          <w:rFonts w:ascii="Times New Roman" w:hAnsi="Times New Roman" w:cs="Times New Roman"/>
          <w:sz w:val="24"/>
          <w:szCs w:val="24"/>
        </w:rPr>
        <w:t xml:space="preserve"> on minimal medium alone were selected for further study.  </w:t>
      </w:r>
      <w:r w:rsidR="006470CA">
        <w:rPr>
          <w:rFonts w:ascii="Times New Roman" w:hAnsi="Times New Roman" w:cs="Times New Roman"/>
          <w:sz w:val="24"/>
          <w:szCs w:val="24"/>
        </w:rPr>
        <w:t>Agar</w:t>
      </w:r>
      <w:r w:rsidR="001502AF">
        <w:rPr>
          <w:rFonts w:ascii="Times New Roman" w:hAnsi="Times New Roman" w:cs="Times New Roman"/>
          <w:sz w:val="24"/>
          <w:szCs w:val="24"/>
        </w:rPr>
        <w:t>, a polysaccharide produced by marine algae,</w:t>
      </w:r>
      <w:r w:rsidR="006470CA">
        <w:rPr>
          <w:rFonts w:ascii="Times New Roman" w:hAnsi="Times New Roman" w:cs="Times New Roman"/>
          <w:sz w:val="24"/>
          <w:szCs w:val="24"/>
        </w:rPr>
        <w:t xml:space="preserve"> is used to solidify microbial media because it is typically not utilized</w:t>
      </w:r>
      <w:r w:rsidR="009B29F7">
        <w:rPr>
          <w:rFonts w:ascii="Times New Roman" w:hAnsi="Times New Roman" w:cs="Times New Roman"/>
          <w:sz w:val="24"/>
          <w:szCs w:val="24"/>
        </w:rPr>
        <w:t xml:space="preserve"> metabolically</w:t>
      </w:r>
      <w:r w:rsidR="006470CA">
        <w:rPr>
          <w:rFonts w:ascii="Times New Roman" w:hAnsi="Times New Roman" w:cs="Times New Roman"/>
          <w:sz w:val="24"/>
          <w:szCs w:val="24"/>
        </w:rPr>
        <w:t xml:space="preserve"> </w:t>
      </w:r>
      <w:r w:rsidR="001502AF">
        <w:rPr>
          <w:rFonts w:ascii="Times New Roman" w:hAnsi="Times New Roman" w:cs="Times New Roman"/>
          <w:sz w:val="24"/>
          <w:szCs w:val="24"/>
        </w:rPr>
        <w:t>by agriculturally and medically notable microorganisms</w:t>
      </w:r>
      <w:r w:rsidR="006470CA">
        <w:rPr>
          <w:rFonts w:ascii="Times New Roman" w:hAnsi="Times New Roman" w:cs="Times New Roman"/>
          <w:sz w:val="24"/>
          <w:szCs w:val="24"/>
        </w:rPr>
        <w:t xml:space="preserve">; however, agar-hydrolyzing enzymes </w:t>
      </w:r>
      <w:r w:rsidR="001502AF">
        <w:rPr>
          <w:rFonts w:ascii="Times New Roman" w:hAnsi="Times New Roman" w:cs="Times New Roman"/>
          <w:sz w:val="24"/>
          <w:szCs w:val="24"/>
        </w:rPr>
        <w:t>have been isolated from marine bacteria</w:t>
      </w:r>
      <w:r w:rsidR="00A82469">
        <w:rPr>
          <w:rFonts w:ascii="Times New Roman" w:hAnsi="Times New Roman" w:cs="Times New Roman"/>
          <w:sz w:val="24"/>
          <w:szCs w:val="24"/>
          <w:vertAlign w:val="superscript"/>
        </w:rPr>
        <w:t>27</w:t>
      </w:r>
      <w:r w:rsidR="003A36CE">
        <w:rPr>
          <w:rFonts w:ascii="Times New Roman" w:hAnsi="Times New Roman" w:cs="Times New Roman"/>
          <w:sz w:val="24"/>
          <w:szCs w:val="24"/>
        </w:rPr>
        <w:t xml:space="preserve"> and agar-hydrolyzing bacteria also have been isolated from soil</w:t>
      </w:r>
      <w:r w:rsidR="00A82469">
        <w:rPr>
          <w:rFonts w:ascii="Times New Roman" w:hAnsi="Times New Roman" w:cs="Times New Roman"/>
          <w:sz w:val="24"/>
          <w:szCs w:val="24"/>
          <w:vertAlign w:val="superscript"/>
        </w:rPr>
        <w:t>28</w:t>
      </w:r>
      <w:r w:rsidR="006470CA">
        <w:rPr>
          <w:rFonts w:ascii="Times New Roman" w:hAnsi="Times New Roman" w:cs="Times New Roman"/>
          <w:sz w:val="24"/>
          <w:szCs w:val="24"/>
        </w:rPr>
        <w:t>.</w:t>
      </w:r>
      <w:r w:rsidR="000E4A7A">
        <w:rPr>
          <w:rFonts w:ascii="Times New Roman" w:hAnsi="Times New Roman" w:cs="Times New Roman"/>
          <w:sz w:val="24"/>
          <w:szCs w:val="24"/>
        </w:rPr>
        <w:t xml:space="preserve">  </w:t>
      </w:r>
      <w:r w:rsidR="00EF1A9A">
        <w:rPr>
          <w:rFonts w:ascii="Times New Roman" w:hAnsi="Times New Roman" w:cs="Times New Roman"/>
          <w:iCs/>
          <w:sz w:val="24"/>
          <w:szCs w:val="24"/>
        </w:rPr>
        <w:t>BDM polymers and agar are both expected to be rare substrates for enzymes secreted by soil fungi,</w:t>
      </w:r>
      <w:ins w:id="43" w:author="Marion Brodhagen" w:date="2012-10-05T15:15:00Z">
        <w:r w:rsidR="00B21B9B">
          <w:rPr>
            <w:rFonts w:ascii="Times New Roman" w:hAnsi="Times New Roman" w:cs="Times New Roman"/>
            <w:iCs/>
            <w:sz w:val="24"/>
            <w:szCs w:val="24"/>
          </w:rPr>
          <w:t xml:space="preserve"> which have not evolved </w:t>
        </w:r>
      </w:ins>
      <w:ins w:id="44" w:author="Marion Brodhagen" w:date="2012-10-05T15:16:00Z">
        <w:r w:rsidR="00B21B9B">
          <w:rPr>
            <w:rFonts w:ascii="Times New Roman" w:hAnsi="Times New Roman" w:cs="Times New Roman"/>
            <w:iCs/>
            <w:sz w:val="24"/>
            <w:szCs w:val="24"/>
          </w:rPr>
          <w:t>in environments that contain</w:t>
        </w:r>
      </w:ins>
      <w:ins w:id="45" w:author="Marion Brodhagen" w:date="2012-10-05T15:15:00Z">
        <w:r w:rsidR="00B21B9B">
          <w:rPr>
            <w:rFonts w:ascii="Times New Roman" w:hAnsi="Times New Roman" w:cs="Times New Roman"/>
            <w:iCs/>
            <w:sz w:val="24"/>
            <w:szCs w:val="24"/>
          </w:rPr>
          <w:t xml:space="preserve"> these polymers</w:t>
        </w:r>
      </w:ins>
      <w:ins w:id="46" w:author="Marion Brodhagen" w:date="2012-10-05T15:16:00Z">
        <w:r w:rsidR="00B21B9B">
          <w:rPr>
            <w:rFonts w:ascii="Times New Roman" w:hAnsi="Times New Roman" w:cs="Times New Roman"/>
            <w:iCs/>
            <w:sz w:val="24"/>
            <w:szCs w:val="24"/>
          </w:rPr>
          <w:t xml:space="preserve"> as potential nutrient sources</w:t>
        </w:r>
      </w:ins>
      <w:ins w:id="47" w:author="Marion Brodhagen" w:date="2012-10-05T15:15:00Z">
        <w:r w:rsidR="00B21B9B">
          <w:rPr>
            <w:rFonts w:ascii="Times New Roman" w:hAnsi="Times New Roman" w:cs="Times New Roman"/>
            <w:iCs/>
            <w:sz w:val="24"/>
            <w:szCs w:val="24"/>
          </w:rPr>
          <w:t>,</w:t>
        </w:r>
      </w:ins>
      <w:r w:rsidR="00EF1A9A">
        <w:rPr>
          <w:rFonts w:ascii="Times New Roman" w:hAnsi="Times New Roman" w:cs="Times New Roman"/>
          <w:iCs/>
          <w:sz w:val="24"/>
          <w:szCs w:val="24"/>
        </w:rPr>
        <w:t xml:space="preserve"> but both substrates are present in the plate bioassay described herein (</w:t>
      </w:r>
      <w:r w:rsidR="0016308F" w:rsidRPr="0016308F">
        <w:rPr>
          <w:rFonts w:ascii="Times New Roman" w:hAnsi="Times New Roman" w:cs="Times New Roman"/>
          <w:b/>
          <w:iCs/>
          <w:sz w:val="24"/>
          <w:szCs w:val="24"/>
        </w:rPr>
        <w:t>S</w:t>
      </w:r>
      <w:r w:rsidR="00EF1A9A" w:rsidRPr="0016308F">
        <w:rPr>
          <w:rFonts w:ascii="Times New Roman" w:hAnsi="Times New Roman" w:cs="Times New Roman"/>
          <w:b/>
          <w:iCs/>
          <w:sz w:val="24"/>
          <w:szCs w:val="24"/>
        </w:rPr>
        <w:t>tep 7</w:t>
      </w:r>
      <w:r w:rsidR="00742296">
        <w:rPr>
          <w:rFonts w:ascii="Times New Roman" w:hAnsi="Times New Roman" w:cs="Times New Roman"/>
          <w:iCs/>
          <w:sz w:val="24"/>
          <w:szCs w:val="24"/>
        </w:rPr>
        <w:t>)</w:t>
      </w:r>
      <w:r w:rsidR="00EF1A9A">
        <w:rPr>
          <w:rFonts w:ascii="Times New Roman" w:hAnsi="Times New Roman" w:cs="Times New Roman"/>
          <w:iCs/>
          <w:sz w:val="24"/>
          <w:szCs w:val="24"/>
        </w:rPr>
        <w:t>.  Fungi that use BDMs but not agar as a carbon source can be differentiated from fungi that use agar only</w:t>
      </w:r>
      <w:r w:rsidR="009B29F7">
        <w:rPr>
          <w:rFonts w:ascii="Times New Roman" w:hAnsi="Times New Roman" w:cs="Times New Roman"/>
          <w:iCs/>
          <w:sz w:val="24"/>
          <w:szCs w:val="24"/>
        </w:rPr>
        <w:t>,</w:t>
      </w:r>
      <w:r w:rsidR="00EF1A9A">
        <w:rPr>
          <w:rFonts w:ascii="Times New Roman" w:hAnsi="Times New Roman" w:cs="Times New Roman"/>
          <w:iCs/>
          <w:sz w:val="24"/>
          <w:szCs w:val="24"/>
        </w:rPr>
        <w:t xml:space="preserve"> </w:t>
      </w:r>
      <w:r w:rsidR="00EF1A9A" w:rsidRPr="002E3963">
        <w:rPr>
          <w:rFonts w:ascii="Times New Roman" w:hAnsi="Times New Roman" w:cs="Times New Roman"/>
          <w:sz w:val="24"/>
          <w:szCs w:val="24"/>
        </w:rPr>
        <w:t>by comparing growth on</w:t>
      </w:r>
      <w:r w:rsidR="009B29F7">
        <w:rPr>
          <w:rFonts w:ascii="Times New Roman" w:hAnsi="Times New Roman" w:cs="Times New Roman"/>
          <w:sz w:val="24"/>
          <w:szCs w:val="24"/>
        </w:rPr>
        <w:t xml:space="preserve"> agar-solidified medium containing</w:t>
      </w:r>
      <w:r w:rsidR="00EF1A9A" w:rsidRPr="002E3963">
        <w:rPr>
          <w:rFonts w:ascii="Times New Roman" w:hAnsi="Times New Roman" w:cs="Times New Roman"/>
          <w:sz w:val="24"/>
          <w:szCs w:val="24"/>
        </w:rPr>
        <w:t xml:space="preserve"> </w:t>
      </w:r>
      <w:proofErr w:type="spellStart"/>
      <w:r w:rsidR="00EF1A9A" w:rsidRPr="00567BDF">
        <w:rPr>
          <w:rFonts w:ascii="Times New Roman" w:hAnsi="Times New Roman" w:cs="Times New Roman"/>
          <w:i/>
          <w:sz w:val="24"/>
          <w:szCs w:val="24"/>
        </w:rPr>
        <w:t>i</w:t>
      </w:r>
      <w:proofErr w:type="spellEnd"/>
      <w:r w:rsidR="00EF1A9A" w:rsidRPr="00567BDF">
        <w:rPr>
          <w:rFonts w:ascii="Times New Roman" w:hAnsi="Times New Roman" w:cs="Times New Roman"/>
          <w:i/>
          <w:sz w:val="24"/>
          <w:szCs w:val="24"/>
        </w:rPr>
        <w:t>)</w:t>
      </w:r>
      <w:r w:rsidR="00EF1A9A">
        <w:rPr>
          <w:rFonts w:ascii="Times New Roman" w:hAnsi="Times New Roman" w:cs="Times New Roman"/>
          <w:sz w:val="24"/>
          <w:szCs w:val="24"/>
        </w:rPr>
        <w:t xml:space="preserve"> no</w:t>
      </w:r>
      <w:r w:rsidR="009B29F7">
        <w:rPr>
          <w:rFonts w:ascii="Times New Roman" w:hAnsi="Times New Roman" w:cs="Times New Roman"/>
          <w:sz w:val="24"/>
          <w:szCs w:val="24"/>
        </w:rPr>
        <w:t xml:space="preserve"> added</w:t>
      </w:r>
      <w:r w:rsidR="00EF1A9A">
        <w:rPr>
          <w:rFonts w:ascii="Times New Roman" w:hAnsi="Times New Roman" w:cs="Times New Roman"/>
          <w:sz w:val="24"/>
          <w:szCs w:val="24"/>
        </w:rPr>
        <w:t xml:space="preserve"> carbon source except agar (negative control)</w:t>
      </w:r>
      <w:r w:rsidR="00EF1A9A" w:rsidRPr="00C37E39">
        <w:rPr>
          <w:rFonts w:ascii="Times New Roman" w:hAnsi="Times New Roman" w:cs="Times New Roman"/>
          <w:sz w:val="24"/>
          <w:szCs w:val="24"/>
        </w:rPr>
        <w:t xml:space="preserve">, </w:t>
      </w:r>
      <w:r w:rsidR="00EF1A9A" w:rsidRPr="00567BDF">
        <w:rPr>
          <w:rFonts w:ascii="Times New Roman" w:hAnsi="Times New Roman" w:cs="Times New Roman"/>
          <w:i/>
          <w:sz w:val="24"/>
          <w:szCs w:val="24"/>
        </w:rPr>
        <w:t>ii)</w:t>
      </w:r>
      <w:r w:rsidR="00EF1A9A">
        <w:rPr>
          <w:rFonts w:ascii="Times New Roman" w:hAnsi="Times New Roman" w:cs="Times New Roman"/>
          <w:sz w:val="24"/>
          <w:szCs w:val="24"/>
        </w:rPr>
        <w:t xml:space="preserve"> BDM films</w:t>
      </w:r>
      <w:r w:rsidR="009B29F7">
        <w:rPr>
          <w:rFonts w:ascii="Times New Roman" w:hAnsi="Times New Roman" w:cs="Times New Roman"/>
          <w:sz w:val="24"/>
          <w:szCs w:val="24"/>
        </w:rPr>
        <w:t xml:space="preserve"> (experimental)</w:t>
      </w:r>
      <w:r w:rsidR="00EF1A9A" w:rsidRPr="00C37E39">
        <w:rPr>
          <w:rFonts w:ascii="Times New Roman" w:hAnsi="Times New Roman" w:cs="Times New Roman"/>
          <w:sz w:val="24"/>
          <w:szCs w:val="24"/>
        </w:rPr>
        <w:t xml:space="preserve"> and </w:t>
      </w:r>
      <w:r w:rsidR="00EF1A9A" w:rsidRPr="00567BDF">
        <w:rPr>
          <w:rFonts w:ascii="Times New Roman" w:hAnsi="Times New Roman" w:cs="Times New Roman"/>
          <w:i/>
          <w:sz w:val="24"/>
          <w:szCs w:val="24"/>
        </w:rPr>
        <w:t>iii)</w:t>
      </w:r>
      <w:r w:rsidR="00EF1A9A">
        <w:rPr>
          <w:rFonts w:ascii="Times New Roman" w:hAnsi="Times New Roman" w:cs="Times New Roman"/>
          <w:sz w:val="24"/>
          <w:szCs w:val="24"/>
        </w:rPr>
        <w:t xml:space="preserve"> glucose (positive control)</w:t>
      </w:r>
      <w:r w:rsidR="00EF1A9A" w:rsidRPr="00C37E39">
        <w:rPr>
          <w:rFonts w:ascii="Times New Roman" w:hAnsi="Times New Roman" w:cs="Times New Roman"/>
          <w:sz w:val="24"/>
          <w:szCs w:val="24"/>
        </w:rPr>
        <w:t xml:space="preserve">.  </w:t>
      </w:r>
      <w:r w:rsidR="00EF1A9A">
        <w:rPr>
          <w:rFonts w:ascii="Times New Roman" w:hAnsi="Times New Roman" w:cs="Times New Roman"/>
          <w:sz w:val="24"/>
          <w:szCs w:val="24"/>
        </w:rPr>
        <w:t>Growth of all isolates is expected on minimal medium plus glucose</w:t>
      </w:r>
      <w:r w:rsidR="00742296">
        <w:rPr>
          <w:rFonts w:ascii="Times New Roman" w:hAnsi="Times New Roman" w:cs="Times New Roman"/>
          <w:sz w:val="24"/>
          <w:szCs w:val="24"/>
        </w:rPr>
        <w:t>; f</w:t>
      </w:r>
      <w:r w:rsidR="00EF1A9A" w:rsidRPr="00372BFD">
        <w:rPr>
          <w:rFonts w:ascii="Times New Roman" w:hAnsi="Times New Roman" w:cs="Times New Roman"/>
          <w:sz w:val="24"/>
          <w:szCs w:val="24"/>
        </w:rPr>
        <w:t xml:space="preserve">ungi not arising on </w:t>
      </w:r>
      <w:r w:rsidR="00EF1A9A">
        <w:rPr>
          <w:rFonts w:ascii="Times New Roman" w:hAnsi="Times New Roman" w:cs="Times New Roman"/>
          <w:sz w:val="24"/>
          <w:szCs w:val="24"/>
        </w:rPr>
        <w:t>glucose-containing</w:t>
      </w:r>
      <w:r w:rsidR="00EF1A9A" w:rsidRPr="00372BFD">
        <w:rPr>
          <w:rFonts w:ascii="Times New Roman" w:hAnsi="Times New Roman" w:cs="Times New Roman"/>
          <w:sz w:val="24"/>
          <w:szCs w:val="24"/>
        </w:rPr>
        <w:t xml:space="preserve"> plates may not be capable of growth on t</w:t>
      </w:r>
      <w:r w:rsidR="00EF1A9A">
        <w:rPr>
          <w:rFonts w:ascii="Times New Roman" w:hAnsi="Times New Roman" w:cs="Times New Roman"/>
          <w:sz w:val="24"/>
          <w:szCs w:val="24"/>
        </w:rPr>
        <w:t>he particular minimal medium used in the experiment</w:t>
      </w:r>
      <w:r w:rsidR="00EF1A9A" w:rsidRPr="00372BFD">
        <w:rPr>
          <w:rFonts w:ascii="Times New Roman" w:hAnsi="Times New Roman" w:cs="Times New Roman"/>
          <w:sz w:val="24"/>
          <w:szCs w:val="24"/>
        </w:rPr>
        <w:t xml:space="preserve">.  </w:t>
      </w:r>
      <w:r w:rsidR="00EF1A9A">
        <w:rPr>
          <w:rFonts w:ascii="Times New Roman" w:hAnsi="Times New Roman" w:cs="Times New Roman"/>
          <w:sz w:val="24"/>
          <w:szCs w:val="24"/>
        </w:rPr>
        <w:t>Potential BDM degraders should grow on agar-solidified minimal medium + BDM film better than they grow on agar-solidified minimal medium alone.</w:t>
      </w:r>
      <w:r w:rsidR="00EF1A9A" w:rsidRPr="00372BFD">
        <w:rPr>
          <w:rFonts w:ascii="Times New Roman" w:hAnsi="Times New Roman" w:cs="Times New Roman"/>
          <w:sz w:val="24"/>
          <w:szCs w:val="24"/>
        </w:rPr>
        <w:t xml:space="preserve">  Fungi </w:t>
      </w:r>
      <w:r w:rsidR="00742296">
        <w:rPr>
          <w:rFonts w:ascii="Times New Roman" w:hAnsi="Times New Roman" w:cs="Times New Roman"/>
          <w:sz w:val="24"/>
          <w:szCs w:val="24"/>
        </w:rPr>
        <w:t>growing</w:t>
      </w:r>
      <w:r w:rsidR="00EF1A9A" w:rsidRPr="00372BFD">
        <w:rPr>
          <w:rFonts w:ascii="Times New Roman" w:hAnsi="Times New Roman" w:cs="Times New Roman"/>
          <w:sz w:val="24"/>
          <w:szCs w:val="24"/>
        </w:rPr>
        <w:t xml:space="preserve"> on</w:t>
      </w:r>
      <w:r w:rsidR="00EF1A9A">
        <w:rPr>
          <w:rFonts w:ascii="Times New Roman" w:hAnsi="Times New Roman" w:cs="Times New Roman"/>
          <w:sz w:val="24"/>
          <w:szCs w:val="24"/>
        </w:rPr>
        <w:t xml:space="preserve"> </w:t>
      </w:r>
      <w:r w:rsidR="00742296">
        <w:rPr>
          <w:rFonts w:ascii="Times New Roman" w:hAnsi="Times New Roman" w:cs="Times New Roman"/>
          <w:sz w:val="24"/>
          <w:szCs w:val="24"/>
        </w:rPr>
        <w:t>minimal medium</w:t>
      </w:r>
      <w:r w:rsidR="00EF1A9A" w:rsidRPr="00372BFD">
        <w:rPr>
          <w:rFonts w:ascii="Times New Roman" w:hAnsi="Times New Roman" w:cs="Times New Roman"/>
          <w:sz w:val="24"/>
          <w:szCs w:val="24"/>
        </w:rPr>
        <w:t xml:space="preserve"> plates are agar-degraders or </w:t>
      </w:r>
      <w:proofErr w:type="spellStart"/>
      <w:r w:rsidR="00EF1A9A" w:rsidRPr="00372BFD">
        <w:rPr>
          <w:rFonts w:ascii="Times New Roman" w:hAnsi="Times New Roman" w:cs="Times New Roman"/>
          <w:sz w:val="24"/>
          <w:szCs w:val="24"/>
        </w:rPr>
        <w:t>oligotrophs</w:t>
      </w:r>
      <w:proofErr w:type="spellEnd"/>
      <w:r w:rsidR="00EF1A9A">
        <w:rPr>
          <w:rFonts w:ascii="Times New Roman" w:hAnsi="Times New Roman" w:cs="Times New Roman"/>
          <w:sz w:val="24"/>
          <w:szCs w:val="24"/>
        </w:rPr>
        <w:t xml:space="preserve">, and are </w:t>
      </w:r>
      <w:r w:rsidR="00742296">
        <w:rPr>
          <w:rFonts w:ascii="Times New Roman" w:hAnsi="Times New Roman" w:cs="Times New Roman"/>
          <w:sz w:val="24"/>
          <w:szCs w:val="24"/>
        </w:rPr>
        <w:t xml:space="preserve">also </w:t>
      </w:r>
      <w:r w:rsidR="00EF1A9A">
        <w:rPr>
          <w:rFonts w:ascii="Times New Roman" w:hAnsi="Times New Roman" w:cs="Times New Roman"/>
          <w:sz w:val="24"/>
          <w:szCs w:val="24"/>
        </w:rPr>
        <w:t xml:space="preserve">expected to grow on the agar </w:t>
      </w:r>
      <w:r w:rsidR="00742296">
        <w:rPr>
          <w:rFonts w:ascii="Times New Roman" w:hAnsi="Times New Roman" w:cs="Times New Roman"/>
          <w:sz w:val="24"/>
          <w:szCs w:val="24"/>
        </w:rPr>
        <w:t>associated with</w:t>
      </w:r>
      <w:r w:rsidR="00EF1A9A">
        <w:rPr>
          <w:rFonts w:ascii="Times New Roman" w:hAnsi="Times New Roman" w:cs="Times New Roman"/>
          <w:sz w:val="24"/>
          <w:szCs w:val="24"/>
        </w:rPr>
        <w:t xml:space="preserve"> BDM films in bioassay plates, but not on the films themselves</w:t>
      </w:r>
      <w:ins w:id="48" w:author="Marion Brodhagen" w:date="2012-10-05T15:17:00Z">
        <w:r w:rsidR="00B21B9B">
          <w:rPr>
            <w:rFonts w:ascii="Times New Roman" w:hAnsi="Times New Roman" w:cs="Times New Roman"/>
            <w:sz w:val="24"/>
            <w:szCs w:val="24"/>
          </w:rPr>
          <w:t xml:space="preserve"> (unless they serendipitously also degrade BDM polymers)</w:t>
        </w:r>
      </w:ins>
      <w:r w:rsidR="00EF1A9A">
        <w:rPr>
          <w:rFonts w:ascii="Times New Roman" w:hAnsi="Times New Roman" w:cs="Times New Roman"/>
          <w:sz w:val="24"/>
          <w:szCs w:val="24"/>
        </w:rPr>
        <w:t xml:space="preserve">.  </w:t>
      </w:r>
    </w:p>
    <w:p w:rsidR="00EF1A9A" w:rsidRDefault="00EF1A9A" w:rsidP="00F33BE8">
      <w:pPr>
        <w:contextualSpacing/>
        <w:rPr>
          <w:rFonts w:ascii="Times New Roman" w:hAnsi="Times New Roman" w:cs="Times New Roman"/>
          <w:sz w:val="24"/>
          <w:szCs w:val="24"/>
        </w:rPr>
      </w:pPr>
    </w:p>
    <w:p w:rsidR="00BB3207" w:rsidRDefault="000E4A7A" w:rsidP="00F33BE8">
      <w:pPr>
        <w:contextualSpacing/>
        <w:rPr>
          <w:rFonts w:ascii="Times New Roman" w:hAnsi="Times New Roman" w:cs="Times New Roman"/>
          <w:sz w:val="24"/>
          <w:szCs w:val="24"/>
        </w:rPr>
      </w:pPr>
      <w:r w:rsidRPr="00914CE9">
        <w:rPr>
          <w:rFonts w:ascii="Times New Roman" w:hAnsi="Times New Roman" w:cs="Times New Roman"/>
          <w:sz w:val="24"/>
          <w:szCs w:val="24"/>
        </w:rPr>
        <w:t xml:space="preserve">To eliminate the possibility of seeing </w:t>
      </w:r>
      <w:r w:rsidRPr="00381285">
        <w:rPr>
          <w:rFonts w:ascii="Times New Roman" w:hAnsi="Times New Roman" w:cs="Times New Roman"/>
          <w:sz w:val="24"/>
          <w:szCs w:val="24"/>
        </w:rPr>
        <w:t>microbial</w:t>
      </w:r>
      <w:r w:rsidRPr="006B1E06">
        <w:rPr>
          <w:rFonts w:ascii="Times New Roman" w:hAnsi="Times New Roman" w:cs="Times New Roman"/>
          <w:sz w:val="24"/>
          <w:szCs w:val="24"/>
        </w:rPr>
        <w:t xml:space="preserve"> growth due to utilization of agar and not of BDMs</w:t>
      </w:r>
      <w:r w:rsidRPr="00742296">
        <w:rPr>
          <w:rFonts w:ascii="Times New Roman" w:hAnsi="Times New Roman" w:cs="Times New Roman"/>
          <w:sz w:val="24"/>
          <w:szCs w:val="24"/>
        </w:rPr>
        <w:t>, we followed our initial assay for BDM colonization on agar plates with a bioassay in defined broth medium</w:t>
      </w:r>
      <w:r w:rsidR="00742296">
        <w:rPr>
          <w:rFonts w:ascii="Times New Roman" w:hAnsi="Times New Roman" w:cs="Times New Roman"/>
          <w:sz w:val="24"/>
          <w:szCs w:val="24"/>
        </w:rPr>
        <w:t xml:space="preserve"> (</w:t>
      </w:r>
      <w:r w:rsidR="0016308F" w:rsidRPr="0016308F">
        <w:rPr>
          <w:rFonts w:ascii="Times New Roman" w:hAnsi="Times New Roman" w:cs="Times New Roman"/>
          <w:b/>
          <w:sz w:val="24"/>
          <w:szCs w:val="24"/>
        </w:rPr>
        <w:t>S</w:t>
      </w:r>
      <w:r w:rsidR="00742296" w:rsidRPr="0016308F">
        <w:rPr>
          <w:rFonts w:ascii="Times New Roman" w:hAnsi="Times New Roman" w:cs="Times New Roman"/>
          <w:b/>
          <w:sz w:val="24"/>
          <w:szCs w:val="24"/>
        </w:rPr>
        <w:t>tep 9</w:t>
      </w:r>
      <w:r w:rsidR="00742296">
        <w:rPr>
          <w:rFonts w:ascii="Times New Roman" w:hAnsi="Times New Roman" w:cs="Times New Roman"/>
          <w:sz w:val="24"/>
          <w:szCs w:val="24"/>
        </w:rPr>
        <w:t>)</w:t>
      </w:r>
      <w:r w:rsidR="00914CE9" w:rsidRPr="00742296">
        <w:rPr>
          <w:rFonts w:ascii="Times New Roman" w:hAnsi="Times New Roman" w:cs="Times New Roman"/>
          <w:sz w:val="24"/>
          <w:szCs w:val="24"/>
        </w:rPr>
        <w:t xml:space="preserve">.  BDM pieces represented the only known carbon source in </w:t>
      </w:r>
      <w:r w:rsidRPr="00742296">
        <w:rPr>
          <w:rFonts w:ascii="Times New Roman" w:hAnsi="Times New Roman" w:cs="Times New Roman"/>
          <w:sz w:val="24"/>
          <w:szCs w:val="24"/>
        </w:rPr>
        <w:t>the bioassay tubes.</w:t>
      </w:r>
    </w:p>
    <w:p w:rsidR="00742296" w:rsidRDefault="00742296" w:rsidP="00F33BE8">
      <w:pPr>
        <w:contextualSpacing/>
        <w:rPr>
          <w:rFonts w:ascii="Times New Roman" w:hAnsi="Times New Roman" w:cs="Times New Roman"/>
          <w:sz w:val="24"/>
          <w:szCs w:val="24"/>
        </w:rPr>
      </w:pPr>
    </w:p>
    <w:p w:rsidR="00386BE6" w:rsidRPr="006B1E06" w:rsidRDefault="00DC4AA6" w:rsidP="00F33BE8">
      <w:pPr>
        <w:contextualSpacing/>
        <w:rPr>
          <w:rFonts w:ascii="Times New Roman" w:hAnsi="Times New Roman" w:cs="Times New Roman"/>
          <w:sz w:val="24"/>
          <w:szCs w:val="24"/>
        </w:rPr>
      </w:pPr>
      <w:r>
        <w:rPr>
          <w:rFonts w:ascii="Times New Roman" w:hAnsi="Times New Roman" w:cs="Times New Roman"/>
          <w:sz w:val="24"/>
          <w:szCs w:val="24"/>
        </w:rPr>
        <w:t xml:space="preserve">After the initial screening, </w:t>
      </w:r>
      <w:r w:rsidR="007F6295">
        <w:rPr>
          <w:rFonts w:ascii="Times New Roman" w:hAnsi="Times New Roman" w:cs="Times New Roman"/>
          <w:sz w:val="24"/>
          <w:szCs w:val="24"/>
        </w:rPr>
        <w:t xml:space="preserve">and </w:t>
      </w:r>
      <w:r>
        <w:rPr>
          <w:rFonts w:ascii="Times New Roman" w:hAnsi="Times New Roman" w:cs="Times New Roman"/>
          <w:sz w:val="24"/>
          <w:szCs w:val="24"/>
        </w:rPr>
        <w:t>u</w:t>
      </w:r>
      <w:r w:rsidR="00B10959">
        <w:rPr>
          <w:rFonts w:ascii="Times New Roman" w:hAnsi="Times New Roman" w:cs="Times New Roman"/>
          <w:sz w:val="24"/>
          <w:szCs w:val="24"/>
        </w:rPr>
        <w:t>pon reviving glycerol stocks of the isolates, some</w:t>
      </w:r>
      <w:r w:rsidR="00386BE6" w:rsidRPr="00801256">
        <w:rPr>
          <w:rFonts w:ascii="Times New Roman" w:hAnsi="Times New Roman" w:cs="Times New Roman"/>
          <w:sz w:val="24"/>
          <w:szCs w:val="24"/>
        </w:rPr>
        <w:t xml:space="preserve"> </w:t>
      </w:r>
      <w:r w:rsidR="0056175B">
        <w:rPr>
          <w:rFonts w:ascii="Times New Roman" w:hAnsi="Times New Roman" w:cs="Times New Roman"/>
          <w:sz w:val="24"/>
          <w:szCs w:val="24"/>
        </w:rPr>
        <w:t xml:space="preserve">formed </w:t>
      </w:r>
      <w:r w:rsidR="00454EA1">
        <w:rPr>
          <w:rFonts w:ascii="Times New Roman" w:hAnsi="Times New Roman" w:cs="Times New Roman"/>
          <w:sz w:val="24"/>
          <w:szCs w:val="24"/>
        </w:rPr>
        <w:t xml:space="preserve">scant but </w:t>
      </w:r>
      <w:r w:rsidR="005B4F67">
        <w:rPr>
          <w:rFonts w:ascii="Times New Roman" w:hAnsi="Times New Roman" w:cs="Times New Roman"/>
          <w:sz w:val="24"/>
          <w:szCs w:val="24"/>
        </w:rPr>
        <w:t xml:space="preserve">visible </w:t>
      </w:r>
      <w:r w:rsidR="0056175B">
        <w:rPr>
          <w:rFonts w:ascii="Times New Roman" w:hAnsi="Times New Roman" w:cs="Times New Roman"/>
          <w:sz w:val="24"/>
          <w:szCs w:val="24"/>
        </w:rPr>
        <w:t>mycelia in liquid defined medium containing no known carbon source</w:t>
      </w:r>
      <w:r w:rsidR="00386BE6" w:rsidRPr="00801256">
        <w:rPr>
          <w:rFonts w:ascii="Times New Roman" w:hAnsi="Times New Roman" w:cs="Times New Roman"/>
          <w:sz w:val="24"/>
          <w:szCs w:val="24"/>
        </w:rPr>
        <w:t xml:space="preserve">.  </w:t>
      </w:r>
      <w:r w:rsidR="005B4F67">
        <w:rPr>
          <w:rFonts w:ascii="Times New Roman" w:hAnsi="Times New Roman" w:cs="Times New Roman"/>
          <w:sz w:val="24"/>
          <w:szCs w:val="24"/>
        </w:rPr>
        <w:t xml:space="preserve">These results suggested </w:t>
      </w:r>
      <w:r w:rsidR="00B7775B" w:rsidRPr="00801256">
        <w:rPr>
          <w:rFonts w:ascii="Times New Roman" w:hAnsi="Times New Roman" w:cs="Times New Roman"/>
          <w:sz w:val="24"/>
          <w:szCs w:val="24"/>
        </w:rPr>
        <w:t xml:space="preserve">that </w:t>
      </w:r>
      <w:r w:rsidR="0056175B">
        <w:rPr>
          <w:rFonts w:ascii="Times New Roman" w:hAnsi="Times New Roman" w:cs="Times New Roman"/>
          <w:sz w:val="24"/>
          <w:szCs w:val="24"/>
        </w:rPr>
        <w:t xml:space="preserve">some of </w:t>
      </w:r>
      <w:r w:rsidR="00805967">
        <w:rPr>
          <w:rFonts w:ascii="Times New Roman" w:hAnsi="Times New Roman" w:cs="Times New Roman"/>
          <w:sz w:val="24"/>
          <w:szCs w:val="24"/>
        </w:rPr>
        <w:t>the acquired</w:t>
      </w:r>
      <w:r w:rsidR="00B7775B" w:rsidRPr="00801256">
        <w:rPr>
          <w:rFonts w:ascii="Times New Roman" w:hAnsi="Times New Roman" w:cs="Times New Roman"/>
          <w:sz w:val="24"/>
          <w:szCs w:val="24"/>
        </w:rPr>
        <w:t xml:space="preserve"> isolates were </w:t>
      </w:r>
      <w:r w:rsidR="00386BE6" w:rsidRPr="00801256">
        <w:rPr>
          <w:rFonts w:ascii="Times New Roman" w:hAnsi="Times New Roman" w:cs="Times New Roman"/>
          <w:sz w:val="24"/>
          <w:szCs w:val="24"/>
        </w:rPr>
        <w:t xml:space="preserve">oligotrophs – organisms that grow </w:t>
      </w:r>
      <w:r w:rsidR="009731B2">
        <w:rPr>
          <w:rFonts w:ascii="Times New Roman" w:hAnsi="Times New Roman" w:cs="Times New Roman"/>
          <w:sz w:val="24"/>
          <w:szCs w:val="24"/>
        </w:rPr>
        <w:t>by scavenging</w:t>
      </w:r>
      <w:r w:rsidR="009731B2" w:rsidRPr="00801256">
        <w:rPr>
          <w:rFonts w:ascii="Times New Roman" w:hAnsi="Times New Roman" w:cs="Times New Roman"/>
          <w:sz w:val="24"/>
          <w:szCs w:val="24"/>
        </w:rPr>
        <w:t xml:space="preserve"> </w:t>
      </w:r>
      <w:r w:rsidR="00386BE6" w:rsidRPr="00801256">
        <w:rPr>
          <w:rFonts w:ascii="Times New Roman" w:hAnsi="Times New Roman" w:cs="Times New Roman"/>
          <w:sz w:val="24"/>
          <w:szCs w:val="24"/>
        </w:rPr>
        <w:t xml:space="preserve">very small amounts of </w:t>
      </w:r>
      <w:r w:rsidR="0056175B" w:rsidRPr="00801256">
        <w:rPr>
          <w:rFonts w:ascii="Times New Roman" w:hAnsi="Times New Roman" w:cs="Times New Roman"/>
          <w:sz w:val="24"/>
          <w:szCs w:val="24"/>
        </w:rPr>
        <w:t xml:space="preserve">carbon, nitrogen, and other nutrients dissolved </w:t>
      </w:r>
      <w:r w:rsidR="00805967">
        <w:rPr>
          <w:rFonts w:ascii="Times New Roman" w:hAnsi="Times New Roman" w:cs="Times New Roman"/>
          <w:sz w:val="24"/>
          <w:szCs w:val="24"/>
        </w:rPr>
        <w:t xml:space="preserve">either </w:t>
      </w:r>
      <w:r w:rsidR="0056175B" w:rsidRPr="00801256">
        <w:rPr>
          <w:rFonts w:ascii="Times New Roman" w:hAnsi="Times New Roman" w:cs="Times New Roman"/>
          <w:sz w:val="24"/>
          <w:szCs w:val="24"/>
        </w:rPr>
        <w:t>in the aqueous environment or existing as volatiles in the air</w:t>
      </w:r>
      <w:r w:rsidR="00A82469">
        <w:rPr>
          <w:rFonts w:ascii="Times New Roman" w:hAnsi="Times New Roman" w:cs="Times New Roman"/>
          <w:sz w:val="24"/>
          <w:szCs w:val="24"/>
          <w:vertAlign w:val="superscript"/>
        </w:rPr>
        <w:t>29</w:t>
      </w:r>
      <w:proofErr w:type="gramStart"/>
      <w:r w:rsidR="00A82469">
        <w:rPr>
          <w:rFonts w:ascii="Times New Roman" w:hAnsi="Times New Roman" w:cs="Times New Roman"/>
          <w:sz w:val="24"/>
          <w:szCs w:val="24"/>
          <w:vertAlign w:val="superscript"/>
        </w:rPr>
        <w:t>,30,31</w:t>
      </w:r>
      <w:proofErr w:type="gramEnd"/>
      <w:r w:rsidR="005B4F67">
        <w:rPr>
          <w:rFonts w:ascii="Times New Roman" w:hAnsi="Times New Roman" w:cs="Times New Roman"/>
          <w:sz w:val="24"/>
          <w:szCs w:val="24"/>
        </w:rPr>
        <w:t>.  S</w:t>
      </w:r>
      <w:r w:rsidR="005B4F67" w:rsidRPr="00801256">
        <w:rPr>
          <w:rFonts w:ascii="Times New Roman" w:hAnsi="Times New Roman" w:cs="Times New Roman"/>
          <w:sz w:val="24"/>
          <w:szCs w:val="24"/>
        </w:rPr>
        <w:t>pecies identification</w:t>
      </w:r>
      <w:r w:rsidR="005B4F67">
        <w:rPr>
          <w:rFonts w:ascii="Times New Roman" w:hAnsi="Times New Roman" w:cs="Times New Roman"/>
          <w:sz w:val="24"/>
          <w:szCs w:val="24"/>
        </w:rPr>
        <w:t xml:space="preserve"> via 18S ribosomal DNA analysis supported this view, as many of </w:t>
      </w:r>
      <w:r w:rsidR="00805967">
        <w:rPr>
          <w:rFonts w:ascii="Times New Roman" w:hAnsi="Times New Roman" w:cs="Times New Roman"/>
          <w:sz w:val="24"/>
          <w:szCs w:val="24"/>
        </w:rPr>
        <w:t>the</w:t>
      </w:r>
      <w:r w:rsidR="005B4F67">
        <w:rPr>
          <w:rFonts w:ascii="Times New Roman" w:hAnsi="Times New Roman" w:cs="Times New Roman"/>
          <w:sz w:val="24"/>
          <w:szCs w:val="24"/>
        </w:rPr>
        <w:t xml:space="preserve"> isolates match</w:t>
      </w:r>
      <w:r w:rsidR="00805967">
        <w:rPr>
          <w:rFonts w:ascii="Times New Roman" w:hAnsi="Times New Roman" w:cs="Times New Roman"/>
          <w:sz w:val="24"/>
          <w:szCs w:val="24"/>
        </w:rPr>
        <w:t>ed</w:t>
      </w:r>
      <w:r w:rsidR="005B4F67">
        <w:rPr>
          <w:rFonts w:ascii="Times New Roman" w:hAnsi="Times New Roman" w:cs="Times New Roman"/>
          <w:sz w:val="24"/>
          <w:szCs w:val="24"/>
        </w:rPr>
        <w:t xml:space="preserve"> </w:t>
      </w:r>
      <w:r w:rsidR="00232E52">
        <w:rPr>
          <w:rFonts w:ascii="Times New Roman" w:hAnsi="Times New Roman" w:cs="Times New Roman"/>
          <w:sz w:val="24"/>
          <w:szCs w:val="24"/>
        </w:rPr>
        <w:t xml:space="preserve">fungal </w:t>
      </w:r>
      <w:r w:rsidR="005B4F67">
        <w:rPr>
          <w:rFonts w:ascii="Times New Roman" w:hAnsi="Times New Roman" w:cs="Times New Roman"/>
          <w:sz w:val="24"/>
          <w:szCs w:val="24"/>
        </w:rPr>
        <w:t>genera previously reported to exhibit oligotrophy</w:t>
      </w:r>
      <w:r w:rsidR="00A82469">
        <w:rPr>
          <w:rFonts w:ascii="Times New Roman" w:hAnsi="Times New Roman" w:cs="Times New Roman"/>
          <w:sz w:val="24"/>
          <w:szCs w:val="24"/>
          <w:vertAlign w:val="superscript"/>
        </w:rPr>
        <w:t>32</w:t>
      </w:r>
      <w:r w:rsidR="0056175B">
        <w:rPr>
          <w:rFonts w:ascii="Times New Roman" w:hAnsi="Times New Roman" w:cs="Times New Roman"/>
          <w:sz w:val="24"/>
          <w:szCs w:val="24"/>
        </w:rPr>
        <w:t xml:space="preserve">. </w:t>
      </w:r>
      <w:r w:rsidR="0056175B" w:rsidRPr="00801256">
        <w:rPr>
          <w:rFonts w:ascii="Times New Roman" w:hAnsi="Times New Roman" w:cs="Times New Roman"/>
          <w:sz w:val="24"/>
          <w:szCs w:val="24"/>
        </w:rPr>
        <w:t xml:space="preserve"> </w:t>
      </w:r>
      <w:r w:rsidR="00AC13F5" w:rsidRPr="00801256">
        <w:rPr>
          <w:rFonts w:ascii="Times New Roman" w:hAnsi="Times New Roman" w:cs="Times New Roman"/>
          <w:sz w:val="24"/>
          <w:szCs w:val="24"/>
        </w:rPr>
        <w:t>O</w:t>
      </w:r>
      <w:r w:rsidR="00386BE6" w:rsidRPr="00801256">
        <w:rPr>
          <w:rFonts w:ascii="Times New Roman" w:hAnsi="Times New Roman" w:cs="Times New Roman"/>
          <w:sz w:val="24"/>
          <w:szCs w:val="24"/>
        </w:rPr>
        <w:t>ligotrophs</w:t>
      </w:r>
      <w:r w:rsidR="00AC13F5" w:rsidRPr="00801256">
        <w:rPr>
          <w:rFonts w:ascii="Times New Roman" w:hAnsi="Times New Roman" w:cs="Times New Roman"/>
          <w:sz w:val="24"/>
          <w:szCs w:val="24"/>
        </w:rPr>
        <w:t>, which are commonly saprophytes, require a broad range of metabolic capabilities for substrate utilization in a range of environments</w:t>
      </w:r>
      <w:r w:rsidR="00A82469">
        <w:rPr>
          <w:rFonts w:ascii="Times New Roman" w:hAnsi="Times New Roman" w:cs="Times New Roman"/>
          <w:sz w:val="24"/>
          <w:szCs w:val="24"/>
          <w:vertAlign w:val="superscript"/>
        </w:rPr>
        <w:t>30</w:t>
      </w:r>
      <w:r w:rsidR="00232E52">
        <w:rPr>
          <w:rFonts w:ascii="Times New Roman" w:hAnsi="Times New Roman" w:cs="Times New Roman"/>
          <w:sz w:val="24"/>
          <w:szCs w:val="24"/>
        </w:rPr>
        <w:t>.</w:t>
      </w:r>
      <w:r w:rsidR="00386BE6" w:rsidRPr="00801256">
        <w:rPr>
          <w:rFonts w:ascii="Times New Roman" w:hAnsi="Times New Roman" w:cs="Times New Roman"/>
          <w:sz w:val="24"/>
          <w:szCs w:val="24"/>
        </w:rPr>
        <w:t xml:space="preserve">  Thus, it is not surprising that the same </w:t>
      </w:r>
      <w:r w:rsidR="00FA2FCE">
        <w:rPr>
          <w:rFonts w:ascii="Times New Roman" w:hAnsi="Times New Roman" w:cs="Times New Roman"/>
          <w:sz w:val="24"/>
          <w:szCs w:val="24"/>
        </w:rPr>
        <w:t xml:space="preserve">fungi </w:t>
      </w:r>
      <w:r w:rsidR="00386BE6" w:rsidRPr="00801256">
        <w:rPr>
          <w:rFonts w:ascii="Times New Roman" w:hAnsi="Times New Roman" w:cs="Times New Roman"/>
          <w:sz w:val="24"/>
          <w:szCs w:val="24"/>
        </w:rPr>
        <w:t xml:space="preserve">we isolated from BDMs (presumably requiring unusual enzymatic capabilities) </w:t>
      </w:r>
      <w:r w:rsidR="00AC13F5" w:rsidRPr="00801256">
        <w:rPr>
          <w:rFonts w:ascii="Times New Roman" w:hAnsi="Times New Roman" w:cs="Times New Roman"/>
          <w:sz w:val="24"/>
          <w:szCs w:val="24"/>
        </w:rPr>
        <w:t>demonstrate</w:t>
      </w:r>
      <w:r w:rsidR="00805967">
        <w:rPr>
          <w:rFonts w:ascii="Times New Roman" w:hAnsi="Times New Roman" w:cs="Times New Roman"/>
          <w:sz w:val="24"/>
          <w:szCs w:val="24"/>
        </w:rPr>
        <w:t>d</w:t>
      </w:r>
      <w:r w:rsidR="00AC13F5" w:rsidRPr="00801256">
        <w:rPr>
          <w:rFonts w:ascii="Times New Roman" w:hAnsi="Times New Roman" w:cs="Times New Roman"/>
          <w:sz w:val="24"/>
          <w:szCs w:val="24"/>
        </w:rPr>
        <w:t xml:space="preserve"> oligotrophic capa</w:t>
      </w:r>
      <w:r w:rsidR="003D621F">
        <w:rPr>
          <w:rFonts w:ascii="Times New Roman" w:hAnsi="Times New Roman" w:cs="Times New Roman"/>
          <w:sz w:val="24"/>
          <w:szCs w:val="24"/>
        </w:rPr>
        <w:t>cit</w:t>
      </w:r>
      <w:r w:rsidR="00AC13F5" w:rsidRPr="00801256">
        <w:rPr>
          <w:rFonts w:ascii="Times New Roman" w:hAnsi="Times New Roman" w:cs="Times New Roman"/>
          <w:sz w:val="24"/>
          <w:szCs w:val="24"/>
        </w:rPr>
        <w:t>ies</w:t>
      </w:r>
      <w:r w:rsidR="00801256" w:rsidRPr="00801256">
        <w:rPr>
          <w:rFonts w:ascii="Times New Roman" w:hAnsi="Times New Roman" w:cs="Times New Roman"/>
          <w:sz w:val="24"/>
          <w:szCs w:val="24"/>
        </w:rPr>
        <w:t xml:space="preserve">, and </w:t>
      </w:r>
      <w:r w:rsidR="00805967">
        <w:rPr>
          <w:rFonts w:ascii="Times New Roman" w:hAnsi="Times New Roman" w:cs="Times New Roman"/>
          <w:sz w:val="24"/>
          <w:szCs w:val="24"/>
        </w:rPr>
        <w:t>we</w:t>
      </w:r>
      <w:r w:rsidR="00801256" w:rsidRPr="00801256">
        <w:rPr>
          <w:rFonts w:ascii="Times New Roman" w:hAnsi="Times New Roman" w:cs="Times New Roman"/>
          <w:sz w:val="24"/>
          <w:szCs w:val="24"/>
        </w:rPr>
        <w:t xml:space="preserve">re able to grow on trace contaminants such as </w:t>
      </w:r>
      <w:r w:rsidR="007F6295">
        <w:rPr>
          <w:rFonts w:ascii="Times New Roman" w:hAnsi="Times New Roman" w:cs="Times New Roman"/>
          <w:sz w:val="24"/>
          <w:szCs w:val="24"/>
        </w:rPr>
        <w:t>skin oils from fingerprints</w:t>
      </w:r>
      <w:r w:rsidR="00801256" w:rsidRPr="00801256">
        <w:rPr>
          <w:rFonts w:ascii="Times New Roman" w:hAnsi="Times New Roman" w:cs="Times New Roman"/>
          <w:sz w:val="24"/>
          <w:szCs w:val="24"/>
        </w:rPr>
        <w:t>, dust, or trace volatiles in the air</w:t>
      </w:r>
      <w:r w:rsidR="00386BE6" w:rsidRPr="00801256">
        <w:rPr>
          <w:rFonts w:ascii="Times New Roman" w:hAnsi="Times New Roman" w:cs="Times New Roman"/>
          <w:sz w:val="24"/>
          <w:szCs w:val="24"/>
        </w:rPr>
        <w:t>.</w:t>
      </w:r>
      <w:r w:rsidR="00AC13F5" w:rsidRPr="00801256">
        <w:rPr>
          <w:rFonts w:ascii="Times New Roman" w:hAnsi="Times New Roman" w:cs="Times New Roman"/>
          <w:sz w:val="24"/>
          <w:szCs w:val="24"/>
        </w:rPr>
        <w:t xml:space="preserve">  </w:t>
      </w:r>
      <w:r w:rsidR="00454EA1">
        <w:rPr>
          <w:rFonts w:ascii="Times New Roman" w:hAnsi="Times New Roman" w:cs="Times New Roman"/>
          <w:sz w:val="24"/>
          <w:szCs w:val="24"/>
        </w:rPr>
        <w:t xml:space="preserve">Due to the isolation of oligotrophs, we concluded that growth on a BDM surface </w:t>
      </w:r>
      <w:r w:rsidR="00805967">
        <w:rPr>
          <w:rFonts w:ascii="Times New Roman" w:hAnsi="Times New Roman" w:cs="Times New Roman"/>
          <w:sz w:val="24"/>
          <w:szCs w:val="24"/>
        </w:rPr>
        <w:t xml:space="preserve">alone </w:t>
      </w:r>
      <w:r w:rsidR="00454EA1">
        <w:rPr>
          <w:rFonts w:ascii="Times New Roman" w:hAnsi="Times New Roman" w:cs="Times New Roman"/>
          <w:sz w:val="24"/>
          <w:szCs w:val="24"/>
        </w:rPr>
        <w:t xml:space="preserve">could not be used to infer BDM breakdown.  </w:t>
      </w:r>
      <w:r w:rsidR="00AC13F5" w:rsidRPr="00801256">
        <w:rPr>
          <w:rFonts w:ascii="Times New Roman" w:hAnsi="Times New Roman" w:cs="Times New Roman"/>
          <w:sz w:val="24"/>
          <w:szCs w:val="24"/>
        </w:rPr>
        <w:t xml:space="preserve">The methods described herein reflect our efforts to </w:t>
      </w:r>
      <w:r w:rsidR="00454EA1">
        <w:rPr>
          <w:rFonts w:ascii="Times New Roman" w:hAnsi="Times New Roman" w:cs="Times New Roman"/>
          <w:sz w:val="24"/>
          <w:szCs w:val="24"/>
        </w:rPr>
        <w:t xml:space="preserve">screen </w:t>
      </w:r>
      <w:r w:rsidR="0056175B">
        <w:rPr>
          <w:rFonts w:ascii="Times New Roman" w:hAnsi="Times New Roman" w:cs="Times New Roman"/>
          <w:sz w:val="24"/>
          <w:szCs w:val="24"/>
        </w:rPr>
        <w:t>native</w:t>
      </w:r>
      <w:r w:rsidR="00AC13F5" w:rsidRPr="00801256">
        <w:rPr>
          <w:rFonts w:ascii="Times New Roman" w:hAnsi="Times New Roman" w:cs="Times New Roman"/>
          <w:sz w:val="24"/>
          <w:szCs w:val="24"/>
        </w:rPr>
        <w:t xml:space="preserve"> BDM colonizers</w:t>
      </w:r>
      <w:r w:rsidR="0056175B">
        <w:rPr>
          <w:rFonts w:ascii="Times New Roman" w:hAnsi="Times New Roman" w:cs="Times New Roman"/>
          <w:sz w:val="24"/>
          <w:szCs w:val="24"/>
        </w:rPr>
        <w:t xml:space="preserve"> from agricultural soils</w:t>
      </w:r>
      <w:r w:rsidR="00AC13F5" w:rsidRPr="00801256">
        <w:rPr>
          <w:rFonts w:ascii="Times New Roman" w:hAnsi="Times New Roman" w:cs="Times New Roman"/>
          <w:sz w:val="24"/>
          <w:szCs w:val="24"/>
        </w:rPr>
        <w:t xml:space="preserve"> </w:t>
      </w:r>
      <w:r w:rsidR="00454EA1">
        <w:rPr>
          <w:rFonts w:ascii="Times New Roman" w:hAnsi="Times New Roman" w:cs="Times New Roman"/>
          <w:sz w:val="24"/>
          <w:szCs w:val="24"/>
        </w:rPr>
        <w:t xml:space="preserve">for </w:t>
      </w:r>
      <w:r w:rsidR="00454EA1" w:rsidRPr="00454EA1">
        <w:rPr>
          <w:rFonts w:ascii="Times New Roman" w:hAnsi="Times New Roman" w:cs="Times New Roman"/>
          <w:i/>
          <w:sz w:val="24"/>
          <w:szCs w:val="24"/>
        </w:rPr>
        <w:t>bona fide</w:t>
      </w:r>
      <w:r w:rsidR="00454EA1">
        <w:rPr>
          <w:rFonts w:ascii="Times New Roman" w:hAnsi="Times New Roman" w:cs="Times New Roman"/>
          <w:sz w:val="24"/>
          <w:szCs w:val="24"/>
        </w:rPr>
        <w:t xml:space="preserve"> BDM breakdown.</w:t>
      </w:r>
    </w:p>
    <w:p w:rsidR="00801256" w:rsidRDefault="00801256" w:rsidP="00F33BE8">
      <w:pPr>
        <w:contextualSpacing/>
        <w:rPr>
          <w:rFonts w:ascii="Calibri" w:eastAsia="Times New Roman" w:hAnsi="Calibri" w:cs="Times New Roman"/>
        </w:rPr>
      </w:pPr>
    </w:p>
    <w:p w:rsidR="00A81856" w:rsidRPr="00A81856" w:rsidRDefault="00877F41" w:rsidP="00F33BE8">
      <w:pPr>
        <w:contextualSpacing/>
        <w:rPr>
          <w:rFonts w:ascii="Times New Roman" w:hAnsi="Times New Roman" w:cs="Times New Roman"/>
          <w:b/>
          <w:sz w:val="24"/>
          <w:szCs w:val="24"/>
        </w:rPr>
      </w:pPr>
      <w:r w:rsidRPr="00310A51">
        <w:rPr>
          <w:rFonts w:ascii="Times New Roman Bold" w:hAnsi="Times New Roman Bold" w:cs="Times New Roman"/>
          <w:b/>
          <w:caps/>
          <w:sz w:val="24"/>
          <w:szCs w:val="24"/>
        </w:rPr>
        <w:t>Procedure</w:t>
      </w:r>
      <w:r>
        <w:rPr>
          <w:rFonts w:ascii="Times New Roman" w:hAnsi="Times New Roman" w:cs="Times New Roman"/>
          <w:b/>
          <w:sz w:val="24"/>
          <w:szCs w:val="24"/>
        </w:rPr>
        <w:t>:</w:t>
      </w:r>
    </w:p>
    <w:p w:rsidR="00232E52" w:rsidRDefault="00232E52" w:rsidP="00F33BE8">
      <w:pPr>
        <w:contextualSpacing/>
        <w:rPr>
          <w:rFonts w:ascii="Times New Roman" w:hAnsi="Times New Roman" w:cs="Times New Roman"/>
          <w:iCs/>
          <w:sz w:val="24"/>
          <w:szCs w:val="24"/>
        </w:rPr>
      </w:pPr>
    </w:p>
    <w:p w:rsidR="00B7696A" w:rsidRDefault="00B7696A" w:rsidP="00F33BE8">
      <w:pPr>
        <w:contextualSpacing/>
        <w:rPr>
          <w:rFonts w:ascii="Times New Roman" w:hAnsi="Times New Roman" w:cs="Times New Roman"/>
          <w:iCs/>
          <w:sz w:val="24"/>
          <w:szCs w:val="24"/>
        </w:rPr>
      </w:pPr>
      <w:r>
        <w:rPr>
          <w:rFonts w:ascii="Times New Roman" w:hAnsi="Times New Roman" w:cs="Times New Roman"/>
          <w:iCs/>
          <w:sz w:val="24"/>
          <w:szCs w:val="24"/>
        </w:rPr>
        <w:t xml:space="preserve">This procedure requires at least several months for incubation of BDM films in soil, and several more months for sequential bioassays both on agar plates and in agar-free, chemically defined </w:t>
      </w:r>
      <w:r>
        <w:rPr>
          <w:rFonts w:ascii="Times New Roman" w:hAnsi="Times New Roman" w:cs="Times New Roman"/>
          <w:iCs/>
          <w:sz w:val="24"/>
          <w:szCs w:val="24"/>
        </w:rPr>
        <w:lastRenderedPageBreak/>
        <w:t>broth to assess colonization and degradation.  Individual methods are listed in the order they will be performed.</w:t>
      </w:r>
    </w:p>
    <w:p w:rsidR="00B7696A" w:rsidRPr="00B7696A" w:rsidRDefault="00B7696A" w:rsidP="00F33BE8">
      <w:pPr>
        <w:contextualSpacing/>
        <w:rPr>
          <w:rFonts w:ascii="Times New Roman" w:hAnsi="Times New Roman" w:cs="Times New Roman"/>
          <w:iCs/>
          <w:sz w:val="24"/>
          <w:szCs w:val="24"/>
        </w:rPr>
      </w:pPr>
    </w:p>
    <w:p w:rsidR="000E6184" w:rsidRDefault="000E6184" w:rsidP="00F33BE8">
      <w:pPr>
        <w:contextualSpacing/>
        <w:rPr>
          <w:rFonts w:ascii="Times New Roman" w:hAnsi="Times New Roman" w:cs="Times New Roman"/>
          <w:b/>
          <w:iCs/>
          <w:sz w:val="24"/>
          <w:szCs w:val="24"/>
        </w:rPr>
      </w:pPr>
      <w:r>
        <w:rPr>
          <w:rFonts w:ascii="Times New Roman" w:hAnsi="Times New Roman" w:cs="Times New Roman"/>
          <w:b/>
          <w:iCs/>
          <w:sz w:val="24"/>
          <w:szCs w:val="24"/>
        </w:rPr>
        <w:t xml:space="preserve">1.  Incubation of </w:t>
      </w:r>
      <w:r w:rsidR="00BF70F7">
        <w:rPr>
          <w:rFonts w:ascii="Times New Roman" w:hAnsi="Times New Roman" w:cs="Times New Roman"/>
          <w:b/>
          <w:iCs/>
          <w:sz w:val="24"/>
          <w:szCs w:val="24"/>
        </w:rPr>
        <w:t>BDM film</w:t>
      </w:r>
      <w:r>
        <w:rPr>
          <w:rFonts w:ascii="Times New Roman" w:hAnsi="Times New Roman" w:cs="Times New Roman"/>
          <w:b/>
          <w:iCs/>
          <w:sz w:val="24"/>
          <w:szCs w:val="24"/>
        </w:rPr>
        <w:t>s in soil</w:t>
      </w:r>
    </w:p>
    <w:p w:rsidR="00454EA1" w:rsidRDefault="00454EA1" w:rsidP="00F33BE8">
      <w:pPr>
        <w:contextualSpacing/>
        <w:rPr>
          <w:rFonts w:ascii="Times New Roman" w:hAnsi="Times New Roman" w:cs="Times New Roman"/>
          <w:b/>
          <w:iCs/>
          <w:sz w:val="24"/>
          <w:szCs w:val="24"/>
        </w:rPr>
      </w:pPr>
    </w:p>
    <w:p w:rsidR="002056D7" w:rsidRPr="003F24C7" w:rsidRDefault="00454EA1" w:rsidP="003F24C7">
      <w:pPr>
        <w:spacing w:after="0"/>
        <w:rPr>
          <w:rFonts w:ascii="Times New Roman" w:hAnsi="Times New Roman"/>
          <w:sz w:val="24"/>
          <w:szCs w:val="24"/>
        </w:rPr>
      </w:pPr>
      <w:r>
        <w:rPr>
          <w:rFonts w:ascii="Times New Roman" w:hAnsi="Times New Roman" w:cs="Times New Roman"/>
          <w:iCs/>
          <w:sz w:val="24"/>
          <w:szCs w:val="24"/>
        </w:rPr>
        <w:t xml:space="preserve">Incorporate </w:t>
      </w:r>
      <w:r w:rsidR="00BF70F7">
        <w:rPr>
          <w:rFonts w:ascii="Times New Roman" w:hAnsi="Times New Roman" w:cs="Times New Roman"/>
          <w:iCs/>
          <w:sz w:val="24"/>
          <w:szCs w:val="24"/>
        </w:rPr>
        <w:t xml:space="preserve">BDM films </w:t>
      </w:r>
      <w:r w:rsidR="000E6184">
        <w:rPr>
          <w:rFonts w:ascii="Times New Roman" w:hAnsi="Times New Roman" w:cs="Times New Roman"/>
          <w:iCs/>
          <w:sz w:val="24"/>
          <w:szCs w:val="24"/>
        </w:rPr>
        <w:t>into soil under conditions mimicking those under which they will be expected to degrade.</w:t>
      </w:r>
      <w:r w:rsidR="007F36D9">
        <w:rPr>
          <w:rFonts w:ascii="Times New Roman" w:hAnsi="Times New Roman" w:cs="Times New Roman"/>
          <w:iCs/>
          <w:sz w:val="24"/>
          <w:szCs w:val="24"/>
        </w:rPr>
        <w:t xml:space="preserve"> </w:t>
      </w:r>
      <w:r w:rsidR="00BF70F7">
        <w:rPr>
          <w:rFonts w:ascii="Times New Roman" w:hAnsi="Times New Roman" w:cs="Times New Roman"/>
          <w:iCs/>
          <w:sz w:val="24"/>
          <w:szCs w:val="24"/>
        </w:rPr>
        <w:t xml:space="preserve"> </w:t>
      </w:r>
      <w:r w:rsidR="00FC434E">
        <w:rPr>
          <w:rFonts w:ascii="Times New Roman" w:hAnsi="Times New Roman"/>
          <w:iCs/>
          <w:sz w:val="24"/>
          <w:szCs w:val="24"/>
        </w:rPr>
        <w:t>A</w:t>
      </w:r>
      <w:r w:rsidR="00BB3207">
        <w:rPr>
          <w:rFonts w:ascii="Times New Roman" w:hAnsi="Times New Roman"/>
          <w:iCs/>
          <w:sz w:val="24"/>
          <w:szCs w:val="24"/>
        </w:rPr>
        <w:t>c</w:t>
      </w:r>
      <w:r w:rsidR="00FC434E">
        <w:rPr>
          <w:rFonts w:ascii="Times New Roman" w:hAnsi="Times New Roman"/>
          <w:iCs/>
          <w:sz w:val="24"/>
          <w:szCs w:val="24"/>
        </w:rPr>
        <w:t>quire 400 g (dry weight equivalent) of resident soil and sandwich a 10 cm x 10 cm BDM with the soil inside a</w:t>
      </w:r>
      <w:r w:rsidR="00BB3207">
        <w:rPr>
          <w:rFonts w:ascii="Times New Roman" w:hAnsi="Times New Roman"/>
          <w:iCs/>
          <w:sz w:val="24"/>
          <w:szCs w:val="24"/>
        </w:rPr>
        <w:t xml:space="preserve"> 13 x 13 cm </w:t>
      </w:r>
      <w:r w:rsidR="00FC434E">
        <w:rPr>
          <w:rFonts w:ascii="Times New Roman" w:hAnsi="Times New Roman"/>
          <w:iCs/>
          <w:sz w:val="24"/>
          <w:szCs w:val="24"/>
        </w:rPr>
        <w:t xml:space="preserve">nylon mesh (250 micron) </w:t>
      </w:r>
      <w:r w:rsidR="003F24C7">
        <w:rPr>
          <w:rFonts w:ascii="Times New Roman" w:hAnsi="Times New Roman"/>
          <w:iCs/>
          <w:sz w:val="24"/>
          <w:szCs w:val="24"/>
        </w:rPr>
        <w:t>bag</w:t>
      </w:r>
      <w:r w:rsidR="00BB3207">
        <w:rPr>
          <w:rFonts w:ascii="Times New Roman" w:hAnsi="Times New Roman"/>
          <w:iCs/>
          <w:sz w:val="24"/>
          <w:szCs w:val="24"/>
        </w:rPr>
        <w:t>.  Close with nylon thread</w:t>
      </w:r>
      <w:r w:rsidR="003F24C7">
        <w:rPr>
          <w:rFonts w:ascii="Times New Roman" w:hAnsi="Times New Roman"/>
          <w:iCs/>
          <w:sz w:val="24"/>
          <w:szCs w:val="24"/>
        </w:rPr>
        <w:t xml:space="preserve">. </w:t>
      </w:r>
      <w:r w:rsidR="00BB3207">
        <w:rPr>
          <w:rFonts w:ascii="Times New Roman" w:hAnsi="Times New Roman"/>
          <w:iCs/>
          <w:sz w:val="24"/>
          <w:szCs w:val="24"/>
        </w:rPr>
        <w:t xml:space="preserve"> </w:t>
      </w:r>
      <w:r w:rsidR="000E6184">
        <w:rPr>
          <w:rFonts w:ascii="Times New Roman" w:hAnsi="Times New Roman" w:cs="Times New Roman"/>
          <w:iCs/>
          <w:sz w:val="24"/>
          <w:szCs w:val="24"/>
        </w:rPr>
        <w:t xml:space="preserve">Incubation times </w:t>
      </w:r>
      <w:del w:id="49" w:author="Marion Brodhagen" w:date="2012-10-05T14:50:00Z">
        <w:r w:rsidR="000E6184" w:rsidDel="00AD1E4F">
          <w:rPr>
            <w:rFonts w:ascii="Times New Roman" w:hAnsi="Times New Roman" w:cs="Times New Roman"/>
            <w:iCs/>
            <w:sz w:val="24"/>
            <w:szCs w:val="24"/>
          </w:rPr>
          <w:delText>may vary</w:delText>
        </w:r>
      </w:del>
      <w:ins w:id="50" w:author="Marion Brodhagen" w:date="2012-10-05T15:18:00Z">
        <w:r w:rsidR="00B21B9B">
          <w:rPr>
            <w:rFonts w:ascii="Times New Roman" w:hAnsi="Times New Roman" w:cs="Times New Roman"/>
            <w:iCs/>
            <w:sz w:val="24"/>
            <w:szCs w:val="24"/>
          </w:rPr>
          <w:t>are at the experimenter</w:t>
        </w:r>
      </w:ins>
      <w:ins w:id="51" w:author="Marion Brodhagen" w:date="2012-10-05T15:19:00Z">
        <w:r w:rsidR="00B21B9B">
          <w:rPr>
            <w:rFonts w:ascii="Times New Roman" w:hAnsi="Times New Roman" w:cs="Times New Roman"/>
            <w:iCs/>
            <w:sz w:val="24"/>
            <w:szCs w:val="24"/>
          </w:rPr>
          <w:t>’s discretion</w:t>
        </w:r>
      </w:ins>
      <w:r w:rsidR="000E6184">
        <w:rPr>
          <w:rFonts w:ascii="Times New Roman" w:hAnsi="Times New Roman" w:cs="Times New Roman"/>
          <w:iCs/>
          <w:sz w:val="24"/>
          <w:szCs w:val="24"/>
        </w:rPr>
        <w:t xml:space="preserve">.  </w:t>
      </w:r>
      <w:r>
        <w:rPr>
          <w:rFonts w:ascii="Times New Roman" w:hAnsi="Times New Roman" w:cs="Times New Roman"/>
          <w:iCs/>
          <w:sz w:val="24"/>
          <w:szCs w:val="24"/>
        </w:rPr>
        <w:t xml:space="preserve">Monitor </w:t>
      </w:r>
      <w:r w:rsidR="002056D7">
        <w:rPr>
          <w:rFonts w:ascii="Times New Roman" w:hAnsi="Times New Roman" w:cs="Times New Roman"/>
          <w:iCs/>
          <w:sz w:val="24"/>
          <w:szCs w:val="24"/>
        </w:rPr>
        <w:t xml:space="preserve">parameters relevant to microbial activity </w:t>
      </w:r>
      <w:r>
        <w:rPr>
          <w:rFonts w:ascii="Times New Roman" w:hAnsi="Times New Roman" w:cs="Times New Roman"/>
          <w:iCs/>
          <w:sz w:val="24"/>
          <w:szCs w:val="24"/>
        </w:rPr>
        <w:t xml:space="preserve">(e.g. soil temperature and moisture) </w:t>
      </w:r>
      <w:r w:rsidR="002056D7">
        <w:rPr>
          <w:rFonts w:ascii="Times New Roman" w:hAnsi="Times New Roman" w:cs="Times New Roman"/>
          <w:iCs/>
          <w:sz w:val="24"/>
          <w:szCs w:val="24"/>
        </w:rPr>
        <w:t xml:space="preserve">at regular intervals throughout the incubation period.  </w:t>
      </w:r>
    </w:p>
    <w:p w:rsidR="00232E52" w:rsidRDefault="00232E52" w:rsidP="00F33BE8">
      <w:pPr>
        <w:contextualSpacing/>
        <w:rPr>
          <w:rFonts w:ascii="Times New Roman" w:hAnsi="Times New Roman" w:cs="Times New Roman"/>
          <w:iCs/>
          <w:sz w:val="24"/>
          <w:szCs w:val="24"/>
        </w:rPr>
      </w:pPr>
    </w:p>
    <w:p w:rsidR="00AC13F5" w:rsidRDefault="00426EC6" w:rsidP="00F33BE8">
      <w:pPr>
        <w:contextualSpacing/>
      </w:pPr>
      <w:r w:rsidRPr="00426EC6">
        <w:rPr>
          <w:rFonts w:ascii="Times New Roman" w:hAnsi="Times New Roman" w:cs="Times New Roman"/>
          <w:b/>
          <w:iCs/>
          <w:sz w:val="24"/>
          <w:szCs w:val="24"/>
        </w:rPr>
        <w:t>2.  Preparation of media and reagents</w:t>
      </w:r>
      <w:r w:rsidR="00AC13F5" w:rsidRPr="00AC13F5">
        <w:t xml:space="preserve"> </w:t>
      </w:r>
    </w:p>
    <w:p w:rsidR="00454EA1" w:rsidRDefault="00454EA1" w:rsidP="00F33BE8">
      <w:pPr>
        <w:contextualSpacing/>
      </w:pPr>
    </w:p>
    <w:p w:rsidR="00BB3207" w:rsidRDefault="00232E52" w:rsidP="00F33BE8">
      <w:pPr>
        <w:contextualSpacing/>
        <w:rPr>
          <w:rFonts w:ascii="Times New Roman" w:hAnsi="Times New Roman" w:cs="Times New Roman"/>
          <w:sz w:val="24"/>
          <w:szCs w:val="24"/>
        </w:rPr>
      </w:pPr>
      <w:r w:rsidRPr="00FC2F49">
        <w:rPr>
          <w:rFonts w:ascii="Times New Roman" w:hAnsi="Times New Roman" w:cs="Times New Roman"/>
          <w:sz w:val="24"/>
          <w:szCs w:val="24"/>
        </w:rPr>
        <w:t xml:space="preserve">To avoid introducing nutrient sources inadvertently into media and culture tubes, use </w:t>
      </w:r>
      <w:r w:rsidR="008A72EE" w:rsidRPr="00FC2F49">
        <w:rPr>
          <w:rFonts w:ascii="Times New Roman" w:hAnsi="Times New Roman" w:cs="Times New Roman"/>
          <w:sz w:val="24"/>
          <w:szCs w:val="24"/>
        </w:rPr>
        <w:t>reagent-grade chemicals</w:t>
      </w:r>
      <w:r w:rsidR="00AC13F5" w:rsidRPr="00FC2F49">
        <w:rPr>
          <w:rFonts w:ascii="Times New Roman" w:hAnsi="Times New Roman" w:cs="Times New Roman"/>
          <w:sz w:val="24"/>
          <w:szCs w:val="24"/>
        </w:rPr>
        <w:t>, new</w:t>
      </w:r>
      <w:r w:rsidR="00BF70F7">
        <w:rPr>
          <w:rFonts w:ascii="Times New Roman" w:hAnsi="Times New Roman" w:cs="Times New Roman"/>
          <w:sz w:val="24"/>
          <w:szCs w:val="24"/>
        </w:rPr>
        <w:t>ly purchas</w:t>
      </w:r>
      <w:r w:rsidR="00AC13F5" w:rsidRPr="00FC2F49">
        <w:rPr>
          <w:rFonts w:ascii="Times New Roman" w:hAnsi="Times New Roman" w:cs="Times New Roman"/>
          <w:sz w:val="24"/>
          <w:szCs w:val="24"/>
        </w:rPr>
        <w:t xml:space="preserve">ed culture tubes, </w:t>
      </w:r>
      <w:r w:rsidR="00B22C35" w:rsidRPr="00FC2F49">
        <w:rPr>
          <w:rFonts w:ascii="Times New Roman" w:hAnsi="Times New Roman" w:cs="Times New Roman"/>
          <w:sz w:val="24"/>
          <w:szCs w:val="24"/>
        </w:rPr>
        <w:t xml:space="preserve">Type I ultrapure (e.g. NanoPure) water, </w:t>
      </w:r>
      <w:r w:rsidR="00AC13F5" w:rsidRPr="00FC2F49">
        <w:rPr>
          <w:rFonts w:ascii="Times New Roman" w:hAnsi="Times New Roman" w:cs="Times New Roman"/>
          <w:sz w:val="24"/>
          <w:szCs w:val="24"/>
        </w:rPr>
        <w:t xml:space="preserve">and stringently-washed glassware for mixing media.  </w:t>
      </w:r>
      <w:r w:rsidR="00FC2F49" w:rsidRPr="00FC2F49">
        <w:rPr>
          <w:rFonts w:ascii="Times New Roman" w:hAnsi="Times New Roman" w:cs="Times New Roman"/>
          <w:sz w:val="24"/>
          <w:szCs w:val="24"/>
        </w:rPr>
        <w:t>Avoid cross-contamination of reagents – it is best to use a dedicated set of reagents and glassware for this purpose.</w:t>
      </w:r>
      <w:ins w:id="52" w:author="Marion Brodhagen" w:date="2012-10-05T15:27:00Z">
        <w:r w:rsidR="00B21B9B">
          <w:rPr>
            <w:rFonts w:ascii="Times New Roman" w:hAnsi="Times New Roman" w:cs="Times New Roman"/>
            <w:sz w:val="24"/>
            <w:szCs w:val="24"/>
          </w:rPr>
          <w:t xml:space="preserve">  Note that </w:t>
        </w:r>
      </w:ins>
      <w:ins w:id="53" w:author="Marion Brodhagen" w:date="2012-10-05T15:28:00Z">
        <w:r w:rsidR="00B21B9B">
          <w:rPr>
            <w:rFonts w:ascii="Times New Roman" w:hAnsi="Times New Roman" w:cs="Times New Roman"/>
            <w:sz w:val="24"/>
            <w:szCs w:val="24"/>
          </w:rPr>
          <w:t xml:space="preserve">it is possible that </w:t>
        </w:r>
      </w:ins>
      <w:ins w:id="54" w:author="Marion Brodhagen" w:date="2012-10-05T15:27:00Z">
        <w:r w:rsidR="00B21B9B">
          <w:rPr>
            <w:rFonts w:ascii="Times New Roman" w:hAnsi="Times New Roman" w:cs="Times New Roman"/>
            <w:sz w:val="24"/>
            <w:szCs w:val="24"/>
          </w:rPr>
          <w:t xml:space="preserve">fungi may be isolated </w:t>
        </w:r>
      </w:ins>
      <w:ins w:id="55" w:author="Marion Brodhagen" w:date="2012-10-05T15:28:00Z">
        <w:r w:rsidR="00B21B9B">
          <w:rPr>
            <w:rFonts w:ascii="Times New Roman" w:hAnsi="Times New Roman" w:cs="Times New Roman"/>
            <w:sz w:val="24"/>
            <w:szCs w:val="24"/>
          </w:rPr>
          <w:t xml:space="preserve">whose growth is inhibited by an ingredient in </w:t>
        </w:r>
      </w:ins>
      <w:ins w:id="56" w:author="Marion Brodhagen" w:date="2012-10-05T15:27:00Z">
        <w:r w:rsidR="00B21B9B">
          <w:rPr>
            <w:rFonts w:ascii="Times New Roman" w:hAnsi="Times New Roman" w:cs="Times New Roman"/>
            <w:sz w:val="24"/>
            <w:szCs w:val="24"/>
          </w:rPr>
          <w:t>the reagents listed below.</w:t>
        </w:r>
      </w:ins>
      <w:ins w:id="57" w:author="Marion Brodhagen" w:date="2012-10-05T15:28:00Z">
        <w:r w:rsidR="00B21B9B">
          <w:rPr>
            <w:rFonts w:ascii="Times New Roman" w:hAnsi="Times New Roman" w:cs="Times New Roman"/>
            <w:sz w:val="24"/>
            <w:szCs w:val="24"/>
          </w:rPr>
          <w:t xml:space="preserve">  </w:t>
        </w:r>
      </w:ins>
      <w:ins w:id="58" w:author="Marion Brodhagen" w:date="2012-10-05T15:29:00Z">
        <w:r w:rsidR="00B21B9B">
          <w:rPr>
            <w:rFonts w:ascii="Times New Roman" w:hAnsi="Times New Roman" w:cs="Times New Roman"/>
            <w:sz w:val="24"/>
            <w:szCs w:val="24"/>
          </w:rPr>
          <w:t>If that occurs, some optimization may be required.</w:t>
        </w:r>
      </w:ins>
      <w:r w:rsidR="00FC2F49" w:rsidRPr="00FC2F49">
        <w:rPr>
          <w:rFonts w:ascii="Times New Roman" w:hAnsi="Times New Roman" w:cs="Times New Roman"/>
          <w:sz w:val="24"/>
          <w:szCs w:val="24"/>
        </w:rPr>
        <w:t xml:space="preserve">  </w:t>
      </w:r>
    </w:p>
    <w:p w:rsidR="00BB3207" w:rsidRDefault="00BB3207" w:rsidP="00F33BE8">
      <w:pPr>
        <w:contextualSpacing/>
        <w:rPr>
          <w:rFonts w:ascii="Times New Roman" w:hAnsi="Times New Roman" w:cs="Times New Roman"/>
          <w:sz w:val="24"/>
          <w:szCs w:val="24"/>
        </w:rPr>
      </w:pPr>
    </w:p>
    <w:p w:rsidR="00AC13F5" w:rsidRDefault="00BB3207" w:rsidP="00F33BE8">
      <w:pPr>
        <w:contextualSpacing/>
        <w:rPr>
          <w:rFonts w:ascii="Times New Roman" w:hAnsi="Times New Roman" w:cs="Times New Roman"/>
          <w:sz w:val="24"/>
          <w:szCs w:val="24"/>
        </w:rPr>
      </w:pPr>
      <w:r w:rsidRPr="00BB3207">
        <w:rPr>
          <w:rFonts w:ascii="Times New Roman" w:hAnsi="Times New Roman" w:cs="Times New Roman"/>
          <w:b/>
          <w:sz w:val="24"/>
          <w:szCs w:val="24"/>
        </w:rPr>
        <w:t>2.1.</w:t>
      </w:r>
      <w:r>
        <w:rPr>
          <w:rFonts w:ascii="Times New Roman" w:hAnsi="Times New Roman" w:cs="Times New Roman"/>
          <w:sz w:val="24"/>
          <w:szCs w:val="24"/>
        </w:rPr>
        <w:t xml:space="preserve">  </w:t>
      </w:r>
      <w:r w:rsidR="00BF70F7">
        <w:rPr>
          <w:rFonts w:ascii="Times New Roman" w:hAnsi="Times New Roman" w:cs="Times New Roman"/>
          <w:sz w:val="24"/>
          <w:szCs w:val="24"/>
        </w:rPr>
        <w:t>Prior to making media, wash all necessary g</w:t>
      </w:r>
      <w:r w:rsidR="00232E52" w:rsidRPr="00FC2F49">
        <w:rPr>
          <w:rFonts w:ascii="Times New Roman" w:hAnsi="Times New Roman" w:cs="Times New Roman"/>
          <w:sz w:val="24"/>
          <w:szCs w:val="24"/>
        </w:rPr>
        <w:t>lassware with a labo</w:t>
      </w:r>
      <w:r w:rsidR="00454EA1">
        <w:rPr>
          <w:rFonts w:ascii="Times New Roman" w:hAnsi="Times New Roman" w:cs="Times New Roman"/>
          <w:sz w:val="24"/>
          <w:szCs w:val="24"/>
        </w:rPr>
        <w:t>ratory detergent and then</w:t>
      </w:r>
      <w:r>
        <w:rPr>
          <w:rFonts w:ascii="Times New Roman" w:hAnsi="Times New Roman" w:cs="Times New Roman"/>
          <w:sz w:val="24"/>
          <w:szCs w:val="24"/>
        </w:rPr>
        <w:t xml:space="preserve"> acid-wash (</w:t>
      </w:r>
      <w:proofErr w:type="spellStart"/>
      <w:r>
        <w:rPr>
          <w:rFonts w:ascii="Times New Roman" w:hAnsi="Times New Roman" w:cs="Times New Roman"/>
          <w:sz w:val="24"/>
          <w:szCs w:val="24"/>
        </w:rPr>
        <w:t>e.g.</w:t>
      </w:r>
      <w:r w:rsidR="00FC2F49" w:rsidRPr="00FC2F49">
        <w:rPr>
          <w:rFonts w:ascii="Times New Roman" w:hAnsi="Times New Roman" w:cs="Times New Roman"/>
          <w:sz w:val="24"/>
          <w:szCs w:val="24"/>
        </w:rPr>
        <w:t>soak</w:t>
      </w:r>
      <w:proofErr w:type="spellEnd"/>
      <w:r w:rsidR="00FC2F49" w:rsidRPr="00FC2F49">
        <w:rPr>
          <w:rFonts w:ascii="Times New Roman" w:hAnsi="Times New Roman" w:cs="Times New Roman"/>
          <w:sz w:val="24"/>
          <w:szCs w:val="24"/>
        </w:rPr>
        <w:t xml:space="preserve"> overnight in 10% </w:t>
      </w:r>
      <w:proofErr w:type="spellStart"/>
      <w:r w:rsidR="00FC2F49" w:rsidRPr="00FC2F49">
        <w:rPr>
          <w:rFonts w:ascii="Times New Roman" w:hAnsi="Times New Roman" w:cs="Times New Roman"/>
          <w:sz w:val="24"/>
          <w:szCs w:val="24"/>
        </w:rPr>
        <w:t>HCl</w:t>
      </w:r>
      <w:proofErr w:type="spellEnd"/>
      <w:r>
        <w:rPr>
          <w:rFonts w:ascii="Times New Roman" w:hAnsi="Times New Roman" w:cs="Times New Roman"/>
          <w:sz w:val="24"/>
          <w:szCs w:val="24"/>
        </w:rPr>
        <w:t>)</w:t>
      </w:r>
      <w:r w:rsidR="00BF70F7">
        <w:rPr>
          <w:rFonts w:ascii="Times New Roman" w:hAnsi="Times New Roman" w:cs="Times New Roman"/>
          <w:sz w:val="24"/>
          <w:szCs w:val="24"/>
        </w:rPr>
        <w:t>.  R</w:t>
      </w:r>
      <w:r w:rsidR="00232E52" w:rsidRPr="00FC2F49">
        <w:rPr>
          <w:rFonts w:ascii="Times New Roman" w:hAnsi="Times New Roman" w:cs="Times New Roman"/>
          <w:sz w:val="24"/>
          <w:szCs w:val="24"/>
        </w:rPr>
        <w:t>ins</w:t>
      </w:r>
      <w:r w:rsidR="00BF70F7">
        <w:rPr>
          <w:rFonts w:ascii="Times New Roman" w:hAnsi="Times New Roman" w:cs="Times New Roman"/>
          <w:sz w:val="24"/>
          <w:szCs w:val="24"/>
        </w:rPr>
        <w:t>e</w:t>
      </w:r>
      <w:r w:rsidR="00232E52" w:rsidRPr="00FC2F49">
        <w:rPr>
          <w:rFonts w:ascii="Times New Roman" w:hAnsi="Times New Roman" w:cs="Times New Roman"/>
          <w:sz w:val="24"/>
          <w:szCs w:val="24"/>
        </w:rPr>
        <w:t xml:space="preserve"> a minimum of twelve times in distilled water and twice in ultrapure water.  </w:t>
      </w:r>
      <w:r w:rsidR="00D14413">
        <w:rPr>
          <w:rFonts w:ascii="Times New Roman" w:hAnsi="Times New Roman" w:cs="Times New Roman"/>
          <w:sz w:val="24"/>
          <w:szCs w:val="24"/>
        </w:rPr>
        <w:t xml:space="preserve">Cover </w:t>
      </w:r>
      <w:r w:rsidR="00643638">
        <w:rPr>
          <w:rFonts w:ascii="Times New Roman" w:hAnsi="Times New Roman" w:cs="Times New Roman"/>
          <w:sz w:val="24"/>
          <w:szCs w:val="24"/>
        </w:rPr>
        <w:t xml:space="preserve">all glassware </w:t>
      </w:r>
      <w:r w:rsidR="00D14413">
        <w:rPr>
          <w:rFonts w:ascii="Times New Roman" w:hAnsi="Times New Roman" w:cs="Times New Roman"/>
          <w:sz w:val="24"/>
          <w:szCs w:val="24"/>
        </w:rPr>
        <w:t xml:space="preserve">with </w:t>
      </w:r>
      <w:r w:rsidR="00794C68">
        <w:rPr>
          <w:rFonts w:ascii="Times New Roman" w:hAnsi="Times New Roman" w:cs="Times New Roman"/>
          <w:sz w:val="24"/>
          <w:szCs w:val="24"/>
        </w:rPr>
        <w:t xml:space="preserve">clean </w:t>
      </w:r>
      <w:r w:rsidR="00D14413">
        <w:rPr>
          <w:rFonts w:ascii="Times New Roman" w:hAnsi="Times New Roman" w:cs="Times New Roman"/>
          <w:sz w:val="24"/>
          <w:szCs w:val="24"/>
        </w:rPr>
        <w:t xml:space="preserve">aluminum foil to exclude dust.  </w:t>
      </w:r>
      <w:proofErr w:type="gramStart"/>
      <w:ins w:id="59" w:author="Marion Brodhagen" w:date="2012-10-05T15:20:00Z">
        <w:r w:rsidR="00B21B9B">
          <w:rPr>
            <w:rFonts w:ascii="Times New Roman" w:hAnsi="Times New Roman" w:cs="Times New Roman"/>
            <w:sz w:val="24"/>
            <w:szCs w:val="24"/>
          </w:rPr>
          <w:t>Wear gloves and a</w:t>
        </w:r>
      </w:ins>
      <w:del w:id="60" w:author="Marion Brodhagen" w:date="2012-10-05T15:20:00Z">
        <w:r w:rsidR="00D14413" w:rsidDel="00B21B9B">
          <w:rPr>
            <w:rFonts w:ascii="Times New Roman" w:hAnsi="Times New Roman" w:cs="Times New Roman"/>
            <w:sz w:val="24"/>
            <w:szCs w:val="24"/>
          </w:rPr>
          <w:delText>A</w:delText>
        </w:r>
      </w:del>
      <w:r w:rsidR="00D14413">
        <w:rPr>
          <w:rFonts w:ascii="Times New Roman" w:hAnsi="Times New Roman" w:cs="Times New Roman"/>
          <w:sz w:val="24"/>
          <w:szCs w:val="24"/>
        </w:rPr>
        <w:t>void touching the inside and edges of vessels to exclude</w:t>
      </w:r>
      <w:r w:rsidR="00232E52" w:rsidRPr="00FC2F49">
        <w:rPr>
          <w:rFonts w:ascii="Times New Roman" w:hAnsi="Times New Roman" w:cs="Times New Roman"/>
          <w:sz w:val="24"/>
          <w:szCs w:val="24"/>
        </w:rPr>
        <w:t xml:space="preserve"> </w:t>
      </w:r>
      <w:r w:rsidR="007F6295">
        <w:rPr>
          <w:rFonts w:ascii="Times New Roman" w:hAnsi="Times New Roman" w:cs="Times New Roman"/>
          <w:sz w:val="24"/>
          <w:szCs w:val="24"/>
        </w:rPr>
        <w:t>skin oils from fingerprints</w:t>
      </w:r>
      <w:r w:rsidR="00232E52" w:rsidRPr="00FC2F49">
        <w:rPr>
          <w:rFonts w:ascii="Times New Roman" w:hAnsi="Times New Roman" w:cs="Times New Roman"/>
          <w:sz w:val="24"/>
          <w:szCs w:val="24"/>
        </w:rPr>
        <w:t>.</w:t>
      </w:r>
      <w:proofErr w:type="gramEnd"/>
      <w:r w:rsidR="00FC2F49" w:rsidRPr="00FC2F49">
        <w:rPr>
          <w:rFonts w:ascii="Times New Roman" w:hAnsi="Times New Roman" w:cs="Times New Roman"/>
          <w:sz w:val="24"/>
          <w:szCs w:val="24"/>
        </w:rPr>
        <w:t xml:space="preserve">  To avoid any soap residues and scratches in glass which facilitate colonization, culture </w:t>
      </w:r>
      <w:r w:rsidR="00BF70F7">
        <w:rPr>
          <w:rFonts w:ascii="Times New Roman" w:hAnsi="Times New Roman" w:cs="Times New Roman"/>
          <w:sz w:val="24"/>
          <w:szCs w:val="24"/>
        </w:rPr>
        <w:t>fungi</w:t>
      </w:r>
      <w:r w:rsidR="00BF70F7" w:rsidRPr="00FC2F49">
        <w:rPr>
          <w:rFonts w:ascii="Times New Roman" w:hAnsi="Times New Roman" w:cs="Times New Roman"/>
          <w:sz w:val="24"/>
          <w:szCs w:val="24"/>
        </w:rPr>
        <w:t xml:space="preserve"> </w:t>
      </w:r>
      <w:r w:rsidR="00FC2F49" w:rsidRPr="00FC2F49">
        <w:rPr>
          <w:rFonts w:ascii="Times New Roman" w:hAnsi="Times New Roman" w:cs="Times New Roman"/>
          <w:sz w:val="24"/>
          <w:szCs w:val="24"/>
        </w:rPr>
        <w:t xml:space="preserve">in </w:t>
      </w:r>
      <w:r w:rsidR="00643638">
        <w:rPr>
          <w:rFonts w:ascii="Times New Roman" w:hAnsi="Times New Roman" w:cs="Times New Roman"/>
          <w:sz w:val="24"/>
          <w:szCs w:val="24"/>
        </w:rPr>
        <w:t>newly-purchased</w:t>
      </w:r>
      <w:r w:rsidR="00BF70F7">
        <w:rPr>
          <w:rFonts w:ascii="Times New Roman" w:hAnsi="Times New Roman" w:cs="Times New Roman"/>
          <w:sz w:val="24"/>
          <w:szCs w:val="24"/>
        </w:rPr>
        <w:t xml:space="preserve"> (unused)</w:t>
      </w:r>
      <w:r>
        <w:rPr>
          <w:rFonts w:ascii="Times New Roman" w:hAnsi="Times New Roman" w:cs="Times New Roman"/>
          <w:sz w:val="24"/>
          <w:szCs w:val="24"/>
        </w:rPr>
        <w:t>, rinsed and autoclaved</w:t>
      </w:r>
      <w:r w:rsidR="00FC2F49" w:rsidRPr="00FC2F49">
        <w:rPr>
          <w:rFonts w:ascii="Times New Roman" w:hAnsi="Times New Roman" w:cs="Times New Roman"/>
          <w:sz w:val="24"/>
          <w:szCs w:val="24"/>
        </w:rPr>
        <w:t xml:space="preserve"> glass culture tubes and caps.  </w:t>
      </w:r>
    </w:p>
    <w:p w:rsidR="00BB3207" w:rsidRDefault="00BB3207" w:rsidP="00F33BE8">
      <w:pPr>
        <w:contextualSpacing/>
        <w:rPr>
          <w:rFonts w:ascii="Times New Roman" w:hAnsi="Times New Roman" w:cs="Times New Roman"/>
          <w:sz w:val="24"/>
          <w:szCs w:val="24"/>
        </w:rPr>
      </w:pPr>
    </w:p>
    <w:p w:rsidR="00426EC6" w:rsidRDefault="00426EC6" w:rsidP="00F33BE8">
      <w:pPr>
        <w:contextualSpacing/>
        <w:rPr>
          <w:rFonts w:ascii="Times New Roman" w:hAnsi="Times New Roman" w:cs="Times New Roman"/>
          <w:sz w:val="24"/>
          <w:szCs w:val="24"/>
        </w:rPr>
      </w:pPr>
      <w:r w:rsidRPr="00FC2F49">
        <w:rPr>
          <w:rFonts w:ascii="Times New Roman" w:hAnsi="Times New Roman" w:cs="Times New Roman"/>
          <w:b/>
          <w:iCs/>
          <w:sz w:val="24"/>
          <w:szCs w:val="24"/>
        </w:rPr>
        <w:t>2.</w:t>
      </w:r>
      <w:r w:rsidR="00BB3207">
        <w:rPr>
          <w:rFonts w:ascii="Times New Roman" w:hAnsi="Times New Roman" w:cs="Times New Roman"/>
          <w:b/>
          <w:iCs/>
          <w:sz w:val="24"/>
          <w:szCs w:val="24"/>
        </w:rPr>
        <w:t>2</w:t>
      </w:r>
      <w:r w:rsidRPr="00FC2F49">
        <w:rPr>
          <w:rFonts w:ascii="Times New Roman" w:hAnsi="Times New Roman" w:cs="Times New Roman"/>
          <w:b/>
          <w:iCs/>
          <w:sz w:val="24"/>
          <w:szCs w:val="24"/>
        </w:rPr>
        <w:t xml:space="preserve">.  Potato dextrose agar </w:t>
      </w:r>
      <w:r w:rsidRPr="00FC2F49">
        <w:rPr>
          <w:rFonts w:ascii="Times New Roman" w:hAnsi="Times New Roman" w:cs="Times New Roman"/>
          <w:iCs/>
          <w:sz w:val="24"/>
          <w:szCs w:val="24"/>
        </w:rPr>
        <w:t xml:space="preserve">(PDA) is used for the initial isolation of fungi from soil, and for </w:t>
      </w:r>
      <w:r w:rsidR="00643638">
        <w:rPr>
          <w:rFonts w:ascii="Times New Roman" w:hAnsi="Times New Roman" w:cs="Times New Roman"/>
          <w:iCs/>
          <w:sz w:val="24"/>
          <w:szCs w:val="24"/>
        </w:rPr>
        <w:t>establishment</w:t>
      </w:r>
      <w:r w:rsidRPr="00426EC6">
        <w:rPr>
          <w:rFonts w:ascii="Times New Roman" w:hAnsi="Times New Roman" w:cs="Times New Roman"/>
          <w:iCs/>
          <w:sz w:val="24"/>
          <w:szCs w:val="24"/>
        </w:rPr>
        <w:t xml:space="preserve"> of single isolated colonies and generation of inoculum for long-term storage.  </w:t>
      </w:r>
      <w:r w:rsidR="00737B0F">
        <w:rPr>
          <w:rFonts w:ascii="Times New Roman" w:hAnsi="Times New Roman" w:cs="Times New Roman"/>
          <w:iCs/>
          <w:sz w:val="24"/>
          <w:szCs w:val="24"/>
        </w:rPr>
        <w:t xml:space="preserve">Prepare </w:t>
      </w:r>
      <w:r w:rsidR="00643638">
        <w:rPr>
          <w:rFonts w:ascii="Times New Roman" w:hAnsi="Times New Roman" w:cs="Times New Roman"/>
          <w:iCs/>
          <w:sz w:val="24"/>
          <w:szCs w:val="24"/>
        </w:rPr>
        <w:t xml:space="preserve">the media </w:t>
      </w:r>
      <w:r w:rsidR="00737B0F">
        <w:rPr>
          <w:rFonts w:ascii="Times New Roman" w:hAnsi="Times New Roman" w:cs="Times New Roman"/>
          <w:iCs/>
          <w:sz w:val="24"/>
          <w:szCs w:val="24"/>
        </w:rPr>
        <w:t xml:space="preserve">according to the manufacturer’s instructions and after autoclaving (when </w:t>
      </w:r>
      <w:r w:rsidR="009B29F7">
        <w:rPr>
          <w:rFonts w:ascii="Times New Roman" w:hAnsi="Times New Roman" w:cs="Times New Roman"/>
          <w:iCs/>
          <w:sz w:val="24"/>
          <w:szCs w:val="24"/>
        </w:rPr>
        <w:t>cooled to 50</w:t>
      </w:r>
      <w:r w:rsidR="009B29F7" w:rsidRPr="009B29F7">
        <w:rPr>
          <w:rFonts w:ascii="Times New Roman" w:hAnsi="Times New Roman" w:cs="Times New Roman"/>
          <w:iCs/>
          <w:sz w:val="24"/>
          <w:szCs w:val="24"/>
          <w:vertAlign w:val="superscript"/>
        </w:rPr>
        <w:t>o</w:t>
      </w:r>
      <w:r w:rsidR="009B29F7">
        <w:rPr>
          <w:rFonts w:ascii="Times New Roman" w:hAnsi="Times New Roman" w:cs="Times New Roman"/>
          <w:iCs/>
          <w:sz w:val="24"/>
          <w:szCs w:val="24"/>
        </w:rPr>
        <w:t>C</w:t>
      </w:r>
      <w:r w:rsidR="00737B0F">
        <w:rPr>
          <w:rFonts w:ascii="Times New Roman" w:hAnsi="Times New Roman" w:cs="Times New Roman"/>
          <w:iCs/>
          <w:sz w:val="24"/>
          <w:szCs w:val="24"/>
        </w:rPr>
        <w:t>)</w:t>
      </w:r>
      <w:proofErr w:type="gramStart"/>
      <w:r w:rsidR="00737B0F">
        <w:rPr>
          <w:rFonts w:ascii="Times New Roman" w:hAnsi="Times New Roman" w:cs="Times New Roman"/>
          <w:iCs/>
          <w:sz w:val="24"/>
          <w:szCs w:val="24"/>
        </w:rPr>
        <w:t>,</w:t>
      </w:r>
      <w:proofErr w:type="gramEnd"/>
      <w:r w:rsidR="00737B0F">
        <w:rPr>
          <w:rFonts w:ascii="Times New Roman" w:hAnsi="Times New Roman" w:cs="Times New Roman"/>
          <w:iCs/>
          <w:sz w:val="24"/>
          <w:szCs w:val="24"/>
        </w:rPr>
        <w:t xml:space="preserve"> </w:t>
      </w:r>
      <w:r>
        <w:rPr>
          <w:rFonts w:ascii="Times New Roman" w:hAnsi="Times New Roman" w:cs="Times New Roman"/>
          <w:sz w:val="24"/>
          <w:szCs w:val="24"/>
        </w:rPr>
        <w:t>add chloramphenicol</w:t>
      </w:r>
      <w:r w:rsidR="00A17E84">
        <w:rPr>
          <w:rFonts w:ascii="Times New Roman" w:hAnsi="Times New Roman" w:cs="Times New Roman"/>
          <w:sz w:val="24"/>
          <w:szCs w:val="24"/>
        </w:rPr>
        <w:t xml:space="preserve"> (from a </w:t>
      </w:r>
      <w:r w:rsidR="00A17E84" w:rsidRPr="00426EC6">
        <w:rPr>
          <w:rFonts w:ascii="Times New Roman" w:hAnsi="Times New Roman" w:cs="Times New Roman"/>
          <w:sz w:val="24"/>
          <w:szCs w:val="24"/>
        </w:rPr>
        <w:t>10 mg/mL stock solution in EtOH</w:t>
      </w:r>
      <w:r w:rsidR="00A17E84">
        <w:rPr>
          <w:rFonts w:ascii="Times New Roman" w:hAnsi="Times New Roman" w:cs="Times New Roman"/>
          <w:sz w:val="24"/>
          <w:szCs w:val="24"/>
        </w:rPr>
        <w:t>)</w:t>
      </w:r>
      <w:r w:rsidR="00A17E84" w:rsidRPr="00426EC6">
        <w:rPr>
          <w:rFonts w:ascii="Times New Roman" w:hAnsi="Times New Roman" w:cs="Times New Roman"/>
          <w:sz w:val="24"/>
          <w:szCs w:val="24"/>
        </w:rPr>
        <w:t xml:space="preserve"> </w:t>
      </w:r>
      <w:r w:rsidRPr="00426EC6">
        <w:rPr>
          <w:rFonts w:ascii="Times New Roman" w:hAnsi="Times New Roman" w:cs="Times New Roman"/>
          <w:sz w:val="24"/>
          <w:szCs w:val="24"/>
        </w:rPr>
        <w:t xml:space="preserve">to a final concentration of 30 </w:t>
      </w:r>
      <w:r>
        <w:rPr>
          <w:rFonts w:ascii="Symbol" w:hAnsi="Symbol" w:cs="Times New Roman"/>
          <w:sz w:val="24"/>
          <w:szCs w:val="24"/>
        </w:rPr>
        <w:t></w:t>
      </w:r>
      <w:r w:rsidRPr="00426EC6">
        <w:rPr>
          <w:rFonts w:ascii="Times New Roman" w:hAnsi="Times New Roman" w:cs="Times New Roman"/>
          <w:sz w:val="24"/>
          <w:szCs w:val="24"/>
        </w:rPr>
        <w:t>g/mL</w:t>
      </w:r>
      <w:ins w:id="61" w:author="Marion Brodhagen" w:date="2012-10-05T15:20:00Z">
        <w:r w:rsidR="00B21B9B">
          <w:rPr>
            <w:rFonts w:ascii="Times New Roman" w:hAnsi="Times New Roman" w:cs="Times New Roman"/>
            <w:sz w:val="24"/>
            <w:szCs w:val="24"/>
          </w:rPr>
          <w:t>, to exclude bacteria</w:t>
        </w:r>
      </w:ins>
      <w:r w:rsidRPr="00426EC6">
        <w:rPr>
          <w:rFonts w:ascii="Times New Roman" w:hAnsi="Times New Roman" w:cs="Times New Roman"/>
          <w:sz w:val="24"/>
          <w:szCs w:val="24"/>
        </w:rPr>
        <w:t>.</w:t>
      </w:r>
      <w:r w:rsidR="004B588C">
        <w:rPr>
          <w:rFonts w:ascii="Times New Roman" w:hAnsi="Times New Roman" w:cs="Times New Roman"/>
          <w:sz w:val="24"/>
          <w:szCs w:val="24"/>
        </w:rPr>
        <w:t xml:space="preserve">  This medium is now referred to as PDA chl</w:t>
      </w:r>
      <w:r w:rsidR="004B588C" w:rsidRPr="00025ACB">
        <w:rPr>
          <w:rFonts w:ascii="Times New Roman" w:hAnsi="Times New Roman" w:cs="Times New Roman"/>
          <w:sz w:val="24"/>
          <w:szCs w:val="24"/>
          <w:vertAlign w:val="superscript"/>
        </w:rPr>
        <w:t>30</w:t>
      </w:r>
      <w:r w:rsidR="004B588C">
        <w:rPr>
          <w:rFonts w:ascii="Times New Roman" w:hAnsi="Times New Roman" w:cs="Times New Roman"/>
          <w:sz w:val="24"/>
          <w:szCs w:val="24"/>
        </w:rPr>
        <w:t>.</w:t>
      </w:r>
    </w:p>
    <w:p w:rsidR="00F33BE8" w:rsidRPr="00737B0F" w:rsidRDefault="00F33BE8" w:rsidP="00F33BE8">
      <w:pPr>
        <w:contextualSpacing/>
        <w:rPr>
          <w:rFonts w:ascii="Times New Roman" w:hAnsi="Times New Roman" w:cs="Times New Roman"/>
          <w:iCs/>
          <w:sz w:val="24"/>
          <w:szCs w:val="24"/>
        </w:rPr>
      </w:pPr>
    </w:p>
    <w:p w:rsidR="00737B0F" w:rsidRDefault="00AE0CC1" w:rsidP="00F33BE8">
      <w:pPr>
        <w:contextualSpacing/>
        <w:rPr>
          <w:rFonts w:ascii="Times New Roman" w:hAnsi="Times New Roman" w:cs="Times New Roman"/>
          <w:sz w:val="24"/>
          <w:szCs w:val="24"/>
        </w:rPr>
      </w:pPr>
      <w:r>
        <w:rPr>
          <w:rFonts w:ascii="Times New Roman" w:hAnsi="Times New Roman" w:cs="Times New Roman"/>
          <w:b/>
          <w:sz w:val="24"/>
          <w:szCs w:val="24"/>
        </w:rPr>
        <w:t>2.</w:t>
      </w:r>
      <w:r w:rsidR="00BB3207">
        <w:rPr>
          <w:rFonts w:ascii="Times New Roman" w:hAnsi="Times New Roman" w:cs="Times New Roman"/>
          <w:b/>
          <w:sz w:val="24"/>
          <w:szCs w:val="24"/>
        </w:rPr>
        <w:t>3</w:t>
      </w:r>
      <w:r w:rsidR="00426EC6" w:rsidRPr="00AE0CC1">
        <w:rPr>
          <w:rFonts w:ascii="Times New Roman" w:hAnsi="Times New Roman" w:cs="Times New Roman"/>
          <w:b/>
          <w:sz w:val="24"/>
          <w:szCs w:val="24"/>
        </w:rPr>
        <w:t>.</w:t>
      </w:r>
      <w:r w:rsidR="00426EC6" w:rsidRPr="00AE0CC1">
        <w:rPr>
          <w:rFonts w:ascii="Times New Roman" w:hAnsi="Times New Roman" w:cs="Times New Roman"/>
          <w:sz w:val="24"/>
          <w:szCs w:val="24"/>
        </w:rPr>
        <w:t xml:space="preserve">  </w:t>
      </w:r>
      <w:r w:rsidR="00426EC6" w:rsidRPr="009D0A89">
        <w:rPr>
          <w:rFonts w:ascii="Times New Roman" w:hAnsi="Times New Roman" w:cs="Times New Roman"/>
          <w:b/>
          <w:sz w:val="24"/>
          <w:szCs w:val="24"/>
        </w:rPr>
        <w:t>Fungal minimal medium</w:t>
      </w:r>
      <w:r w:rsidR="004B588C" w:rsidRPr="009D0A89">
        <w:rPr>
          <w:rFonts w:ascii="Times New Roman" w:hAnsi="Times New Roman" w:cs="Times New Roman"/>
          <w:b/>
          <w:sz w:val="24"/>
          <w:szCs w:val="24"/>
        </w:rPr>
        <w:t xml:space="preserve"> </w:t>
      </w:r>
      <w:r w:rsidR="004B588C" w:rsidRPr="009D0A89">
        <w:rPr>
          <w:rFonts w:ascii="Times New Roman" w:hAnsi="Times New Roman" w:cs="Times New Roman"/>
          <w:sz w:val="24"/>
          <w:szCs w:val="24"/>
        </w:rPr>
        <w:t>(FMM)</w:t>
      </w:r>
      <w:r w:rsidR="00426EC6" w:rsidRPr="00AE0CC1">
        <w:rPr>
          <w:rFonts w:ascii="Times New Roman" w:hAnsi="Times New Roman" w:cs="Times New Roman"/>
          <w:sz w:val="24"/>
          <w:szCs w:val="24"/>
        </w:rPr>
        <w:t xml:space="preserve"> is used as a solid base for </w:t>
      </w:r>
      <w:r w:rsidR="00B5503C">
        <w:rPr>
          <w:rFonts w:ascii="Times New Roman" w:hAnsi="Times New Roman" w:cs="Times New Roman"/>
          <w:sz w:val="24"/>
          <w:szCs w:val="24"/>
        </w:rPr>
        <w:t>BDMs</w:t>
      </w:r>
      <w:r>
        <w:rPr>
          <w:rFonts w:ascii="Times New Roman" w:hAnsi="Times New Roman" w:cs="Times New Roman"/>
          <w:sz w:val="24"/>
          <w:szCs w:val="24"/>
        </w:rPr>
        <w:t xml:space="preserve"> inoculated with potential fungal plastic-degraders</w:t>
      </w:r>
      <w:r w:rsidR="00426EC6" w:rsidRPr="00AE0CC1">
        <w:rPr>
          <w:rFonts w:ascii="Times New Roman" w:hAnsi="Times New Roman" w:cs="Times New Roman"/>
          <w:sz w:val="24"/>
          <w:szCs w:val="24"/>
        </w:rPr>
        <w:t xml:space="preserve">.  </w:t>
      </w:r>
      <w:r>
        <w:rPr>
          <w:rFonts w:ascii="Times New Roman" w:hAnsi="Times New Roman" w:cs="Times New Roman"/>
          <w:sz w:val="24"/>
          <w:szCs w:val="24"/>
        </w:rPr>
        <w:t xml:space="preserve">Aside from </w:t>
      </w:r>
      <w:r w:rsidR="00426EC6" w:rsidRPr="00AE0CC1">
        <w:rPr>
          <w:rFonts w:ascii="Times New Roman" w:hAnsi="Times New Roman" w:cs="Times New Roman"/>
          <w:sz w:val="24"/>
          <w:szCs w:val="24"/>
        </w:rPr>
        <w:t>the agar</w:t>
      </w:r>
      <w:r>
        <w:rPr>
          <w:rFonts w:ascii="Times New Roman" w:hAnsi="Times New Roman" w:cs="Times New Roman"/>
          <w:sz w:val="24"/>
          <w:szCs w:val="24"/>
        </w:rPr>
        <w:t xml:space="preserve"> (</w:t>
      </w:r>
      <w:r w:rsidR="00426EC6" w:rsidRPr="00AE0CC1">
        <w:rPr>
          <w:rFonts w:ascii="Times New Roman" w:hAnsi="Times New Roman" w:cs="Times New Roman"/>
          <w:sz w:val="24"/>
          <w:szCs w:val="24"/>
        </w:rPr>
        <w:t>when used to solidify the medium</w:t>
      </w:r>
      <w:r>
        <w:rPr>
          <w:rFonts w:ascii="Times New Roman" w:hAnsi="Times New Roman" w:cs="Times New Roman"/>
          <w:sz w:val="24"/>
          <w:szCs w:val="24"/>
        </w:rPr>
        <w:t>)</w:t>
      </w:r>
      <w:r w:rsidR="000841E7">
        <w:rPr>
          <w:rFonts w:ascii="Times New Roman" w:hAnsi="Times New Roman" w:cs="Times New Roman"/>
          <w:sz w:val="24"/>
          <w:szCs w:val="24"/>
        </w:rPr>
        <w:t>,</w:t>
      </w:r>
      <w:r>
        <w:rPr>
          <w:rFonts w:ascii="Times New Roman" w:hAnsi="Times New Roman" w:cs="Times New Roman"/>
          <w:sz w:val="24"/>
          <w:szCs w:val="24"/>
        </w:rPr>
        <w:t xml:space="preserve"> it is carbon-free</w:t>
      </w:r>
      <w:r w:rsidR="00426EC6" w:rsidRPr="00AE0CC1">
        <w:rPr>
          <w:rFonts w:ascii="Times New Roman" w:hAnsi="Times New Roman" w:cs="Times New Roman"/>
          <w:sz w:val="24"/>
          <w:szCs w:val="24"/>
        </w:rPr>
        <w:t>.  To approximately 800 mL</w:t>
      </w:r>
      <w:r w:rsidR="009731B2">
        <w:rPr>
          <w:rFonts w:ascii="Times New Roman" w:hAnsi="Times New Roman" w:cs="Times New Roman"/>
          <w:sz w:val="24"/>
          <w:szCs w:val="24"/>
        </w:rPr>
        <w:t>s</w:t>
      </w:r>
      <w:r w:rsidR="00426EC6" w:rsidRPr="00AE0CC1">
        <w:rPr>
          <w:rFonts w:ascii="Times New Roman" w:hAnsi="Times New Roman" w:cs="Times New Roman"/>
          <w:sz w:val="24"/>
          <w:szCs w:val="24"/>
        </w:rPr>
        <w:t xml:space="preserve"> </w:t>
      </w:r>
      <w:r w:rsidR="009731B2">
        <w:rPr>
          <w:rFonts w:ascii="Times New Roman" w:hAnsi="Times New Roman" w:cs="Times New Roman"/>
          <w:sz w:val="24"/>
          <w:szCs w:val="24"/>
        </w:rPr>
        <w:t xml:space="preserve">of </w:t>
      </w:r>
      <w:r w:rsidR="00426EC6" w:rsidRPr="00AE0CC1">
        <w:rPr>
          <w:rFonts w:ascii="Times New Roman" w:hAnsi="Times New Roman" w:cs="Times New Roman"/>
          <w:sz w:val="24"/>
          <w:szCs w:val="24"/>
        </w:rPr>
        <w:t>deionized H</w:t>
      </w:r>
      <w:r w:rsidR="00426EC6" w:rsidRPr="00AE0CC1">
        <w:rPr>
          <w:rFonts w:ascii="Times New Roman" w:hAnsi="Times New Roman" w:cs="Times New Roman"/>
          <w:sz w:val="24"/>
          <w:szCs w:val="24"/>
          <w:vertAlign w:val="subscript"/>
        </w:rPr>
        <w:t>2</w:t>
      </w:r>
      <w:r w:rsidR="00426EC6" w:rsidRPr="00AE0CC1">
        <w:rPr>
          <w:rFonts w:ascii="Times New Roman" w:hAnsi="Times New Roman" w:cs="Times New Roman"/>
          <w:sz w:val="24"/>
          <w:szCs w:val="24"/>
        </w:rPr>
        <w:t>O</w:t>
      </w:r>
      <w:r w:rsidR="00C17D74" w:rsidRPr="00AE0CC1">
        <w:rPr>
          <w:rFonts w:ascii="Times New Roman" w:hAnsi="Times New Roman" w:cs="Times New Roman"/>
          <w:sz w:val="24"/>
          <w:szCs w:val="24"/>
        </w:rPr>
        <w:t xml:space="preserve">, </w:t>
      </w:r>
      <w:r w:rsidR="00737B0F" w:rsidRPr="00AE0CC1">
        <w:rPr>
          <w:rFonts w:ascii="Times New Roman" w:hAnsi="Times New Roman" w:cs="Times New Roman"/>
          <w:sz w:val="24"/>
          <w:szCs w:val="24"/>
        </w:rPr>
        <w:t>add 6.0 g NaNO</w:t>
      </w:r>
      <w:r w:rsidR="00737B0F" w:rsidRPr="00AE0CC1">
        <w:rPr>
          <w:rFonts w:ascii="Times New Roman" w:hAnsi="Times New Roman" w:cs="Times New Roman"/>
          <w:sz w:val="24"/>
          <w:szCs w:val="24"/>
          <w:vertAlign w:val="subscript"/>
        </w:rPr>
        <w:t>3</w:t>
      </w:r>
      <w:r w:rsidR="00737B0F" w:rsidRPr="00AE0CC1">
        <w:rPr>
          <w:rFonts w:ascii="Times New Roman" w:hAnsi="Times New Roman" w:cs="Times New Roman"/>
          <w:sz w:val="24"/>
          <w:szCs w:val="24"/>
        </w:rPr>
        <w:t>, 0.52 g KCl, 0.52 g MgSO</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·7H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 1.52 g KH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PO</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 and 1 m</w:t>
      </w:r>
      <w:r w:rsidR="009731B2">
        <w:rPr>
          <w:rFonts w:ascii="Times New Roman" w:hAnsi="Times New Roman" w:cs="Times New Roman"/>
          <w:sz w:val="24"/>
          <w:szCs w:val="24"/>
        </w:rPr>
        <w:t>L</w:t>
      </w:r>
      <w:r w:rsidR="00737B0F" w:rsidRPr="00AE0CC1">
        <w:rPr>
          <w:rFonts w:ascii="Times New Roman" w:hAnsi="Times New Roman" w:cs="Times New Roman"/>
          <w:sz w:val="24"/>
          <w:szCs w:val="24"/>
        </w:rPr>
        <w:t xml:space="preserve"> Hutner’s trace elements stock solution (2.2 g ZnSO</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·7H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 1.1 g H</w:t>
      </w:r>
      <w:r w:rsidR="00737B0F" w:rsidRPr="00AE0CC1">
        <w:rPr>
          <w:rFonts w:ascii="Times New Roman" w:hAnsi="Times New Roman" w:cs="Times New Roman"/>
          <w:sz w:val="24"/>
          <w:szCs w:val="24"/>
          <w:vertAlign w:val="subscript"/>
        </w:rPr>
        <w:t>3</w:t>
      </w:r>
      <w:r w:rsidR="00737B0F" w:rsidRPr="00AE0CC1">
        <w:rPr>
          <w:rFonts w:ascii="Times New Roman" w:hAnsi="Times New Roman" w:cs="Times New Roman"/>
          <w:sz w:val="24"/>
          <w:szCs w:val="24"/>
        </w:rPr>
        <w:t>BO</w:t>
      </w:r>
      <w:r w:rsidR="00737B0F" w:rsidRPr="00AE0CC1">
        <w:rPr>
          <w:rFonts w:ascii="Times New Roman" w:hAnsi="Times New Roman" w:cs="Times New Roman"/>
          <w:sz w:val="24"/>
          <w:szCs w:val="24"/>
          <w:vertAlign w:val="subscript"/>
        </w:rPr>
        <w:t>3</w:t>
      </w:r>
      <w:r w:rsidR="00737B0F" w:rsidRPr="00AE0CC1">
        <w:rPr>
          <w:rFonts w:ascii="Times New Roman" w:hAnsi="Times New Roman" w:cs="Times New Roman"/>
          <w:sz w:val="24"/>
          <w:szCs w:val="24"/>
        </w:rPr>
        <w:t>, 0.5 g MnCl</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·4H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 0.5 g FeSO</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·7H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 0.16 g CoCl</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·5H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 0.16 g CuSO</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·5H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 0.11g (NH</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w:t>
      </w:r>
      <w:r w:rsidR="00737B0F" w:rsidRPr="00AE0CC1">
        <w:rPr>
          <w:rFonts w:ascii="Times New Roman" w:hAnsi="Times New Roman" w:cs="Times New Roman"/>
          <w:sz w:val="24"/>
          <w:szCs w:val="24"/>
          <w:vertAlign w:val="subscript"/>
        </w:rPr>
        <w:t>6</w:t>
      </w:r>
      <w:r w:rsidR="00737B0F" w:rsidRPr="00AE0CC1">
        <w:rPr>
          <w:rFonts w:ascii="Times New Roman" w:hAnsi="Times New Roman" w:cs="Times New Roman"/>
          <w:sz w:val="24"/>
          <w:szCs w:val="24"/>
        </w:rPr>
        <w:t>Mo</w:t>
      </w:r>
      <w:r w:rsidR="00737B0F" w:rsidRPr="00AE0CC1">
        <w:rPr>
          <w:rFonts w:ascii="Times New Roman" w:hAnsi="Times New Roman" w:cs="Times New Roman"/>
          <w:sz w:val="24"/>
          <w:szCs w:val="24"/>
          <w:vertAlign w:val="subscript"/>
        </w:rPr>
        <w:t>7</w:t>
      </w:r>
      <w:r w:rsidR="00737B0F" w:rsidRPr="00AE0CC1">
        <w:rPr>
          <w:rFonts w:ascii="Times New Roman" w:hAnsi="Times New Roman" w:cs="Times New Roman"/>
          <w:sz w:val="24"/>
          <w:szCs w:val="24"/>
        </w:rPr>
        <w:t>O</w:t>
      </w:r>
      <w:r w:rsidR="00737B0F" w:rsidRPr="00AE0CC1">
        <w:rPr>
          <w:rFonts w:ascii="Times New Roman" w:hAnsi="Times New Roman" w:cs="Times New Roman"/>
          <w:sz w:val="24"/>
          <w:szCs w:val="24"/>
          <w:vertAlign w:val="subscript"/>
        </w:rPr>
        <w:t>24</w:t>
      </w:r>
      <w:r w:rsidR="00737B0F" w:rsidRPr="00AE0CC1">
        <w:rPr>
          <w:rFonts w:ascii="Times New Roman" w:hAnsi="Times New Roman" w:cs="Times New Roman"/>
          <w:sz w:val="24"/>
          <w:szCs w:val="24"/>
        </w:rPr>
        <w:t>·4H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 xml:space="preserve">O, </w:t>
      </w:r>
      <w:r w:rsidR="009B29F7">
        <w:rPr>
          <w:rFonts w:ascii="Times New Roman" w:hAnsi="Times New Roman" w:cs="Times New Roman"/>
          <w:sz w:val="24"/>
          <w:szCs w:val="24"/>
        </w:rPr>
        <w:t xml:space="preserve">and </w:t>
      </w:r>
      <w:r w:rsidR="00737B0F" w:rsidRPr="00AE0CC1">
        <w:rPr>
          <w:rFonts w:ascii="Times New Roman" w:hAnsi="Times New Roman" w:cs="Times New Roman"/>
          <w:sz w:val="24"/>
          <w:szCs w:val="24"/>
        </w:rPr>
        <w:t>5.0 g Na</w:t>
      </w:r>
      <w:r w:rsidR="00737B0F" w:rsidRPr="00AE0CC1">
        <w:rPr>
          <w:rFonts w:ascii="Times New Roman" w:hAnsi="Times New Roman" w:cs="Times New Roman"/>
          <w:sz w:val="24"/>
          <w:szCs w:val="24"/>
          <w:vertAlign w:val="subscript"/>
        </w:rPr>
        <w:t>4</w:t>
      </w:r>
      <w:r w:rsidR="00737B0F" w:rsidRPr="00AE0CC1">
        <w:rPr>
          <w:rFonts w:ascii="Times New Roman" w:hAnsi="Times New Roman" w:cs="Times New Roman"/>
          <w:sz w:val="24"/>
          <w:szCs w:val="24"/>
        </w:rPr>
        <w:t xml:space="preserve"> EDTA in 100 ml distilled H</w:t>
      </w:r>
      <w:r w:rsidR="00737B0F" w:rsidRPr="00AE0CC1">
        <w:rPr>
          <w:rFonts w:ascii="Times New Roman" w:hAnsi="Times New Roman" w:cs="Times New Roman"/>
          <w:sz w:val="24"/>
          <w:szCs w:val="24"/>
          <w:vertAlign w:val="subscript"/>
        </w:rPr>
        <w:t>2</w:t>
      </w:r>
      <w:r w:rsidR="00737B0F" w:rsidRPr="00AE0CC1">
        <w:rPr>
          <w:rFonts w:ascii="Times New Roman" w:hAnsi="Times New Roman" w:cs="Times New Roman"/>
          <w:sz w:val="24"/>
          <w:szCs w:val="24"/>
        </w:rPr>
        <w:t>O</w:t>
      </w:r>
      <w:r w:rsidR="00A82469">
        <w:rPr>
          <w:rFonts w:ascii="Times New Roman" w:hAnsi="Times New Roman" w:cs="Times New Roman"/>
          <w:sz w:val="24"/>
          <w:szCs w:val="24"/>
          <w:vertAlign w:val="superscript"/>
        </w:rPr>
        <w:t>33,34</w:t>
      </w:r>
      <w:r w:rsidR="00737B0F" w:rsidRPr="00AE0CC1">
        <w:rPr>
          <w:rFonts w:ascii="Times New Roman" w:hAnsi="Times New Roman" w:cs="Times New Roman"/>
          <w:sz w:val="24"/>
          <w:szCs w:val="24"/>
        </w:rPr>
        <w:t xml:space="preserve">.  Adjust the pH to 6.5 using NaOH, and bring volume to 1L.  </w:t>
      </w:r>
      <w:r w:rsidR="00794C68">
        <w:rPr>
          <w:rFonts w:ascii="Times New Roman" w:hAnsi="Times New Roman" w:cs="Times New Roman"/>
          <w:sz w:val="24"/>
          <w:szCs w:val="24"/>
        </w:rPr>
        <w:t>For the liquid bioassay, filter-sterilize FMM to avoid precipitation</w:t>
      </w:r>
      <w:r w:rsidR="00B5503C">
        <w:rPr>
          <w:rFonts w:ascii="Times New Roman" w:hAnsi="Times New Roman" w:cs="Times New Roman"/>
          <w:sz w:val="24"/>
          <w:szCs w:val="24"/>
        </w:rPr>
        <w:t xml:space="preserve"> of salts</w:t>
      </w:r>
      <w:r w:rsidR="00794C68">
        <w:rPr>
          <w:rFonts w:ascii="Times New Roman" w:hAnsi="Times New Roman" w:cs="Times New Roman"/>
          <w:sz w:val="24"/>
          <w:szCs w:val="24"/>
        </w:rPr>
        <w:t xml:space="preserve">.  </w:t>
      </w:r>
      <w:r w:rsidR="00737B0F" w:rsidRPr="00AE0CC1">
        <w:rPr>
          <w:rFonts w:ascii="Times New Roman" w:hAnsi="Times New Roman" w:cs="Times New Roman"/>
          <w:sz w:val="24"/>
          <w:szCs w:val="24"/>
        </w:rPr>
        <w:t>If solid medium is desired, add 16 g agar</w:t>
      </w:r>
      <w:r w:rsidR="00794C68">
        <w:rPr>
          <w:rFonts w:ascii="Times New Roman" w:hAnsi="Times New Roman" w:cs="Times New Roman"/>
          <w:sz w:val="24"/>
          <w:szCs w:val="24"/>
        </w:rPr>
        <w:t xml:space="preserve"> and autoclave</w:t>
      </w:r>
      <w:r w:rsidR="00737B0F" w:rsidRPr="00AE0CC1">
        <w:rPr>
          <w:rFonts w:ascii="Times New Roman" w:hAnsi="Times New Roman" w:cs="Times New Roman"/>
          <w:sz w:val="24"/>
          <w:szCs w:val="24"/>
        </w:rPr>
        <w:t xml:space="preserve">.  </w:t>
      </w:r>
      <w:r w:rsidR="00D93C2B" w:rsidRPr="00D93C2B">
        <w:rPr>
          <w:rFonts w:ascii="Times New Roman" w:hAnsi="Times New Roman" w:cs="Times New Roman"/>
          <w:sz w:val="24"/>
          <w:szCs w:val="24"/>
        </w:rPr>
        <w:t>When</w:t>
      </w:r>
      <w:r w:rsidR="00D93C2B">
        <w:rPr>
          <w:rFonts w:ascii="Times New Roman" w:hAnsi="Times New Roman" w:cs="Times New Roman"/>
          <w:sz w:val="24"/>
          <w:szCs w:val="24"/>
        </w:rPr>
        <w:t xml:space="preserve"> semisolid agar is required, </w:t>
      </w:r>
      <w:r w:rsidR="00D93C2B" w:rsidRPr="00C17D74">
        <w:rPr>
          <w:rFonts w:ascii="Times New Roman" w:hAnsi="Times New Roman" w:cs="Times New Roman"/>
          <w:sz w:val="24"/>
          <w:szCs w:val="24"/>
        </w:rPr>
        <w:t>reduce agar to 8 g/L</w:t>
      </w:r>
      <w:r w:rsidR="00D93C2B">
        <w:rPr>
          <w:rFonts w:ascii="Times New Roman" w:hAnsi="Times New Roman" w:cs="Times New Roman"/>
          <w:sz w:val="24"/>
          <w:szCs w:val="24"/>
        </w:rPr>
        <w:t xml:space="preserve">.  </w:t>
      </w:r>
      <w:r w:rsidR="00737B0F" w:rsidRPr="00AE0CC1">
        <w:rPr>
          <w:rFonts w:ascii="Times New Roman" w:hAnsi="Times New Roman" w:cs="Times New Roman"/>
          <w:sz w:val="24"/>
          <w:szCs w:val="24"/>
        </w:rPr>
        <w:t xml:space="preserve">When </w:t>
      </w:r>
      <w:r w:rsidR="009B29F7">
        <w:rPr>
          <w:rFonts w:ascii="Times New Roman" w:hAnsi="Times New Roman" w:cs="Times New Roman"/>
          <w:iCs/>
          <w:sz w:val="24"/>
          <w:szCs w:val="24"/>
        </w:rPr>
        <w:t>cooled to 50</w:t>
      </w:r>
      <w:r w:rsidR="009B29F7" w:rsidRPr="0033319A">
        <w:rPr>
          <w:rFonts w:ascii="Times New Roman" w:hAnsi="Times New Roman" w:cs="Times New Roman"/>
          <w:iCs/>
          <w:sz w:val="24"/>
          <w:szCs w:val="24"/>
          <w:vertAlign w:val="superscript"/>
        </w:rPr>
        <w:t>o</w:t>
      </w:r>
      <w:r w:rsidR="009B29F7">
        <w:rPr>
          <w:rFonts w:ascii="Times New Roman" w:hAnsi="Times New Roman" w:cs="Times New Roman"/>
          <w:iCs/>
          <w:sz w:val="24"/>
          <w:szCs w:val="24"/>
        </w:rPr>
        <w:t>C</w:t>
      </w:r>
      <w:r w:rsidR="00737B0F" w:rsidRPr="00AE0CC1">
        <w:rPr>
          <w:rFonts w:ascii="Times New Roman" w:hAnsi="Times New Roman" w:cs="Times New Roman"/>
          <w:sz w:val="24"/>
          <w:szCs w:val="24"/>
        </w:rPr>
        <w:t xml:space="preserve">, add chloramphenicol to a final concentration </w:t>
      </w:r>
      <w:proofErr w:type="gramStart"/>
      <w:r w:rsidR="00737B0F" w:rsidRPr="00AE0CC1">
        <w:rPr>
          <w:rFonts w:ascii="Times New Roman" w:hAnsi="Times New Roman" w:cs="Times New Roman"/>
          <w:sz w:val="24"/>
          <w:szCs w:val="24"/>
        </w:rPr>
        <w:t xml:space="preserve">of 30 </w:t>
      </w:r>
      <w:r w:rsidR="00737B0F" w:rsidRPr="00AE0CC1">
        <w:rPr>
          <w:rFonts w:ascii="Symbol" w:hAnsi="Symbol" w:cs="Times New Roman"/>
          <w:sz w:val="24"/>
          <w:szCs w:val="24"/>
        </w:rPr>
        <w:t></w:t>
      </w:r>
      <w:r w:rsidR="00737B0F" w:rsidRPr="00AE0CC1">
        <w:rPr>
          <w:rFonts w:ascii="Times New Roman" w:hAnsi="Times New Roman" w:cs="Times New Roman"/>
          <w:sz w:val="24"/>
          <w:szCs w:val="24"/>
        </w:rPr>
        <w:t>g/mL</w:t>
      </w:r>
      <w:proofErr w:type="gramEnd"/>
      <w:r w:rsidR="00737B0F" w:rsidRPr="00AE0CC1">
        <w:rPr>
          <w:rFonts w:ascii="Times New Roman" w:hAnsi="Times New Roman" w:cs="Times New Roman"/>
          <w:sz w:val="24"/>
          <w:szCs w:val="24"/>
        </w:rPr>
        <w:t>.</w:t>
      </w:r>
      <w:r w:rsidR="00400684">
        <w:rPr>
          <w:rFonts w:ascii="Times New Roman" w:hAnsi="Times New Roman" w:cs="Times New Roman"/>
          <w:sz w:val="24"/>
          <w:szCs w:val="24"/>
        </w:rPr>
        <w:t xml:space="preserve">  </w:t>
      </w:r>
      <w:r w:rsidR="004B588C">
        <w:rPr>
          <w:rFonts w:ascii="Times New Roman" w:hAnsi="Times New Roman" w:cs="Times New Roman"/>
          <w:sz w:val="24"/>
          <w:szCs w:val="24"/>
        </w:rPr>
        <w:t xml:space="preserve">This medium is now referred to as FMM </w:t>
      </w:r>
      <w:r w:rsidR="004B588C" w:rsidRPr="00D93C2B">
        <w:rPr>
          <w:rFonts w:ascii="Times New Roman" w:hAnsi="Times New Roman" w:cs="Times New Roman"/>
          <w:sz w:val="24"/>
          <w:szCs w:val="24"/>
        </w:rPr>
        <w:t>chl</w:t>
      </w:r>
      <w:r w:rsidR="004B588C" w:rsidRPr="00D93C2B">
        <w:rPr>
          <w:rFonts w:ascii="Times New Roman" w:hAnsi="Times New Roman" w:cs="Times New Roman"/>
          <w:sz w:val="24"/>
          <w:szCs w:val="24"/>
          <w:vertAlign w:val="superscript"/>
        </w:rPr>
        <w:t>30</w:t>
      </w:r>
      <w:r w:rsidR="00D93C2B">
        <w:rPr>
          <w:rFonts w:ascii="Times New Roman" w:hAnsi="Times New Roman" w:cs="Times New Roman"/>
          <w:sz w:val="24"/>
          <w:szCs w:val="24"/>
        </w:rPr>
        <w:t xml:space="preserve">.  </w:t>
      </w:r>
      <w:r w:rsidR="00737B0F">
        <w:rPr>
          <w:rFonts w:ascii="Times New Roman" w:hAnsi="Times New Roman" w:cs="Times New Roman"/>
          <w:sz w:val="24"/>
          <w:szCs w:val="24"/>
        </w:rPr>
        <w:t xml:space="preserve">As a control </w:t>
      </w:r>
      <w:r w:rsidR="00400684">
        <w:rPr>
          <w:rFonts w:ascii="Times New Roman" w:hAnsi="Times New Roman" w:cs="Times New Roman"/>
          <w:sz w:val="24"/>
          <w:szCs w:val="24"/>
        </w:rPr>
        <w:t xml:space="preserve">to ensure that fungal isolates grow in this medium, </w:t>
      </w:r>
      <w:r w:rsidR="00737B0F">
        <w:rPr>
          <w:rFonts w:ascii="Times New Roman" w:hAnsi="Times New Roman" w:cs="Times New Roman"/>
          <w:sz w:val="24"/>
          <w:szCs w:val="24"/>
        </w:rPr>
        <w:t xml:space="preserve">FMM </w:t>
      </w:r>
      <w:r w:rsidR="00880BA6">
        <w:rPr>
          <w:rFonts w:ascii="Times New Roman" w:hAnsi="Times New Roman" w:cs="Times New Roman"/>
          <w:sz w:val="24"/>
          <w:szCs w:val="24"/>
        </w:rPr>
        <w:t>should</w:t>
      </w:r>
      <w:r w:rsidR="00737B0F">
        <w:rPr>
          <w:rFonts w:ascii="Times New Roman" w:hAnsi="Times New Roman" w:cs="Times New Roman"/>
          <w:sz w:val="24"/>
          <w:szCs w:val="24"/>
        </w:rPr>
        <w:t xml:space="preserve"> be made as above but containing 10 g glucose per liter.  This is called glucose minimal medium</w:t>
      </w:r>
      <w:r w:rsidR="00A82469">
        <w:rPr>
          <w:rFonts w:ascii="Times New Roman" w:hAnsi="Times New Roman" w:cs="Times New Roman"/>
          <w:sz w:val="24"/>
          <w:szCs w:val="24"/>
          <w:vertAlign w:val="superscript"/>
        </w:rPr>
        <w:t>35</w:t>
      </w:r>
      <w:r w:rsidR="00737B0F">
        <w:rPr>
          <w:rFonts w:ascii="Times New Roman" w:hAnsi="Times New Roman" w:cs="Times New Roman"/>
          <w:sz w:val="24"/>
          <w:szCs w:val="24"/>
        </w:rPr>
        <w:t xml:space="preserve"> (GMM).</w:t>
      </w:r>
    </w:p>
    <w:p w:rsidR="00F33BE8" w:rsidRPr="00400684" w:rsidRDefault="00F33BE8" w:rsidP="00F33BE8">
      <w:pPr>
        <w:contextualSpacing/>
        <w:rPr>
          <w:rFonts w:ascii="Times New Roman" w:hAnsi="Times New Roman" w:cs="Times New Roman"/>
          <w:sz w:val="24"/>
          <w:szCs w:val="24"/>
        </w:rPr>
      </w:pPr>
    </w:p>
    <w:p w:rsidR="004B588C" w:rsidRDefault="004B588C" w:rsidP="00F33BE8">
      <w:pPr>
        <w:contextualSpacing/>
        <w:rPr>
          <w:rFonts w:ascii="Times New Roman" w:hAnsi="Times New Roman" w:cs="Times New Roman"/>
          <w:sz w:val="24"/>
          <w:szCs w:val="24"/>
        </w:rPr>
      </w:pPr>
      <w:r w:rsidRPr="004B588C">
        <w:rPr>
          <w:rFonts w:ascii="Times New Roman" w:hAnsi="Times New Roman" w:cs="Times New Roman"/>
          <w:b/>
          <w:sz w:val="24"/>
          <w:szCs w:val="24"/>
        </w:rPr>
        <w:t>2.</w:t>
      </w:r>
      <w:r w:rsidR="00BB3207">
        <w:rPr>
          <w:rFonts w:ascii="Times New Roman" w:hAnsi="Times New Roman" w:cs="Times New Roman"/>
          <w:b/>
          <w:sz w:val="24"/>
          <w:szCs w:val="24"/>
        </w:rPr>
        <w:t>4</w:t>
      </w:r>
      <w:r w:rsidRPr="004B588C">
        <w:rPr>
          <w:rFonts w:ascii="Times New Roman" w:hAnsi="Times New Roman" w:cs="Times New Roman"/>
          <w:b/>
          <w:sz w:val="24"/>
          <w:szCs w:val="24"/>
        </w:rPr>
        <w:t>.</w:t>
      </w:r>
      <w:r>
        <w:rPr>
          <w:rFonts w:ascii="Times New Roman" w:hAnsi="Times New Roman" w:cs="Times New Roman"/>
          <w:sz w:val="24"/>
          <w:szCs w:val="24"/>
        </w:rPr>
        <w:t xml:space="preserve">  </w:t>
      </w:r>
      <w:r w:rsidRPr="009D0A89">
        <w:rPr>
          <w:rFonts w:ascii="Times New Roman" w:hAnsi="Times New Roman" w:cs="Times New Roman"/>
          <w:b/>
          <w:sz w:val="24"/>
          <w:szCs w:val="24"/>
        </w:rPr>
        <w:t>Phosphate-buffered saline</w:t>
      </w:r>
      <w:r w:rsidR="00A82469">
        <w:rPr>
          <w:rFonts w:ascii="Times New Roman" w:hAnsi="Times New Roman" w:cs="Times New Roman"/>
          <w:sz w:val="24"/>
          <w:szCs w:val="24"/>
          <w:vertAlign w:val="superscript"/>
        </w:rPr>
        <w:t>36</w:t>
      </w:r>
      <w:r>
        <w:rPr>
          <w:rFonts w:ascii="Times New Roman" w:hAnsi="Times New Roman" w:cs="Times New Roman"/>
          <w:sz w:val="24"/>
          <w:szCs w:val="24"/>
        </w:rPr>
        <w:t xml:space="preserve"> (PBS) is used to suspend soil particles and microbial cells in the initial serial dilution of soil-exposed </w:t>
      </w:r>
      <w:r w:rsidR="00B5503C">
        <w:rPr>
          <w:rFonts w:ascii="Times New Roman" w:hAnsi="Times New Roman" w:cs="Times New Roman"/>
          <w:sz w:val="24"/>
          <w:szCs w:val="24"/>
        </w:rPr>
        <w:t>BDMs</w:t>
      </w:r>
      <w:r>
        <w:rPr>
          <w:rFonts w:ascii="Times New Roman" w:hAnsi="Times New Roman" w:cs="Times New Roman"/>
          <w:sz w:val="24"/>
          <w:szCs w:val="24"/>
        </w:rPr>
        <w:t>.</w:t>
      </w:r>
      <w:r w:rsidR="009D456E">
        <w:rPr>
          <w:rFonts w:ascii="Times New Roman" w:hAnsi="Times New Roman" w:cs="Times New Roman"/>
          <w:sz w:val="24"/>
          <w:szCs w:val="24"/>
        </w:rPr>
        <w:t xml:space="preserve">  To make PBS, add 8 g NaCl, 0.2 g KCl, 1.44 g Na</w:t>
      </w:r>
      <w:r w:rsidR="009D456E" w:rsidRPr="009D456E">
        <w:rPr>
          <w:rFonts w:ascii="Times New Roman" w:hAnsi="Times New Roman" w:cs="Times New Roman"/>
          <w:sz w:val="24"/>
          <w:szCs w:val="24"/>
          <w:vertAlign w:val="subscript"/>
        </w:rPr>
        <w:t>2</w:t>
      </w:r>
      <w:r w:rsidR="009D456E">
        <w:rPr>
          <w:rFonts w:ascii="Times New Roman" w:hAnsi="Times New Roman" w:cs="Times New Roman"/>
          <w:sz w:val="24"/>
          <w:szCs w:val="24"/>
        </w:rPr>
        <w:t>HPO</w:t>
      </w:r>
      <w:r w:rsidR="009D456E" w:rsidRPr="009D456E">
        <w:rPr>
          <w:rFonts w:ascii="Times New Roman" w:hAnsi="Times New Roman" w:cs="Times New Roman"/>
          <w:sz w:val="24"/>
          <w:szCs w:val="24"/>
          <w:vertAlign w:val="subscript"/>
        </w:rPr>
        <w:t>4</w:t>
      </w:r>
      <w:r w:rsidR="009D456E">
        <w:rPr>
          <w:rFonts w:ascii="Times New Roman" w:hAnsi="Times New Roman" w:cs="Times New Roman"/>
          <w:sz w:val="24"/>
          <w:szCs w:val="24"/>
        </w:rPr>
        <w:t>, and 0.24 g KH</w:t>
      </w:r>
      <w:r w:rsidR="009D456E" w:rsidRPr="009D456E">
        <w:rPr>
          <w:rFonts w:ascii="Times New Roman" w:hAnsi="Times New Roman" w:cs="Times New Roman"/>
          <w:sz w:val="24"/>
          <w:szCs w:val="24"/>
          <w:vertAlign w:val="subscript"/>
        </w:rPr>
        <w:t>2</w:t>
      </w:r>
      <w:r w:rsidR="009D456E">
        <w:rPr>
          <w:rFonts w:ascii="Times New Roman" w:hAnsi="Times New Roman" w:cs="Times New Roman"/>
          <w:sz w:val="24"/>
          <w:szCs w:val="24"/>
        </w:rPr>
        <w:t>PO</w:t>
      </w:r>
      <w:r w:rsidR="009D456E" w:rsidRPr="009D456E">
        <w:rPr>
          <w:rFonts w:ascii="Times New Roman" w:hAnsi="Times New Roman" w:cs="Times New Roman"/>
          <w:sz w:val="24"/>
          <w:szCs w:val="24"/>
          <w:vertAlign w:val="subscript"/>
        </w:rPr>
        <w:t>4</w:t>
      </w:r>
      <w:r w:rsidR="009D456E">
        <w:rPr>
          <w:rFonts w:ascii="Times New Roman" w:hAnsi="Times New Roman" w:cs="Times New Roman"/>
          <w:sz w:val="24"/>
          <w:szCs w:val="24"/>
        </w:rPr>
        <w:t xml:space="preserve"> to 800 mL of distilled water.  Dissolve salts and adjust pH to 7.4 with HCl.  </w:t>
      </w:r>
      <w:r w:rsidR="00B5503C">
        <w:rPr>
          <w:rFonts w:ascii="Times New Roman" w:hAnsi="Times New Roman" w:cs="Times New Roman"/>
          <w:sz w:val="24"/>
          <w:szCs w:val="24"/>
        </w:rPr>
        <w:t xml:space="preserve">Bring total volume to 1 L with ultrapure water.  </w:t>
      </w:r>
      <w:r w:rsidR="00D93C2B">
        <w:rPr>
          <w:rFonts w:ascii="Times New Roman" w:hAnsi="Times New Roman" w:cs="Times New Roman"/>
          <w:sz w:val="24"/>
          <w:szCs w:val="24"/>
        </w:rPr>
        <w:t xml:space="preserve">Fill clean culture tubes with </w:t>
      </w:r>
      <w:r w:rsidR="00BB1472">
        <w:rPr>
          <w:rFonts w:ascii="Times New Roman" w:hAnsi="Times New Roman" w:cs="Times New Roman"/>
          <w:sz w:val="24"/>
          <w:szCs w:val="24"/>
        </w:rPr>
        <w:t xml:space="preserve">9.5 mL and </w:t>
      </w:r>
      <w:r w:rsidR="00D93C2B">
        <w:rPr>
          <w:rFonts w:ascii="Times New Roman" w:hAnsi="Times New Roman" w:cs="Times New Roman"/>
          <w:sz w:val="24"/>
          <w:szCs w:val="24"/>
        </w:rPr>
        <w:t xml:space="preserve">4.5 mL PBS per tube.  </w:t>
      </w:r>
      <w:r w:rsidR="009D456E">
        <w:rPr>
          <w:rFonts w:ascii="Times New Roman" w:hAnsi="Times New Roman" w:cs="Times New Roman"/>
          <w:sz w:val="24"/>
          <w:szCs w:val="24"/>
        </w:rPr>
        <w:t>Autoclave.</w:t>
      </w:r>
    </w:p>
    <w:p w:rsidR="001C39AB" w:rsidRDefault="001C39AB" w:rsidP="00F33BE8">
      <w:pPr>
        <w:contextualSpacing/>
        <w:rPr>
          <w:rFonts w:ascii="Times New Roman" w:hAnsi="Times New Roman" w:cs="Times New Roman"/>
          <w:sz w:val="24"/>
          <w:szCs w:val="24"/>
        </w:rPr>
      </w:pPr>
    </w:p>
    <w:p w:rsidR="00030D41" w:rsidRDefault="00030D41" w:rsidP="00F33BE8">
      <w:pPr>
        <w:contextualSpacing/>
        <w:rPr>
          <w:rFonts w:ascii="Times New Roman" w:hAnsi="Times New Roman" w:cs="Times New Roman"/>
          <w:b/>
          <w:sz w:val="24"/>
          <w:szCs w:val="24"/>
        </w:rPr>
      </w:pPr>
      <w:r>
        <w:rPr>
          <w:rFonts w:ascii="Times New Roman" w:hAnsi="Times New Roman" w:cs="Times New Roman"/>
          <w:b/>
          <w:sz w:val="24"/>
          <w:szCs w:val="24"/>
        </w:rPr>
        <w:t>2.</w:t>
      </w:r>
      <w:r w:rsidR="00BB3207">
        <w:rPr>
          <w:rFonts w:ascii="Times New Roman" w:hAnsi="Times New Roman" w:cs="Times New Roman"/>
          <w:b/>
          <w:sz w:val="24"/>
          <w:szCs w:val="24"/>
        </w:rPr>
        <w:t>5</w:t>
      </w:r>
      <w:r>
        <w:rPr>
          <w:rFonts w:ascii="Times New Roman" w:hAnsi="Times New Roman" w:cs="Times New Roman"/>
          <w:b/>
          <w:sz w:val="24"/>
          <w:szCs w:val="24"/>
        </w:rPr>
        <w:t xml:space="preserve">  30%</w:t>
      </w:r>
      <w:r w:rsidRPr="00030D41">
        <w:rPr>
          <w:rFonts w:ascii="Times New Roman" w:hAnsi="Times New Roman" w:cs="Times New Roman"/>
          <w:sz w:val="24"/>
          <w:szCs w:val="24"/>
        </w:rPr>
        <w:t xml:space="preserve"> </w:t>
      </w:r>
      <w:r w:rsidRPr="00030D41">
        <w:rPr>
          <w:rFonts w:ascii="Times New Roman" w:hAnsi="Times New Roman" w:cs="Times New Roman"/>
          <w:b/>
          <w:sz w:val="24"/>
          <w:szCs w:val="24"/>
        </w:rPr>
        <w:t>(v/v)</w:t>
      </w:r>
      <w:r>
        <w:rPr>
          <w:rFonts w:ascii="Times New Roman" w:hAnsi="Times New Roman" w:cs="Times New Roman"/>
          <w:sz w:val="24"/>
          <w:szCs w:val="24"/>
        </w:rPr>
        <w:t xml:space="preserve"> glycerol is used to suspend cryopreserved bacterial </w:t>
      </w:r>
      <w:r w:rsidR="00FA2FCE">
        <w:rPr>
          <w:rFonts w:ascii="Times New Roman" w:hAnsi="Times New Roman" w:cs="Times New Roman"/>
          <w:sz w:val="24"/>
          <w:szCs w:val="24"/>
        </w:rPr>
        <w:t xml:space="preserve">and yeast </w:t>
      </w:r>
      <w:r>
        <w:rPr>
          <w:rFonts w:ascii="Times New Roman" w:hAnsi="Times New Roman" w:cs="Times New Roman"/>
          <w:sz w:val="24"/>
          <w:szCs w:val="24"/>
        </w:rPr>
        <w:t>cells, spores, and fungal mycelium during storage at -80</w:t>
      </w:r>
      <w:r w:rsidRPr="00030D41">
        <w:rPr>
          <w:rFonts w:ascii="Times New Roman" w:hAnsi="Times New Roman" w:cs="Times New Roman"/>
          <w:sz w:val="24"/>
          <w:szCs w:val="24"/>
          <w:vertAlign w:val="superscript"/>
        </w:rPr>
        <w:t>o</w:t>
      </w:r>
      <w:r>
        <w:rPr>
          <w:rFonts w:ascii="Times New Roman" w:hAnsi="Times New Roman" w:cs="Times New Roman"/>
          <w:sz w:val="24"/>
          <w:szCs w:val="24"/>
        </w:rPr>
        <w:t xml:space="preserve">C.  </w:t>
      </w:r>
      <w:r w:rsidR="007E3E33">
        <w:rPr>
          <w:rFonts w:ascii="Times New Roman" w:hAnsi="Times New Roman" w:cs="Times New Roman"/>
          <w:sz w:val="24"/>
          <w:szCs w:val="24"/>
        </w:rPr>
        <w:t>Make this solution in ultrapure water</w:t>
      </w:r>
      <w:r w:rsidR="005F6C34">
        <w:rPr>
          <w:rFonts w:ascii="Times New Roman" w:hAnsi="Times New Roman" w:cs="Times New Roman"/>
          <w:sz w:val="24"/>
          <w:szCs w:val="24"/>
        </w:rPr>
        <w:t>. A</w:t>
      </w:r>
      <w:r w:rsidR="007E3E33">
        <w:rPr>
          <w:rFonts w:ascii="Times New Roman" w:hAnsi="Times New Roman" w:cs="Times New Roman"/>
          <w:sz w:val="24"/>
          <w:szCs w:val="24"/>
        </w:rPr>
        <w:t>utoclave.</w:t>
      </w:r>
    </w:p>
    <w:p w:rsidR="00030D41" w:rsidRDefault="00030D41" w:rsidP="00F33BE8">
      <w:pPr>
        <w:contextualSpacing/>
        <w:rPr>
          <w:rFonts w:ascii="Times New Roman" w:hAnsi="Times New Roman" w:cs="Times New Roman"/>
          <w:b/>
          <w:sz w:val="24"/>
          <w:szCs w:val="24"/>
        </w:rPr>
      </w:pPr>
    </w:p>
    <w:p w:rsidR="001C39AB" w:rsidRDefault="001C39AB" w:rsidP="00F33BE8">
      <w:pPr>
        <w:contextualSpacing/>
        <w:rPr>
          <w:rFonts w:ascii="Times New Roman" w:hAnsi="Times New Roman" w:cs="Times New Roman"/>
          <w:sz w:val="24"/>
          <w:szCs w:val="24"/>
        </w:rPr>
      </w:pPr>
      <w:r w:rsidRPr="001C39AB">
        <w:rPr>
          <w:rFonts w:ascii="Times New Roman" w:hAnsi="Times New Roman" w:cs="Times New Roman"/>
          <w:b/>
          <w:sz w:val="24"/>
          <w:szCs w:val="24"/>
        </w:rPr>
        <w:t>2.</w:t>
      </w:r>
      <w:r w:rsidR="00BB3207">
        <w:rPr>
          <w:rFonts w:ascii="Times New Roman" w:hAnsi="Times New Roman" w:cs="Times New Roman"/>
          <w:b/>
          <w:sz w:val="24"/>
          <w:szCs w:val="24"/>
        </w:rPr>
        <w:t>6</w:t>
      </w:r>
      <w:r w:rsidRPr="001C39AB">
        <w:rPr>
          <w:rFonts w:ascii="Times New Roman" w:hAnsi="Times New Roman" w:cs="Times New Roman"/>
          <w:b/>
          <w:sz w:val="24"/>
          <w:szCs w:val="24"/>
        </w:rPr>
        <w:t>.  0.01%</w:t>
      </w:r>
      <w:r>
        <w:rPr>
          <w:rFonts w:ascii="Times New Roman" w:hAnsi="Times New Roman" w:cs="Times New Roman"/>
          <w:b/>
          <w:sz w:val="24"/>
          <w:szCs w:val="24"/>
        </w:rPr>
        <w:t xml:space="preserve"> (v/v)</w:t>
      </w:r>
      <w:r w:rsidRPr="001C39AB">
        <w:rPr>
          <w:rFonts w:ascii="Times New Roman" w:hAnsi="Times New Roman" w:cs="Times New Roman"/>
          <w:b/>
          <w:sz w:val="24"/>
          <w:szCs w:val="24"/>
        </w:rPr>
        <w:t xml:space="preserve"> Triton X-100</w:t>
      </w:r>
      <w:r w:rsidRPr="001C39AB">
        <w:rPr>
          <w:rFonts w:ascii="Times New Roman" w:hAnsi="Times New Roman" w:cs="Times New Roman"/>
          <w:sz w:val="24"/>
          <w:szCs w:val="24"/>
        </w:rPr>
        <w:t xml:space="preserve"> is used to suspend fungal spores</w:t>
      </w:r>
      <w:r w:rsidR="00880BA6">
        <w:rPr>
          <w:rFonts w:ascii="Times New Roman" w:hAnsi="Times New Roman" w:cs="Times New Roman"/>
          <w:sz w:val="24"/>
          <w:szCs w:val="24"/>
        </w:rPr>
        <w:t xml:space="preserve">; the detergent acts as a non-toxic wetting agent for </w:t>
      </w:r>
      <w:r w:rsidRPr="001C39AB">
        <w:rPr>
          <w:rFonts w:ascii="Times New Roman" w:hAnsi="Times New Roman" w:cs="Times New Roman"/>
          <w:sz w:val="24"/>
          <w:szCs w:val="24"/>
        </w:rPr>
        <w:t>hydrophobic</w:t>
      </w:r>
      <w:r w:rsidR="00880BA6">
        <w:rPr>
          <w:rFonts w:ascii="Times New Roman" w:hAnsi="Times New Roman" w:cs="Times New Roman"/>
          <w:sz w:val="24"/>
          <w:szCs w:val="24"/>
        </w:rPr>
        <w:t xml:space="preserve"> spores</w:t>
      </w:r>
      <w:r w:rsidRPr="001C39AB">
        <w:rPr>
          <w:rFonts w:ascii="Times New Roman" w:hAnsi="Times New Roman" w:cs="Times New Roman"/>
          <w:sz w:val="24"/>
          <w:szCs w:val="24"/>
        </w:rPr>
        <w:t>.</w:t>
      </w:r>
      <w:r w:rsidR="00794C68">
        <w:rPr>
          <w:rFonts w:ascii="Times New Roman" w:hAnsi="Times New Roman" w:cs="Times New Roman"/>
          <w:sz w:val="24"/>
          <w:szCs w:val="24"/>
        </w:rPr>
        <w:t xml:space="preserve">  Dissolve 100 </w:t>
      </w:r>
      <w:r w:rsidR="00794C68" w:rsidRPr="00794C68">
        <w:rPr>
          <w:rFonts w:ascii="Symbol" w:hAnsi="Symbol" w:cs="Times New Roman"/>
          <w:sz w:val="24"/>
          <w:szCs w:val="24"/>
        </w:rPr>
        <w:t></w:t>
      </w:r>
      <w:r w:rsidR="00794C68">
        <w:rPr>
          <w:rFonts w:ascii="Times New Roman" w:hAnsi="Times New Roman" w:cs="Times New Roman"/>
          <w:sz w:val="24"/>
          <w:szCs w:val="24"/>
        </w:rPr>
        <w:t>L Triton X-100 in 1 liter of ultrapure water.  Autoclave.</w:t>
      </w:r>
    </w:p>
    <w:p w:rsidR="00794C68" w:rsidRDefault="00794C68" w:rsidP="00F33BE8">
      <w:pPr>
        <w:contextualSpacing/>
        <w:rPr>
          <w:rFonts w:ascii="Times New Roman" w:hAnsi="Times New Roman" w:cs="Times New Roman"/>
          <w:sz w:val="24"/>
          <w:szCs w:val="24"/>
        </w:rPr>
      </w:pPr>
    </w:p>
    <w:p w:rsidR="00794C68" w:rsidRPr="001C39AB" w:rsidRDefault="00794C68" w:rsidP="00F33BE8">
      <w:pPr>
        <w:contextualSpacing/>
        <w:rPr>
          <w:rFonts w:ascii="Times New Roman" w:hAnsi="Times New Roman" w:cs="Times New Roman"/>
          <w:sz w:val="24"/>
          <w:szCs w:val="24"/>
        </w:rPr>
      </w:pPr>
      <w:r w:rsidRPr="00794C68">
        <w:rPr>
          <w:rFonts w:ascii="Times New Roman" w:hAnsi="Times New Roman" w:cs="Times New Roman"/>
          <w:b/>
          <w:sz w:val="24"/>
          <w:szCs w:val="24"/>
        </w:rPr>
        <w:t>2.</w:t>
      </w:r>
      <w:r w:rsidR="00BB3207">
        <w:rPr>
          <w:rFonts w:ascii="Times New Roman" w:hAnsi="Times New Roman" w:cs="Times New Roman"/>
          <w:b/>
          <w:sz w:val="24"/>
          <w:szCs w:val="24"/>
        </w:rPr>
        <w:t>7</w:t>
      </w:r>
      <w:r w:rsidRPr="00794C68">
        <w:rPr>
          <w:rFonts w:ascii="Times New Roman" w:hAnsi="Times New Roman" w:cs="Times New Roman"/>
          <w:b/>
          <w:sz w:val="24"/>
          <w:szCs w:val="24"/>
        </w:rPr>
        <w:t>.  0.1 M sodium phosphate buffer</w:t>
      </w:r>
      <w:r w:rsidR="00EC521F">
        <w:rPr>
          <w:rFonts w:ascii="Times New Roman" w:hAnsi="Times New Roman" w:cs="Times New Roman"/>
          <w:b/>
          <w:sz w:val="24"/>
          <w:szCs w:val="24"/>
        </w:rPr>
        <w:t xml:space="preserve"> (pH 7.2)</w:t>
      </w:r>
      <w:r>
        <w:rPr>
          <w:rFonts w:ascii="Times New Roman" w:hAnsi="Times New Roman" w:cs="Times New Roman"/>
          <w:sz w:val="24"/>
          <w:szCs w:val="24"/>
        </w:rPr>
        <w:t xml:space="preserve"> is used as the solvent for glutaraldehyde during SEM fixation.  Mix 68.4 mL of 1 M Na</w:t>
      </w:r>
      <w:r w:rsidRPr="00EC521F">
        <w:rPr>
          <w:rFonts w:ascii="Times New Roman" w:hAnsi="Times New Roman" w:cs="Times New Roman"/>
          <w:sz w:val="24"/>
          <w:szCs w:val="24"/>
          <w:vertAlign w:val="subscript"/>
        </w:rPr>
        <w:t>2</w:t>
      </w:r>
      <w:r>
        <w:rPr>
          <w:rFonts w:ascii="Times New Roman" w:hAnsi="Times New Roman" w:cs="Times New Roman"/>
          <w:sz w:val="24"/>
          <w:szCs w:val="24"/>
        </w:rPr>
        <w:t>HPO</w:t>
      </w:r>
      <w:r w:rsidRPr="00EC521F">
        <w:rPr>
          <w:rFonts w:ascii="Times New Roman" w:hAnsi="Times New Roman" w:cs="Times New Roman"/>
          <w:sz w:val="24"/>
          <w:szCs w:val="24"/>
          <w:vertAlign w:val="subscript"/>
        </w:rPr>
        <w:t>4</w:t>
      </w:r>
      <w:r>
        <w:rPr>
          <w:rFonts w:ascii="Times New Roman" w:hAnsi="Times New Roman" w:cs="Times New Roman"/>
          <w:sz w:val="24"/>
          <w:szCs w:val="24"/>
        </w:rPr>
        <w:t xml:space="preserve"> and 31.6 mL of 1 M NaH</w:t>
      </w:r>
      <w:r w:rsidRPr="00EC521F">
        <w:rPr>
          <w:rFonts w:ascii="Times New Roman" w:hAnsi="Times New Roman" w:cs="Times New Roman"/>
          <w:sz w:val="24"/>
          <w:szCs w:val="24"/>
          <w:vertAlign w:val="subscript"/>
        </w:rPr>
        <w:t>2</w:t>
      </w:r>
      <w:r>
        <w:rPr>
          <w:rFonts w:ascii="Times New Roman" w:hAnsi="Times New Roman" w:cs="Times New Roman"/>
          <w:sz w:val="24"/>
          <w:szCs w:val="24"/>
        </w:rPr>
        <w:t>PO</w:t>
      </w:r>
      <w:r w:rsidRPr="00EC521F">
        <w:rPr>
          <w:rFonts w:ascii="Times New Roman" w:hAnsi="Times New Roman" w:cs="Times New Roman"/>
          <w:sz w:val="24"/>
          <w:szCs w:val="24"/>
          <w:vertAlign w:val="subscript"/>
        </w:rPr>
        <w:t>4</w:t>
      </w:r>
      <w:r w:rsidR="00EC521F">
        <w:rPr>
          <w:rFonts w:ascii="Times New Roman" w:hAnsi="Times New Roman" w:cs="Times New Roman"/>
          <w:sz w:val="24"/>
          <w:szCs w:val="24"/>
        </w:rPr>
        <w:t xml:space="preserve"> and bring total volume to 1 L with ultrapure water</w:t>
      </w:r>
      <w:r w:rsidR="00A82469">
        <w:rPr>
          <w:rFonts w:ascii="Times New Roman" w:hAnsi="Times New Roman" w:cs="Times New Roman"/>
          <w:sz w:val="24"/>
          <w:szCs w:val="24"/>
          <w:vertAlign w:val="superscript"/>
        </w:rPr>
        <w:t>36</w:t>
      </w:r>
      <w:r w:rsidR="00EC521F">
        <w:rPr>
          <w:rFonts w:ascii="Times New Roman" w:hAnsi="Times New Roman" w:cs="Times New Roman"/>
          <w:sz w:val="24"/>
          <w:szCs w:val="24"/>
        </w:rPr>
        <w:t>.</w:t>
      </w:r>
    </w:p>
    <w:p w:rsidR="001C39AB" w:rsidRDefault="001C39AB" w:rsidP="00F33BE8">
      <w:pPr>
        <w:contextualSpacing/>
        <w:rPr>
          <w:rFonts w:ascii="Times New Roman" w:hAnsi="Times New Roman" w:cs="Times New Roman"/>
          <w:sz w:val="24"/>
          <w:szCs w:val="24"/>
        </w:rPr>
      </w:pPr>
    </w:p>
    <w:p w:rsidR="00F33BE8" w:rsidRDefault="009D0A89" w:rsidP="00F33BE8">
      <w:pPr>
        <w:contextualSpacing/>
        <w:rPr>
          <w:rFonts w:ascii="Times New Roman" w:hAnsi="Times New Roman" w:cs="Times New Roman"/>
          <w:sz w:val="24"/>
          <w:szCs w:val="24"/>
        </w:rPr>
      </w:pPr>
      <w:r w:rsidRPr="00C22E5C">
        <w:rPr>
          <w:rFonts w:ascii="Times New Roman" w:hAnsi="Times New Roman" w:cs="Times New Roman"/>
          <w:b/>
          <w:sz w:val="24"/>
          <w:szCs w:val="24"/>
        </w:rPr>
        <w:t xml:space="preserve">3.  </w:t>
      </w:r>
      <w:r w:rsidR="00386BE6">
        <w:rPr>
          <w:rFonts w:ascii="Times New Roman" w:hAnsi="Times New Roman" w:cs="Times New Roman"/>
          <w:b/>
          <w:sz w:val="24"/>
          <w:szCs w:val="24"/>
        </w:rPr>
        <w:t>Preparation of b</w:t>
      </w:r>
      <w:r w:rsidRPr="00C22E5C">
        <w:rPr>
          <w:rFonts w:ascii="Times New Roman" w:hAnsi="Times New Roman" w:cs="Times New Roman"/>
          <w:b/>
          <w:sz w:val="24"/>
          <w:szCs w:val="24"/>
        </w:rPr>
        <w:t xml:space="preserve">ioassay </w:t>
      </w:r>
      <w:r w:rsidR="00FF012F">
        <w:rPr>
          <w:rFonts w:ascii="Times New Roman" w:hAnsi="Times New Roman" w:cs="Times New Roman"/>
          <w:b/>
          <w:sz w:val="24"/>
          <w:szCs w:val="24"/>
        </w:rPr>
        <w:t>materials</w:t>
      </w:r>
      <w:r w:rsidRPr="00C22E5C">
        <w:rPr>
          <w:rFonts w:ascii="Times New Roman" w:hAnsi="Times New Roman" w:cs="Times New Roman"/>
          <w:b/>
          <w:sz w:val="24"/>
          <w:szCs w:val="24"/>
        </w:rPr>
        <w:t xml:space="preserve">: </w:t>
      </w:r>
      <w:r w:rsidR="000E4A7A">
        <w:rPr>
          <w:rFonts w:ascii="Times New Roman" w:hAnsi="Times New Roman" w:cs="Times New Roman"/>
          <w:b/>
          <w:sz w:val="24"/>
          <w:szCs w:val="24"/>
        </w:rPr>
        <w:t>s</w:t>
      </w:r>
      <w:r w:rsidR="000E4A7A" w:rsidRPr="0056175B">
        <w:rPr>
          <w:rFonts w:ascii="Times New Roman" w:hAnsi="Times New Roman" w:cs="Times New Roman"/>
          <w:b/>
          <w:sz w:val="24"/>
          <w:szCs w:val="24"/>
        </w:rPr>
        <w:t xml:space="preserve">urface </w:t>
      </w:r>
      <w:r w:rsidR="0056175B" w:rsidRPr="0056175B">
        <w:rPr>
          <w:rFonts w:ascii="Times New Roman" w:hAnsi="Times New Roman" w:cs="Times New Roman"/>
          <w:b/>
          <w:sz w:val="24"/>
          <w:szCs w:val="24"/>
        </w:rPr>
        <w:t>decontamination of BDM films.</w:t>
      </w:r>
      <w:r w:rsidR="00EC5C24" w:rsidRPr="0056175B">
        <w:rPr>
          <w:rFonts w:ascii="Times New Roman" w:hAnsi="Times New Roman" w:cs="Times New Roman"/>
          <w:b/>
          <w:sz w:val="24"/>
          <w:szCs w:val="24"/>
        </w:rPr>
        <w:t xml:space="preserve"> </w:t>
      </w:r>
      <w:r w:rsidR="00EC5C24">
        <w:rPr>
          <w:rFonts w:ascii="Times New Roman" w:hAnsi="Times New Roman" w:cs="Times New Roman"/>
          <w:sz w:val="24"/>
          <w:szCs w:val="24"/>
        </w:rPr>
        <w:t xml:space="preserve"> </w:t>
      </w:r>
    </w:p>
    <w:p w:rsidR="006B1E06" w:rsidRDefault="006B1E06" w:rsidP="00F33BE8">
      <w:pPr>
        <w:contextualSpacing/>
        <w:rPr>
          <w:rFonts w:ascii="Times New Roman" w:hAnsi="Times New Roman" w:cs="Times New Roman"/>
          <w:sz w:val="24"/>
          <w:szCs w:val="24"/>
        </w:rPr>
      </w:pPr>
    </w:p>
    <w:p w:rsidR="00F33BE8" w:rsidRDefault="00DA06BE"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rPr>
        <w:t>3.1.</w:t>
      </w:r>
      <w:r w:rsidRPr="006B1E06">
        <w:rPr>
          <w:rFonts w:ascii="Times New Roman" w:hAnsi="Times New Roman" w:cs="Times New Roman"/>
          <w:sz w:val="24"/>
          <w:szCs w:val="24"/>
          <w:highlight w:val="yellow"/>
        </w:rPr>
        <w:t xml:space="preserve">  </w:t>
      </w:r>
      <w:r w:rsidR="009B29F7">
        <w:rPr>
          <w:rFonts w:ascii="Times New Roman" w:hAnsi="Times New Roman" w:cs="Times New Roman"/>
          <w:sz w:val="24"/>
          <w:szCs w:val="24"/>
          <w:highlight w:val="yellow"/>
        </w:rPr>
        <w:t>B</w:t>
      </w:r>
      <w:r w:rsidR="009B29F7" w:rsidRPr="006B1E06">
        <w:rPr>
          <w:rFonts w:ascii="Times New Roman" w:hAnsi="Times New Roman" w:cs="Times New Roman"/>
          <w:sz w:val="24"/>
          <w:szCs w:val="24"/>
          <w:highlight w:val="yellow"/>
        </w:rPr>
        <w:t xml:space="preserve">ecause remnants of contaminants like paper and tape on cutting utensils are potential carbon sources, </w:t>
      </w:r>
      <w:r w:rsidR="009B29F7">
        <w:rPr>
          <w:rFonts w:ascii="Times New Roman" w:hAnsi="Times New Roman" w:cs="Times New Roman"/>
          <w:sz w:val="24"/>
          <w:szCs w:val="24"/>
          <w:highlight w:val="yellow"/>
        </w:rPr>
        <w:t xml:space="preserve">use </w:t>
      </w:r>
      <w:r w:rsidR="009B29F7" w:rsidRPr="006B1E06">
        <w:rPr>
          <w:rFonts w:ascii="Times New Roman" w:hAnsi="Times New Roman" w:cs="Times New Roman"/>
          <w:sz w:val="24"/>
          <w:szCs w:val="24"/>
          <w:highlight w:val="yellow"/>
        </w:rPr>
        <w:t xml:space="preserve">newly-purchased scissors or fresh razor blades, and an inorganic surface for cutting.  Wear gloves to avoid contamination of BDM films with </w:t>
      </w:r>
      <w:r w:rsidR="009B29F7">
        <w:rPr>
          <w:rFonts w:ascii="Times New Roman" w:hAnsi="Times New Roman" w:cs="Times New Roman"/>
          <w:sz w:val="24"/>
          <w:szCs w:val="24"/>
          <w:highlight w:val="yellow"/>
        </w:rPr>
        <w:t>skin oils</w:t>
      </w:r>
      <w:r w:rsidR="009B29F7" w:rsidRPr="006B1E06">
        <w:rPr>
          <w:rFonts w:ascii="Times New Roman" w:hAnsi="Times New Roman" w:cs="Times New Roman"/>
          <w:sz w:val="24"/>
          <w:szCs w:val="24"/>
          <w:highlight w:val="yellow"/>
        </w:rPr>
        <w:t xml:space="preserve">.  </w:t>
      </w:r>
      <w:r w:rsidR="009D0A89" w:rsidRPr="006B1E06">
        <w:rPr>
          <w:rFonts w:ascii="Times New Roman" w:hAnsi="Times New Roman" w:cs="Times New Roman"/>
          <w:sz w:val="24"/>
          <w:szCs w:val="24"/>
          <w:highlight w:val="yellow"/>
        </w:rPr>
        <w:t xml:space="preserve">Cut </w:t>
      </w:r>
      <w:r w:rsidR="00420D07" w:rsidRPr="006B1E06">
        <w:rPr>
          <w:rFonts w:ascii="Times New Roman" w:hAnsi="Times New Roman" w:cs="Times New Roman"/>
          <w:sz w:val="24"/>
          <w:szCs w:val="24"/>
          <w:highlight w:val="yellow"/>
        </w:rPr>
        <w:t>BDM</w:t>
      </w:r>
      <w:r w:rsidR="00567BDF" w:rsidRPr="006B1E06">
        <w:rPr>
          <w:rFonts w:ascii="Times New Roman" w:hAnsi="Times New Roman" w:cs="Times New Roman"/>
          <w:sz w:val="24"/>
          <w:szCs w:val="24"/>
          <w:highlight w:val="yellow"/>
        </w:rPr>
        <w:t xml:space="preserve"> film</w:t>
      </w:r>
      <w:r w:rsidR="00420D07" w:rsidRPr="006B1E06">
        <w:rPr>
          <w:rFonts w:ascii="Times New Roman" w:hAnsi="Times New Roman" w:cs="Times New Roman"/>
          <w:sz w:val="24"/>
          <w:szCs w:val="24"/>
          <w:highlight w:val="yellow"/>
        </w:rPr>
        <w:t xml:space="preserve">s </w:t>
      </w:r>
      <w:r w:rsidR="007F36D9" w:rsidRPr="006B1E06">
        <w:rPr>
          <w:rFonts w:ascii="Times New Roman" w:hAnsi="Times New Roman" w:cs="Times New Roman"/>
          <w:sz w:val="24"/>
          <w:szCs w:val="24"/>
          <w:highlight w:val="yellow"/>
        </w:rPr>
        <w:t>into small squares (4.25 x 4.25 cm)</w:t>
      </w:r>
      <w:r w:rsidR="009D0A89" w:rsidRPr="006B1E06">
        <w:rPr>
          <w:rFonts w:ascii="Times New Roman" w:hAnsi="Times New Roman" w:cs="Times New Roman"/>
          <w:sz w:val="24"/>
          <w:szCs w:val="24"/>
          <w:highlight w:val="yellow"/>
        </w:rPr>
        <w:t>.</w:t>
      </w:r>
      <w:r w:rsidR="007F36D9" w:rsidRPr="006B1E06">
        <w:rPr>
          <w:rFonts w:ascii="Times New Roman" w:hAnsi="Times New Roman" w:cs="Times New Roman"/>
          <w:sz w:val="24"/>
          <w:szCs w:val="24"/>
          <w:highlight w:val="yellow"/>
        </w:rPr>
        <w:t xml:space="preserve"> </w:t>
      </w:r>
      <w:r w:rsidR="009D0A89" w:rsidRPr="006B1E06">
        <w:rPr>
          <w:rFonts w:ascii="Times New Roman" w:hAnsi="Times New Roman" w:cs="Times New Roman"/>
          <w:sz w:val="24"/>
          <w:szCs w:val="24"/>
          <w:highlight w:val="yellow"/>
        </w:rPr>
        <w:t xml:space="preserve">This size square fits into a standard 100 x 15 mm Petri plate.  </w:t>
      </w:r>
    </w:p>
    <w:p w:rsidR="00FF4CC4" w:rsidRPr="006B1E06" w:rsidRDefault="00FF4CC4" w:rsidP="00F33BE8">
      <w:pPr>
        <w:contextualSpacing/>
        <w:rPr>
          <w:rFonts w:ascii="Times New Roman" w:hAnsi="Times New Roman" w:cs="Times New Roman"/>
          <w:sz w:val="24"/>
          <w:szCs w:val="24"/>
          <w:highlight w:val="yellow"/>
        </w:rPr>
      </w:pPr>
    </w:p>
    <w:p w:rsidR="00DA06BE" w:rsidRPr="006B1E06" w:rsidRDefault="00DA06BE" w:rsidP="00F33BE8">
      <w:pPr>
        <w:contextualSpacing/>
        <w:rPr>
          <w:rFonts w:ascii="Times New Roman" w:hAnsi="Times New Roman" w:cs="Times New Roman"/>
          <w:sz w:val="24"/>
          <w:szCs w:val="24"/>
          <w:highlight w:val="yellow"/>
          <w:lang w:val="en"/>
        </w:rPr>
      </w:pPr>
      <w:r w:rsidRPr="006B1E06">
        <w:rPr>
          <w:rFonts w:ascii="Times New Roman" w:hAnsi="Times New Roman" w:cs="Times New Roman"/>
          <w:b/>
          <w:sz w:val="24"/>
          <w:szCs w:val="24"/>
          <w:highlight w:val="yellow"/>
        </w:rPr>
        <w:t>3.</w:t>
      </w:r>
      <w:r w:rsidR="000E4A7A">
        <w:rPr>
          <w:rFonts w:ascii="Times New Roman" w:hAnsi="Times New Roman" w:cs="Times New Roman"/>
          <w:b/>
          <w:sz w:val="24"/>
          <w:szCs w:val="24"/>
          <w:highlight w:val="yellow"/>
        </w:rPr>
        <w:t>2</w:t>
      </w:r>
      <w:r w:rsidRPr="006B1E06">
        <w:rPr>
          <w:rFonts w:ascii="Times New Roman" w:hAnsi="Times New Roman" w:cs="Times New Roman"/>
          <w:b/>
          <w:sz w:val="24"/>
          <w:szCs w:val="24"/>
          <w:highlight w:val="yellow"/>
        </w:rPr>
        <w:t>.</w:t>
      </w:r>
      <w:r w:rsidRPr="006B1E06">
        <w:rPr>
          <w:rFonts w:ascii="Times New Roman" w:hAnsi="Times New Roman" w:cs="Times New Roman"/>
          <w:sz w:val="24"/>
          <w:szCs w:val="24"/>
          <w:highlight w:val="yellow"/>
        </w:rPr>
        <w:t xml:space="preserve">  </w:t>
      </w:r>
      <w:r w:rsidR="009D0A89" w:rsidRPr="006B1E06">
        <w:rPr>
          <w:rFonts w:ascii="Times New Roman" w:hAnsi="Times New Roman" w:cs="Times New Roman"/>
          <w:sz w:val="24"/>
          <w:szCs w:val="24"/>
          <w:highlight w:val="yellow"/>
        </w:rPr>
        <w:t xml:space="preserve">Use a germicidal UV lamp (emission wavelength = 253.7 nm) to decontaminate </w:t>
      </w:r>
      <w:r w:rsidR="00420D07" w:rsidRPr="006B1E06">
        <w:rPr>
          <w:rFonts w:ascii="Times New Roman" w:hAnsi="Times New Roman" w:cs="Times New Roman"/>
          <w:sz w:val="24"/>
          <w:szCs w:val="24"/>
          <w:highlight w:val="yellow"/>
        </w:rPr>
        <w:t>BDM</w:t>
      </w:r>
      <w:r w:rsidR="00567BDF" w:rsidRPr="006B1E06">
        <w:rPr>
          <w:rFonts w:ascii="Times New Roman" w:hAnsi="Times New Roman" w:cs="Times New Roman"/>
          <w:sz w:val="24"/>
          <w:szCs w:val="24"/>
          <w:highlight w:val="yellow"/>
        </w:rPr>
        <w:t xml:space="preserve"> film</w:t>
      </w:r>
      <w:r w:rsidR="00420D07" w:rsidRPr="006B1E06">
        <w:rPr>
          <w:rFonts w:ascii="Times New Roman" w:hAnsi="Times New Roman" w:cs="Times New Roman"/>
          <w:sz w:val="24"/>
          <w:szCs w:val="24"/>
          <w:highlight w:val="yellow"/>
        </w:rPr>
        <w:t>s</w:t>
      </w:r>
      <w:r w:rsidR="00567BDF" w:rsidRPr="006B1E06">
        <w:rPr>
          <w:rFonts w:ascii="Times New Roman" w:hAnsi="Times New Roman" w:cs="Times New Roman"/>
          <w:sz w:val="24"/>
          <w:szCs w:val="24"/>
          <w:highlight w:val="yellow"/>
        </w:rPr>
        <w:t xml:space="preserve">.  Such a lamp is often found in </w:t>
      </w:r>
      <w:r w:rsidR="009D0A89" w:rsidRPr="006B1E06">
        <w:rPr>
          <w:rFonts w:ascii="Times New Roman" w:hAnsi="Times New Roman" w:cs="Times New Roman"/>
          <w:sz w:val="24"/>
          <w:szCs w:val="24"/>
          <w:highlight w:val="yellow"/>
        </w:rPr>
        <w:t>a standard biosafety cabinet</w:t>
      </w:r>
      <w:r w:rsidR="009D0A89" w:rsidRPr="006B1E06">
        <w:rPr>
          <w:rFonts w:ascii="Times New Roman" w:hAnsi="Times New Roman" w:cs="Times New Roman"/>
          <w:sz w:val="24"/>
          <w:szCs w:val="24"/>
          <w:highlight w:val="yellow"/>
          <w:lang w:val="en"/>
        </w:rPr>
        <w:t>.</w:t>
      </w:r>
      <w:r w:rsidR="00420D07" w:rsidRPr="006B1E06">
        <w:rPr>
          <w:rFonts w:ascii="Times New Roman" w:hAnsi="Times New Roman" w:cs="Times New Roman"/>
          <w:sz w:val="24"/>
          <w:szCs w:val="24"/>
          <w:highlight w:val="yellow"/>
          <w:lang w:val="en"/>
        </w:rPr>
        <w:t xml:space="preserve">  </w:t>
      </w:r>
      <w:r w:rsidRPr="006B1E06">
        <w:rPr>
          <w:rFonts w:ascii="Times New Roman" w:hAnsi="Times New Roman" w:cs="Times New Roman"/>
          <w:sz w:val="24"/>
          <w:szCs w:val="24"/>
          <w:highlight w:val="yellow"/>
          <w:lang w:val="en"/>
        </w:rPr>
        <w:t>Ensure that when the UV light is operating, there is no flow of external air into the biosafety cabinet t</w:t>
      </w:r>
      <w:r w:rsidR="00420D07" w:rsidRPr="006B1E06">
        <w:rPr>
          <w:rFonts w:ascii="Times New Roman" w:hAnsi="Times New Roman" w:cs="Times New Roman"/>
          <w:sz w:val="24"/>
          <w:szCs w:val="24"/>
          <w:highlight w:val="yellow"/>
          <w:lang w:val="en"/>
        </w:rPr>
        <w:t>hat might contaminate the BDM</w:t>
      </w:r>
      <w:r w:rsidR="00567BDF" w:rsidRPr="006B1E06">
        <w:rPr>
          <w:rFonts w:ascii="Times New Roman" w:hAnsi="Times New Roman" w:cs="Times New Roman"/>
          <w:sz w:val="24"/>
          <w:szCs w:val="24"/>
          <w:highlight w:val="yellow"/>
          <w:lang w:val="en"/>
        </w:rPr>
        <w:t xml:space="preserve"> </w:t>
      </w:r>
      <w:r w:rsidR="00567BDF" w:rsidRPr="006B1E06">
        <w:rPr>
          <w:rFonts w:ascii="Times New Roman" w:hAnsi="Times New Roman" w:cs="Times New Roman"/>
          <w:sz w:val="24"/>
          <w:szCs w:val="24"/>
          <w:highlight w:val="yellow"/>
        </w:rPr>
        <w:t>film</w:t>
      </w:r>
      <w:r w:rsidR="00420D07" w:rsidRPr="006B1E06">
        <w:rPr>
          <w:rFonts w:ascii="Times New Roman" w:hAnsi="Times New Roman" w:cs="Times New Roman"/>
          <w:sz w:val="24"/>
          <w:szCs w:val="24"/>
          <w:highlight w:val="yellow"/>
          <w:lang w:val="en"/>
        </w:rPr>
        <w:t>s.</w:t>
      </w:r>
      <w:r w:rsidR="009D0A89" w:rsidRPr="006B1E06">
        <w:rPr>
          <w:rFonts w:ascii="Times New Roman" w:hAnsi="Times New Roman" w:cs="Times New Roman"/>
          <w:sz w:val="24"/>
          <w:szCs w:val="24"/>
          <w:highlight w:val="yellow"/>
          <w:lang w:val="en"/>
        </w:rPr>
        <w:t xml:space="preserve">  </w:t>
      </w:r>
    </w:p>
    <w:p w:rsidR="00DA06BE" w:rsidRPr="006B1E06" w:rsidRDefault="00DA06BE" w:rsidP="00F33BE8">
      <w:pPr>
        <w:contextualSpacing/>
        <w:rPr>
          <w:rFonts w:ascii="Times New Roman" w:hAnsi="Times New Roman" w:cs="Times New Roman"/>
          <w:sz w:val="24"/>
          <w:szCs w:val="24"/>
          <w:highlight w:val="yellow"/>
          <w:lang w:val="en"/>
        </w:rPr>
      </w:pPr>
    </w:p>
    <w:p w:rsidR="00DA06BE" w:rsidRPr="006B1E06" w:rsidRDefault="00DA06BE"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lang w:val="en"/>
        </w:rPr>
        <w:t>3.</w:t>
      </w:r>
      <w:r w:rsidR="000E4A7A">
        <w:rPr>
          <w:rFonts w:ascii="Times New Roman" w:hAnsi="Times New Roman" w:cs="Times New Roman"/>
          <w:b/>
          <w:sz w:val="24"/>
          <w:szCs w:val="24"/>
          <w:highlight w:val="yellow"/>
          <w:lang w:val="en"/>
        </w:rPr>
        <w:t>3</w:t>
      </w:r>
      <w:r w:rsidRPr="006B1E06">
        <w:rPr>
          <w:rFonts w:ascii="Times New Roman" w:hAnsi="Times New Roman" w:cs="Times New Roman"/>
          <w:b/>
          <w:sz w:val="24"/>
          <w:szCs w:val="24"/>
          <w:highlight w:val="yellow"/>
          <w:lang w:val="en"/>
        </w:rPr>
        <w:t>.</w:t>
      </w:r>
      <w:r w:rsidRPr="006B1E06">
        <w:rPr>
          <w:rFonts w:ascii="Times New Roman" w:hAnsi="Times New Roman" w:cs="Times New Roman"/>
          <w:sz w:val="24"/>
          <w:szCs w:val="24"/>
          <w:highlight w:val="yellow"/>
          <w:lang w:val="en"/>
        </w:rPr>
        <w:t xml:space="preserve">  </w:t>
      </w:r>
      <w:r w:rsidR="009D0A89" w:rsidRPr="006B1E06">
        <w:rPr>
          <w:rFonts w:ascii="Times New Roman" w:hAnsi="Times New Roman" w:cs="Times New Roman"/>
          <w:sz w:val="24"/>
          <w:szCs w:val="24"/>
          <w:highlight w:val="yellow"/>
          <w:lang w:val="en"/>
        </w:rPr>
        <w:t xml:space="preserve">Wet surfaces inside the hood </w:t>
      </w:r>
      <w:r w:rsidR="007F36D9" w:rsidRPr="006B1E06">
        <w:rPr>
          <w:rFonts w:ascii="Times New Roman" w:hAnsi="Times New Roman" w:cs="Times New Roman"/>
          <w:sz w:val="24"/>
          <w:szCs w:val="24"/>
          <w:highlight w:val="yellow"/>
        </w:rPr>
        <w:t xml:space="preserve">with 70% EtOH and </w:t>
      </w:r>
      <w:r w:rsidR="00C22E5C" w:rsidRPr="006B1E06">
        <w:rPr>
          <w:rFonts w:ascii="Times New Roman" w:hAnsi="Times New Roman" w:cs="Times New Roman"/>
          <w:sz w:val="24"/>
          <w:szCs w:val="24"/>
          <w:highlight w:val="yellow"/>
        </w:rPr>
        <w:t xml:space="preserve">let blower run for 15 minutes to </w:t>
      </w:r>
      <w:r w:rsidR="00665D6F" w:rsidRPr="006B1E06">
        <w:rPr>
          <w:rFonts w:ascii="Times New Roman" w:hAnsi="Times New Roman" w:cs="Times New Roman"/>
          <w:sz w:val="24"/>
          <w:szCs w:val="24"/>
          <w:highlight w:val="yellow"/>
        </w:rPr>
        <w:t>flush air</w:t>
      </w:r>
      <w:r w:rsidR="00C22E5C" w:rsidRPr="006B1E06">
        <w:rPr>
          <w:rFonts w:ascii="Times New Roman" w:hAnsi="Times New Roman" w:cs="Times New Roman"/>
          <w:sz w:val="24"/>
          <w:szCs w:val="24"/>
          <w:highlight w:val="yellow"/>
        </w:rPr>
        <w:t xml:space="preserve">.  Then, close the sash and decontaminate the hood surface with </w:t>
      </w:r>
      <w:r w:rsidR="007F36D9" w:rsidRPr="006B1E06">
        <w:rPr>
          <w:rFonts w:ascii="Times New Roman" w:hAnsi="Times New Roman" w:cs="Times New Roman"/>
          <w:sz w:val="24"/>
          <w:szCs w:val="24"/>
          <w:highlight w:val="yellow"/>
        </w:rPr>
        <w:t xml:space="preserve">UV for </w:t>
      </w:r>
      <w:r w:rsidR="00C22E5C" w:rsidRPr="006B1E06">
        <w:rPr>
          <w:rFonts w:ascii="Times New Roman" w:hAnsi="Times New Roman" w:cs="Times New Roman"/>
          <w:sz w:val="24"/>
          <w:szCs w:val="24"/>
          <w:highlight w:val="yellow"/>
        </w:rPr>
        <w:t>two</w:t>
      </w:r>
      <w:r w:rsidR="007F36D9" w:rsidRPr="006B1E06">
        <w:rPr>
          <w:rFonts w:ascii="Times New Roman" w:hAnsi="Times New Roman" w:cs="Times New Roman"/>
          <w:sz w:val="24"/>
          <w:szCs w:val="24"/>
          <w:highlight w:val="yellow"/>
        </w:rPr>
        <w:t xml:space="preserve"> hour</w:t>
      </w:r>
      <w:r w:rsidR="00C22E5C" w:rsidRPr="006B1E06">
        <w:rPr>
          <w:rFonts w:ascii="Times New Roman" w:hAnsi="Times New Roman" w:cs="Times New Roman"/>
          <w:sz w:val="24"/>
          <w:szCs w:val="24"/>
          <w:highlight w:val="yellow"/>
        </w:rPr>
        <w:t>s</w:t>
      </w:r>
      <w:r w:rsidR="007F36D9" w:rsidRPr="006B1E06">
        <w:rPr>
          <w:rFonts w:ascii="Times New Roman" w:hAnsi="Times New Roman" w:cs="Times New Roman"/>
          <w:sz w:val="24"/>
          <w:szCs w:val="24"/>
          <w:highlight w:val="yellow"/>
        </w:rPr>
        <w:t>.</w:t>
      </w:r>
      <w:r w:rsidR="00B7696A" w:rsidRPr="006B1E06">
        <w:rPr>
          <w:rFonts w:ascii="Times New Roman" w:hAnsi="Times New Roman" w:cs="Times New Roman"/>
          <w:sz w:val="24"/>
          <w:szCs w:val="24"/>
          <w:highlight w:val="yellow"/>
        </w:rPr>
        <w:t xml:space="preserve"> </w:t>
      </w:r>
    </w:p>
    <w:p w:rsidR="00DA06BE" w:rsidRPr="006B1E06" w:rsidRDefault="00DA06BE" w:rsidP="00F33BE8">
      <w:pPr>
        <w:contextualSpacing/>
        <w:rPr>
          <w:rFonts w:ascii="Times New Roman" w:hAnsi="Times New Roman" w:cs="Times New Roman"/>
          <w:sz w:val="24"/>
          <w:szCs w:val="24"/>
          <w:highlight w:val="yellow"/>
        </w:rPr>
      </w:pPr>
    </w:p>
    <w:p w:rsidR="00DA06BE" w:rsidRPr="006B1E06" w:rsidRDefault="00DA06BE"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rPr>
        <w:t>3.</w:t>
      </w:r>
      <w:r w:rsidR="000E4A7A">
        <w:rPr>
          <w:rFonts w:ascii="Times New Roman" w:hAnsi="Times New Roman" w:cs="Times New Roman"/>
          <w:b/>
          <w:sz w:val="24"/>
          <w:szCs w:val="24"/>
          <w:highlight w:val="yellow"/>
        </w:rPr>
        <w:t>4</w:t>
      </w:r>
      <w:r w:rsidRPr="006B1E06">
        <w:rPr>
          <w:rFonts w:ascii="Times New Roman" w:hAnsi="Times New Roman" w:cs="Times New Roman"/>
          <w:b/>
          <w:sz w:val="24"/>
          <w:szCs w:val="24"/>
          <w:highlight w:val="yellow"/>
        </w:rPr>
        <w:t xml:space="preserve">  </w:t>
      </w:r>
      <w:r w:rsidR="00C22E5C" w:rsidRPr="006B1E06">
        <w:rPr>
          <w:rFonts w:ascii="Times New Roman" w:hAnsi="Times New Roman" w:cs="Times New Roman"/>
          <w:sz w:val="24"/>
          <w:szCs w:val="24"/>
          <w:highlight w:val="yellow"/>
        </w:rPr>
        <w:t xml:space="preserve">Place </w:t>
      </w:r>
      <w:r w:rsidR="00567BDF" w:rsidRPr="006B1E06">
        <w:rPr>
          <w:rFonts w:ascii="Times New Roman" w:hAnsi="Times New Roman" w:cs="Times New Roman"/>
          <w:sz w:val="24"/>
          <w:szCs w:val="24"/>
          <w:highlight w:val="yellow"/>
        </w:rPr>
        <w:t xml:space="preserve">the </w:t>
      </w:r>
      <w:r w:rsidR="00420D07" w:rsidRPr="006B1E06">
        <w:rPr>
          <w:rFonts w:ascii="Times New Roman" w:hAnsi="Times New Roman" w:cs="Times New Roman"/>
          <w:sz w:val="24"/>
          <w:szCs w:val="24"/>
          <w:highlight w:val="yellow"/>
        </w:rPr>
        <w:t>BDM</w:t>
      </w:r>
      <w:r w:rsidR="00567BDF" w:rsidRPr="006B1E06">
        <w:rPr>
          <w:rFonts w:ascii="Times New Roman" w:hAnsi="Times New Roman" w:cs="Times New Roman"/>
          <w:sz w:val="24"/>
          <w:szCs w:val="24"/>
          <w:highlight w:val="yellow"/>
        </w:rPr>
        <w:t xml:space="preserve"> film</w:t>
      </w:r>
      <w:r w:rsidR="00420D07" w:rsidRPr="006B1E06">
        <w:rPr>
          <w:rFonts w:ascii="Times New Roman" w:hAnsi="Times New Roman" w:cs="Times New Roman"/>
          <w:sz w:val="24"/>
          <w:szCs w:val="24"/>
          <w:highlight w:val="yellow"/>
        </w:rPr>
        <w:t xml:space="preserve">s </w:t>
      </w:r>
      <w:r w:rsidR="007F36D9" w:rsidRPr="006B1E06">
        <w:rPr>
          <w:rFonts w:ascii="Times New Roman" w:hAnsi="Times New Roman" w:cs="Times New Roman"/>
          <w:sz w:val="24"/>
          <w:szCs w:val="24"/>
          <w:highlight w:val="yellow"/>
        </w:rPr>
        <w:t xml:space="preserve">in the </w:t>
      </w:r>
      <w:r w:rsidR="00C22E5C" w:rsidRPr="006B1E06">
        <w:rPr>
          <w:rFonts w:ascii="Times New Roman" w:hAnsi="Times New Roman" w:cs="Times New Roman"/>
          <w:sz w:val="24"/>
          <w:szCs w:val="24"/>
          <w:highlight w:val="yellow"/>
        </w:rPr>
        <w:t>decontaminated</w:t>
      </w:r>
      <w:r w:rsidR="007F36D9" w:rsidRPr="006B1E06">
        <w:rPr>
          <w:rFonts w:ascii="Times New Roman" w:hAnsi="Times New Roman" w:cs="Times New Roman"/>
          <w:sz w:val="24"/>
          <w:szCs w:val="24"/>
          <w:highlight w:val="yellow"/>
        </w:rPr>
        <w:t xml:space="preserve"> hood, in rows.  </w:t>
      </w:r>
      <w:r w:rsidR="00C22E5C" w:rsidRPr="006B1E06">
        <w:rPr>
          <w:rFonts w:ascii="Times New Roman" w:hAnsi="Times New Roman" w:cs="Times New Roman"/>
          <w:sz w:val="24"/>
          <w:szCs w:val="24"/>
          <w:highlight w:val="yellow"/>
        </w:rPr>
        <w:t xml:space="preserve">Allow the UV light to shine on </w:t>
      </w:r>
      <w:r w:rsidR="00567BDF" w:rsidRPr="006B1E06">
        <w:rPr>
          <w:rFonts w:ascii="Times New Roman" w:hAnsi="Times New Roman" w:cs="Times New Roman"/>
          <w:sz w:val="24"/>
          <w:szCs w:val="24"/>
          <w:highlight w:val="yellow"/>
        </w:rPr>
        <w:t>film</w:t>
      </w:r>
      <w:r w:rsidR="00420D07" w:rsidRPr="006B1E06">
        <w:rPr>
          <w:rFonts w:ascii="Times New Roman" w:hAnsi="Times New Roman" w:cs="Times New Roman"/>
          <w:sz w:val="24"/>
          <w:szCs w:val="24"/>
          <w:highlight w:val="yellow"/>
        </w:rPr>
        <w:t xml:space="preserve">s </w:t>
      </w:r>
      <w:r w:rsidR="00C22E5C" w:rsidRPr="006B1E06">
        <w:rPr>
          <w:rFonts w:ascii="Times New Roman" w:hAnsi="Times New Roman" w:cs="Times New Roman"/>
          <w:sz w:val="24"/>
          <w:szCs w:val="24"/>
          <w:highlight w:val="yellow"/>
        </w:rPr>
        <w:t xml:space="preserve">for </w:t>
      </w:r>
      <w:r w:rsidR="005F6C34" w:rsidRPr="006B1E06">
        <w:rPr>
          <w:rFonts w:ascii="Times New Roman" w:hAnsi="Times New Roman" w:cs="Times New Roman"/>
          <w:sz w:val="24"/>
          <w:szCs w:val="24"/>
          <w:highlight w:val="yellow"/>
        </w:rPr>
        <w:t>two</w:t>
      </w:r>
      <w:r w:rsidR="00C22E5C" w:rsidRPr="006B1E06">
        <w:rPr>
          <w:rFonts w:ascii="Times New Roman" w:hAnsi="Times New Roman" w:cs="Times New Roman"/>
          <w:sz w:val="24"/>
          <w:szCs w:val="24"/>
          <w:highlight w:val="yellow"/>
        </w:rPr>
        <w:t xml:space="preserve"> </w:t>
      </w:r>
      <w:r w:rsidR="007F36D9" w:rsidRPr="006B1E06">
        <w:rPr>
          <w:rFonts w:ascii="Times New Roman" w:hAnsi="Times New Roman" w:cs="Times New Roman"/>
          <w:sz w:val="24"/>
          <w:szCs w:val="24"/>
          <w:highlight w:val="yellow"/>
        </w:rPr>
        <w:t>hour</w:t>
      </w:r>
      <w:r w:rsidR="00C22E5C" w:rsidRPr="006B1E06">
        <w:rPr>
          <w:rFonts w:ascii="Times New Roman" w:hAnsi="Times New Roman" w:cs="Times New Roman"/>
          <w:sz w:val="24"/>
          <w:szCs w:val="24"/>
          <w:highlight w:val="yellow"/>
        </w:rPr>
        <w:t>s</w:t>
      </w:r>
      <w:r w:rsidR="007F36D9" w:rsidRPr="006B1E06">
        <w:rPr>
          <w:rFonts w:ascii="Times New Roman" w:hAnsi="Times New Roman" w:cs="Times New Roman"/>
          <w:sz w:val="24"/>
          <w:szCs w:val="24"/>
          <w:highlight w:val="yellow"/>
        </w:rPr>
        <w:t>.</w:t>
      </w:r>
      <w:r w:rsidR="00C22E5C" w:rsidRPr="006B1E06">
        <w:rPr>
          <w:rFonts w:ascii="Times New Roman" w:hAnsi="Times New Roman" w:cs="Times New Roman"/>
          <w:sz w:val="24"/>
          <w:szCs w:val="24"/>
          <w:highlight w:val="yellow"/>
        </w:rPr>
        <w:t xml:space="preserve">  </w:t>
      </w:r>
    </w:p>
    <w:p w:rsidR="00DA06BE" w:rsidRPr="006B1E06" w:rsidRDefault="00DA06BE" w:rsidP="00F33BE8">
      <w:pPr>
        <w:contextualSpacing/>
        <w:rPr>
          <w:rFonts w:ascii="Times New Roman" w:hAnsi="Times New Roman" w:cs="Times New Roman"/>
          <w:sz w:val="24"/>
          <w:szCs w:val="24"/>
          <w:highlight w:val="yellow"/>
        </w:rPr>
      </w:pPr>
    </w:p>
    <w:p w:rsidR="00420D07" w:rsidRPr="006B1E06" w:rsidRDefault="00DA06BE"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rPr>
        <w:t>3.</w:t>
      </w:r>
      <w:r w:rsidR="000E4A7A">
        <w:rPr>
          <w:rFonts w:ascii="Times New Roman" w:hAnsi="Times New Roman" w:cs="Times New Roman"/>
          <w:b/>
          <w:sz w:val="24"/>
          <w:szCs w:val="24"/>
          <w:highlight w:val="yellow"/>
        </w:rPr>
        <w:t>5.</w:t>
      </w:r>
      <w:r w:rsidRPr="006B1E06">
        <w:rPr>
          <w:rFonts w:ascii="Times New Roman" w:hAnsi="Times New Roman" w:cs="Times New Roman"/>
          <w:sz w:val="24"/>
          <w:szCs w:val="24"/>
          <w:highlight w:val="yellow"/>
        </w:rPr>
        <w:t xml:space="preserve">  </w:t>
      </w:r>
      <w:r w:rsidR="00C22E5C" w:rsidRPr="006B1E06">
        <w:rPr>
          <w:rFonts w:ascii="Times New Roman" w:hAnsi="Times New Roman" w:cs="Times New Roman"/>
          <w:sz w:val="24"/>
          <w:szCs w:val="24"/>
          <w:highlight w:val="yellow"/>
        </w:rPr>
        <w:t xml:space="preserve">Use </w:t>
      </w:r>
      <w:r w:rsidR="00FF4CC4">
        <w:rPr>
          <w:rFonts w:ascii="Times New Roman" w:hAnsi="Times New Roman" w:cs="Times New Roman"/>
          <w:sz w:val="24"/>
          <w:szCs w:val="24"/>
          <w:highlight w:val="yellow"/>
        </w:rPr>
        <w:t xml:space="preserve">a clean, </w:t>
      </w:r>
      <w:r w:rsidR="00C22E5C" w:rsidRPr="006B1E06">
        <w:rPr>
          <w:rFonts w:ascii="Times New Roman" w:hAnsi="Times New Roman" w:cs="Times New Roman"/>
          <w:sz w:val="24"/>
          <w:szCs w:val="24"/>
          <w:highlight w:val="yellow"/>
        </w:rPr>
        <w:t xml:space="preserve">sterilized forceps to flip the </w:t>
      </w:r>
      <w:r w:rsidR="00420D07" w:rsidRPr="006B1E06">
        <w:rPr>
          <w:rFonts w:ascii="Times New Roman" w:hAnsi="Times New Roman" w:cs="Times New Roman"/>
          <w:sz w:val="24"/>
          <w:szCs w:val="24"/>
          <w:highlight w:val="yellow"/>
        </w:rPr>
        <w:t>BDM</w:t>
      </w:r>
      <w:r w:rsidR="00567BDF" w:rsidRPr="006B1E06">
        <w:rPr>
          <w:rFonts w:ascii="Times New Roman" w:hAnsi="Times New Roman" w:cs="Times New Roman"/>
          <w:sz w:val="24"/>
          <w:szCs w:val="24"/>
          <w:highlight w:val="yellow"/>
        </w:rPr>
        <w:t xml:space="preserve"> film</w:t>
      </w:r>
      <w:r w:rsidR="00420D07" w:rsidRPr="006B1E06">
        <w:rPr>
          <w:rFonts w:ascii="Times New Roman" w:hAnsi="Times New Roman" w:cs="Times New Roman"/>
          <w:sz w:val="24"/>
          <w:szCs w:val="24"/>
          <w:highlight w:val="yellow"/>
        </w:rPr>
        <w:t>s</w:t>
      </w:r>
      <w:r w:rsidR="007F6295" w:rsidRPr="006B1E06">
        <w:rPr>
          <w:rFonts w:ascii="Times New Roman" w:hAnsi="Times New Roman" w:cs="Times New Roman"/>
          <w:sz w:val="24"/>
          <w:szCs w:val="24"/>
          <w:highlight w:val="yellow"/>
        </w:rPr>
        <w:t>.  S</w:t>
      </w:r>
      <w:r w:rsidR="00C22E5C" w:rsidRPr="006B1E06">
        <w:rPr>
          <w:rFonts w:ascii="Times New Roman" w:hAnsi="Times New Roman" w:cs="Times New Roman"/>
          <w:sz w:val="24"/>
          <w:szCs w:val="24"/>
          <w:highlight w:val="yellow"/>
        </w:rPr>
        <w:t xml:space="preserve">tart at the </w:t>
      </w:r>
      <w:r w:rsidR="00FF012F" w:rsidRPr="006B1E06">
        <w:rPr>
          <w:rFonts w:ascii="Times New Roman" w:hAnsi="Times New Roman" w:cs="Times New Roman"/>
          <w:sz w:val="24"/>
          <w:szCs w:val="24"/>
          <w:highlight w:val="yellow"/>
        </w:rPr>
        <w:t>front</w:t>
      </w:r>
      <w:r w:rsidR="00C22E5C" w:rsidRPr="006B1E06">
        <w:rPr>
          <w:rFonts w:ascii="Times New Roman" w:hAnsi="Times New Roman" w:cs="Times New Roman"/>
          <w:sz w:val="24"/>
          <w:szCs w:val="24"/>
          <w:highlight w:val="yellow"/>
        </w:rPr>
        <w:t xml:space="preserve"> </w:t>
      </w:r>
      <w:r w:rsidR="005F6C34" w:rsidRPr="006B1E06">
        <w:rPr>
          <w:rFonts w:ascii="Times New Roman" w:hAnsi="Times New Roman" w:cs="Times New Roman"/>
          <w:sz w:val="24"/>
          <w:szCs w:val="24"/>
          <w:highlight w:val="yellow"/>
        </w:rPr>
        <w:t>row</w:t>
      </w:r>
      <w:r w:rsidR="009731B2" w:rsidRPr="006B1E06">
        <w:rPr>
          <w:rFonts w:ascii="Times New Roman" w:hAnsi="Times New Roman" w:cs="Times New Roman"/>
          <w:sz w:val="24"/>
          <w:szCs w:val="24"/>
          <w:highlight w:val="yellow"/>
        </w:rPr>
        <w:t xml:space="preserve"> and</w:t>
      </w:r>
      <w:r w:rsidR="001832EA" w:rsidRPr="006B1E06">
        <w:rPr>
          <w:rFonts w:ascii="Times New Roman" w:hAnsi="Times New Roman" w:cs="Times New Roman"/>
          <w:sz w:val="24"/>
          <w:szCs w:val="24"/>
          <w:highlight w:val="yellow"/>
        </w:rPr>
        <w:t xml:space="preserve"> </w:t>
      </w:r>
      <w:r w:rsidR="00C22E5C" w:rsidRPr="006B1E06">
        <w:rPr>
          <w:rFonts w:ascii="Times New Roman" w:hAnsi="Times New Roman" w:cs="Times New Roman"/>
          <w:sz w:val="24"/>
          <w:szCs w:val="24"/>
          <w:highlight w:val="yellow"/>
        </w:rPr>
        <w:t xml:space="preserve">work to the </w:t>
      </w:r>
      <w:r w:rsidR="00FF012F" w:rsidRPr="006B1E06">
        <w:rPr>
          <w:rFonts w:ascii="Times New Roman" w:hAnsi="Times New Roman" w:cs="Times New Roman"/>
          <w:sz w:val="24"/>
          <w:szCs w:val="24"/>
          <w:highlight w:val="yellow"/>
        </w:rPr>
        <w:t>back</w:t>
      </w:r>
      <w:r w:rsidR="00C22E5C" w:rsidRPr="006B1E06">
        <w:rPr>
          <w:rFonts w:ascii="Times New Roman" w:hAnsi="Times New Roman" w:cs="Times New Roman"/>
          <w:sz w:val="24"/>
          <w:szCs w:val="24"/>
          <w:highlight w:val="yellow"/>
        </w:rPr>
        <w:t xml:space="preserve"> </w:t>
      </w:r>
      <w:r w:rsidR="00FF012F" w:rsidRPr="006B1E06">
        <w:rPr>
          <w:rFonts w:ascii="Times New Roman" w:hAnsi="Times New Roman" w:cs="Times New Roman"/>
          <w:sz w:val="24"/>
          <w:szCs w:val="24"/>
          <w:highlight w:val="yellow"/>
        </w:rPr>
        <w:t xml:space="preserve">row </w:t>
      </w:r>
      <w:r w:rsidR="009731B2" w:rsidRPr="006B1E06">
        <w:rPr>
          <w:rFonts w:ascii="Times New Roman" w:hAnsi="Times New Roman" w:cs="Times New Roman"/>
          <w:sz w:val="24"/>
          <w:szCs w:val="24"/>
          <w:highlight w:val="yellow"/>
        </w:rPr>
        <w:t xml:space="preserve">to minimize time </w:t>
      </w:r>
      <w:r w:rsidR="00C22E5C" w:rsidRPr="006B1E06">
        <w:rPr>
          <w:rFonts w:ascii="Times New Roman" w:hAnsi="Times New Roman" w:cs="Times New Roman"/>
          <w:sz w:val="24"/>
          <w:szCs w:val="24"/>
          <w:highlight w:val="yellow"/>
        </w:rPr>
        <w:t xml:space="preserve">that hands </w:t>
      </w:r>
      <w:r w:rsidR="00EC5C24" w:rsidRPr="006B1E06">
        <w:rPr>
          <w:rFonts w:ascii="Times New Roman" w:hAnsi="Times New Roman" w:cs="Times New Roman"/>
          <w:sz w:val="24"/>
          <w:szCs w:val="24"/>
          <w:highlight w:val="yellow"/>
        </w:rPr>
        <w:t xml:space="preserve">and arms </w:t>
      </w:r>
      <w:r w:rsidR="00C22E5C" w:rsidRPr="006B1E06">
        <w:rPr>
          <w:rFonts w:ascii="Times New Roman" w:hAnsi="Times New Roman" w:cs="Times New Roman"/>
          <w:sz w:val="24"/>
          <w:szCs w:val="24"/>
          <w:highlight w:val="yellow"/>
        </w:rPr>
        <w:t>are directly above the</w:t>
      </w:r>
      <w:r w:rsidR="00FF012F" w:rsidRPr="006B1E06">
        <w:rPr>
          <w:rFonts w:ascii="Times New Roman" w:hAnsi="Times New Roman" w:cs="Times New Roman"/>
          <w:sz w:val="24"/>
          <w:szCs w:val="24"/>
          <w:highlight w:val="yellow"/>
        </w:rPr>
        <w:t xml:space="preserve"> </w:t>
      </w:r>
      <w:r w:rsidR="009731B2" w:rsidRPr="006B1E06">
        <w:rPr>
          <w:rFonts w:ascii="Times New Roman" w:hAnsi="Times New Roman" w:cs="Times New Roman"/>
          <w:sz w:val="24"/>
          <w:szCs w:val="24"/>
          <w:highlight w:val="yellow"/>
        </w:rPr>
        <w:t>newly</w:t>
      </w:r>
      <w:r w:rsidR="00FF012F" w:rsidRPr="006B1E06">
        <w:rPr>
          <w:rFonts w:ascii="Times New Roman" w:hAnsi="Times New Roman" w:cs="Times New Roman"/>
          <w:sz w:val="24"/>
          <w:szCs w:val="24"/>
          <w:highlight w:val="yellow"/>
        </w:rPr>
        <w:t>-decontaminated</w:t>
      </w:r>
      <w:r w:rsidR="00C22E5C" w:rsidRPr="006B1E06">
        <w:rPr>
          <w:rFonts w:ascii="Times New Roman" w:hAnsi="Times New Roman" w:cs="Times New Roman"/>
          <w:sz w:val="24"/>
          <w:szCs w:val="24"/>
          <w:highlight w:val="yellow"/>
        </w:rPr>
        <w:t xml:space="preserve"> </w:t>
      </w:r>
      <w:r w:rsidR="00420D07" w:rsidRPr="006B1E06">
        <w:rPr>
          <w:rFonts w:ascii="Times New Roman" w:hAnsi="Times New Roman" w:cs="Times New Roman"/>
          <w:sz w:val="24"/>
          <w:szCs w:val="24"/>
          <w:highlight w:val="yellow"/>
        </w:rPr>
        <w:t>BDM</w:t>
      </w:r>
      <w:r w:rsidR="009731B2" w:rsidRPr="006B1E06">
        <w:rPr>
          <w:rFonts w:ascii="Times New Roman" w:hAnsi="Times New Roman" w:cs="Times New Roman"/>
          <w:sz w:val="24"/>
          <w:szCs w:val="24"/>
          <w:highlight w:val="yellow"/>
        </w:rPr>
        <w:t xml:space="preserve"> surfaces</w:t>
      </w:r>
      <w:r w:rsidR="00C22E5C" w:rsidRPr="006B1E06">
        <w:rPr>
          <w:rFonts w:ascii="Times New Roman" w:hAnsi="Times New Roman" w:cs="Times New Roman"/>
          <w:sz w:val="24"/>
          <w:szCs w:val="24"/>
          <w:highlight w:val="yellow"/>
        </w:rPr>
        <w:t>.</w:t>
      </w:r>
      <w:r w:rsidR="007F36D9" w:rsidRPr="006B1E06">
        <w:rPr>
          <w:rFonts w:ascii="Times New Roman" w:hAnsi="Times New Roman" w:cs="Times New Roman"/>
          <w:sz w:val="24"/>
          <w:szCs w:val="24"/>
          <w:highlight w:val="yellow"/>
        </w:rPr>
        <w:t xml:space="preserve">  </w:t>
      </w:r>
      <w:proofErr w:type="gramStart"/>
      <w:r w:rsidR="00C00C40" w:rsidRPr="006B1E06">
        <w:rPr>
          <w:rFonts w:ascii="Times New Roman" w:hAnsi="Times New Roman" w:cs="Times New Roman"/>
          <w:sz w:val="24"/>
          <w:szCs w:val="24"/>
          <w:highlight w:val="yellow"/>
        </w:rPr>
        <w:t>When flipping BDMs, place</w:t>
      </w:r>
      <w:r w:rsidR="007F6295" w:rsidRPr="006B1E06">
        <w:rPr>
          <w:rFonts w:ascii="Times New Roman" w:hAnsi="Times New Roman" w:cs="Times New Roman"/>
          <w:sz w:val="24"/>
          <w:szCs w:val="24"/>
          <w:highlight w:val="yellow"/>
        </w:rPr>
        <w:t xml:space="preserve"> the</w:t>
      </w:r>
      <w:r w:rsidR="00C00C40" w:rsidRPr="006B1E06">
        <w:rPr>
          <w:rFonts w:ascii="Times New Roman" w:hAnsi="Times New Roman" w:cs="Times New Roman"/>
          <w:sz w:val="24"/>
          <w:szCs w:val="24"/>
          <w:highlight w:val="yellow"/>
        </w:rPr>
        <w:t xml:space="preserve"> </w:t>
      </w:r>
      <w:r w:rsidR="001832EA" w:rsidRPr="006B1E06">
        <w:rPr>
          <w:rFonts w:ascii="Times New Roman" w:hAnsi="Times New Roman" w:cs="Times New Roman"/>
          <w:sz w:val="24"/>
          <w:szCs w:val="24"/>
          <w:highlight w:val="yellow"/>
        </w:rPr>
        <w:t>new</w:t>
      </w:r>
      <w:r w:rsidR="00C00C40" w:rsidRPr="006B1E06">
        <w:rPr>
          <w:rFonts w:ascii="Times New Roman" w:hAnsi="Times New Roman" w:cs="Times New Roman"/>
          <w:sz w:val="24"/>
          <w:szCs w:val="24"/>
          <w:highlight w:val="yellow"/>
        </w:rPr>
        <w:t>ly-disinfested side down</w:t>
      </w:r>
      <w:r w:rsidR="007F6295" w:rsidRPr="006B1E06">
        <w:rPr>
          <w:rFonts w:ascii="Times New Roman" w:hAnsi="Times New Roman" w:cs="Times New Roman"/>
          <w:sz w:val="24"/>
          <w:szCs w:val="24"/>
          <w:highlight w:val="yellow"/>
        </w:rPr>
        <w:t>ward</w:t>
      </w:r>
      <w:r w:rsidR="00C00C40" w:rsidRPr="006B1E06">
        <w:rPr>
          <w:rFonts w:ascii="Times New Roman" w:hAnsi="Times New Roman" w:cs="Times New Roman"/>
          <w:sz w:val="24"/>
          <w:szCs w:val="24"/>
          <w:highlight w:val="yellow"/>
        </w:rPr>
        <w:t xml:space="preserve"> on a clean area exposed to UV light but not previously in contact with the non-disinfested side of the film.</w:t>
      </w:r>
      <w:proofErr w:type="gramEnd"/>
    </w:p>
    <w:p w:rsidR="00420D07" w:rsidRPr="006B1E06" w:rsidRDefault="00420D07" w:rsidP="00F33BE8">
      <w:pPr>
        <w:contextualSpacing/>
        <w:rPr>
          <w:rFonts w:ascii="Times New Roman" w:hAnsi="Times New Roman" w:cs="Times New Roman"/>
          <w:sz w:val="24"/>
          <w:szCs w:val="24"/>
          <w:highlight w:val="yellow"/>
        </w:rPr>
      </w:pPr>
    </w:p>
    <w:p w:rsidR="00EC5C24" w:rsidRPr="00EC5C24" w:rsidRDefault="00420D07" w:rsidP="00F33BE8">
      <w:pPr>
        <w:contextualSpacing/>
        <w:rPr>
          <w:rFonts w:ascii="Times New Roman" w:hAnsi="Times New Roman" w:cs="Times New Roman"/>
          <w:sz w:val="24"/>
          <w:szCs w:val="24"/>
        </w:rPr>
      </w:pPr>
      <w:r w:rsidRPr="006B1E06">
        <w:rPr>
          <w:rFonts w:ascii="Times New Roman" w:hAnsi="Times New Roman" w:cs="Times New Roman"/>
          <w:b/>
          <w:sz w:val="24"/>
          <w:szCs w:val="24"/>
          <w:highlight w:val="yellow"/>
        </w:rPr>
        <w:t>3.</w:t>
      </w:r>
      <w:r w:rsidR="000E4A7A">
        <w:rPr>
          <w:rFonts w:ascii="Times New Roman" w:hAnsi="Times New Roman" w:cs="Times New Roman"/>
          <w:b/>
          <w:sz w:val="24"/>
          <w:szCs w:val="24"/>
          <w:highlight w:val="yellow"/>
        </w:rPr>
        <w:t>6.</w:t>
      </w:r>
      <w:r w:rsidRPr="006B1E06">
        <w:rPr>
          <w:rFonts w:ascii="Times New Roman" w:hAnsi="Times New Roman" w:cs="Times New Roman"/>
          <w:sz w:val="24"/>
          <w:szCs w:val="24"/>
          <w:highlight w:val="yellow"/>
        </w:rPr>
        <w:t xml:space="preserve">  </w:t>
      </w:r>
      <w:r w:rsidR="00EC5C24" w:rsidRPr="006B1E06">
        <w:rPr>
          <w:rFonts w:ascii="Times New Roman" w:hAnsi="Times New Roman" w:cs="Times New Roman"/>
          <w:sz w:val="24"/>
          <w:szCs w:val="24"/>
          <w:highlight w:val="yellow"/>
        </w:rPr>
        <w:t xml:space="preserve">After two hours of UV treatment on </w:t>
      </w:r>
      <w:r w:rsidR="005F6C34" w:rsidRPr="006B1E06">
        <w:rPr>
          <w:rFonts w:ascii="Times New Roman" w:hAnsi="Times New Roman" w:cs="Times New Roman"/>
          <w:sz w:val="24"/>
          <w:szCs w:val="24"/>
          <w:highlight w:val="yellow"/>
        </w:rPr>
        <w:t>each</w:t>
      </w:r>
      <w:r w:rsidR="00EC5C24" w:rsidRPr="006B1E06">
        <w:rPr>
          <w:rFonts w:ascii="Times New Roman" w:hAnsi="Times New Roman" w:cs="Times New Roman"/>
          <w:sz w:val="24"/>
          <w:szCs w:val="24"/>
          <w:highlight w:val="yellow"/>
        </w:rPr>
        <w:t xml:space="preserve"> side, remove </w:t>
      </w:r>
      <w:r w:rsidR="005F6C34" w:rsidRPr="006B1E06">
        <w:rPr>
          <w:rFonts w:ascii="Times New Roman" w:hAnsi="Times New Roman" w:cs="Times New Roman"/>
          <w:sz w:val="24"/>
          <w:szCs w:val="24"/>
          <w:highlight w:val="yellow"/>
        </w:rPr>
        <w:t xml:space="preserve">the </w:t>
      </w:r>
      <w:r w:rsidRPr="006B1E06">
        <w:rPr>
          <w:rFonts w:ascii="Times New Roman" w:hAnsi="Times New Roman" w:cs="Times New Roman"/>
          <w:sz w:val="24"/>
          <w:szCs w:val="24"/>
          <w:highlight w:val="yellow"/>
        </w:rPr>
        <w:t>BDM</w:t>
      </w:r>
      <w:r w:rsidR="00567BDF" w:rsidRPr="006B1E06">
        <w:rPr>
          <w:rFonts w:ascii="Times New Roman" w:hAnsi="Times New Roman" w:cs="Times New Roman"/>
          <w:sz w:val="24"/>
          <w:szCs w:val="24"/>
          <w:highlight w:val="yellow"/>
        </w:rPr>
        <w:t xml:space="preserve"> film</w:t>
      </w:r>
      <w:r w:rsidRPr="006B1E06">
        <w:rPr>
          <w:rFonts w:ascii="Times New Roman" w:hAnsi="Times New Roman" w:cs="Times New Roman"/>
          <w:sz w:val="24"/>
          <w:szCs w:val="24"/>
          <w:highlight w:val="yellow"/>
        </w:rPr>
        <w:t xml:space="preserve">s </w:t>
      </w:r>
      <w:r w:rsidR="00EC5C24" w:rsidRPr="006B1E06">
        <w:rPr>
          <w:rFonts w:ascii="Times New Roman" w:hAnsi="Times New Roman" w:cs="Times New Roman"/>
          <w:sz w:val="24"/>
          <w:szCs w:val="24"/>
          <w:highlight w:val="yellow"/>
        </w:rPr>
        <w:t xml:space="preserve">from </w:t>
      </w:r>
      <w:r w:rsidR="005F6C34" w:rsidRPr="006B1E06">
        <w:rPr>
          <w:rFonts w:ascii="Times New Roman" w:hAnsi="Times New Roman" w:cs="Times New Roman"/>
          <w:sz w:val="24"/>
          <w:szCs w:val="24"/>
          <w:highlight w:val="yellow"/>
        </w:rPr>
        <w:t xml:space="preserve">the </w:t>
      </w:r>
      <w:r w:rsidR="00EC5C24" w:rsidRPr="006B1E06">
        <w:rPr>
          <w:rFonts w:ascii="Times New Roman" w:hAnsi="Times New Roman" w:cs="Times New Roman"/>
          <w:sz w:val="24"/>
          <w:szCs w:val="24"/>
          <w:highlight w:val="yellow"/>
        </w:rPr>
        <w:t xml:space="preserve">biosafety cabinet with a sterile forceps, </w:t>
      </w:r>
      <w:r w:rsidR="005F6C34" w:rsidRPr="006B1E06">
        <w:rPr>
          <w:rFonts w:ascii="Times New Roman" w:hAnsi="Times New Roman" w:cs="Times New Roman"/>
          <w:sz w:val="24"/>
          <w:szCs w:val="24"/>
          <w:highlight w:val="yellow"/>
        </w:rPr>
        <w:t xml:space="preserve">again </w:t>
      </w:r>
      <w:r w:rsidR="00EC5C24" w:rsidRPr="006B1E06">
        <w:rPr>
          <w:rFonts w:ascii="Times New Roman" w:hAnsi="Times New Roman" w:cs="Times New Roman"/>
          <w:sz w:val="24"/>
          <w:szCs w:val="24"/>
          <w:highlight w:val="yellow"/>
        </w:rPr>
        <w:t xml:space="preserve">working from front to back </w:t>
      </w:r>
      <w:r w:rsidRPr="006B1E06">
        <w:rPr>
          <w:rFonts w:ascii="Times New Roman" w:hAnsi="Times New Roman" w:cs="Times New Roman"/>
          <w:sz w:val="24"/>
          <w:szCs w:val="24"/>
          <w:highlight w:val="yellow"/>
        </w:rPr>
        <w:t>to avoid placing hands and arms</w:t>
      </w:r>
      <w:r w:rsidR="00EC5C24" w:rsidRPr="006B1E06">
        <w:rPr>
          <w:rFonts w:ascii="Times New Roman" w:hAnsi="Times New Roman" w:cs="Times New Roman"/>
          <w:sz w:val="24"/>
          <w:szCs w:val="24"/>
          <w:highlight w:val="yellow"/>
        </w:rPr>
        <w:t xml:space="preserve"> over </w:t>
      </w:r>
      <w:r w:rsidRPr="006B1E06">
        <w:rPr>
          <w:rFonts w:ascii="Times New Roman" w:hAnsi="Times New Roman" w:cs="Times New Roman"/>
          <w:sz w:val="24"/>
          <w:szCs w:val="24"/>
          <w:highlight w:val="yellow"/>
        </w:rPr>
        <w:t>already-decontaminated</w:t>
      </w:r>
      <w:r w:rsidR="00EC5C24" w:rsidRPr="006B1E06">
        <w:rPr>
          <w:rFonts w:ascii="Times New Roman" w:hAnsi="Times New Roman" w:cs="Times New Roman"/>
          <w:sz w:val="24"/>
          <w:szCs w:val="24"/>
          <w:highlight w:val="yellow"/>
        </w:rPr>
        <w:t xml:space="preserve"> </w:t>
      </w:r>
      <w:r w:rsidR="00567BDF" w:rsidRPr="006B1E06">
        <w:rPr>
          <w:rFonts w:ascii="Times New Roman" w:hAnsi="Times New Roman" w:cs="Times New Roman"/>
          <w:sz w:val="24"/>
          <w:szCs w:val="24"/>
          <w:highlight w:val="yellow"/>
        </w:rPr>
        <w:t>films</w:t>
      </w:r>
      <w:r w:rsidR="00EC5C24" w:rsidRPr="006B1E06">
        <w:rPr>
          <w:rFonts w:ascii="Times New Roman" w:hAnsi="Times New Roman" w:cs="Times New Roman"/>
          <w:sz w:val="24"/>
          <w:szCs w:val="24"/>
          <w:highlight w:val="yellow"/>
        </w:rPr>
        <w:t xml:space="preserve">.  Place </w:t>
      </w:r>
      <w:r w:rsidR="00567BDF" w:rsidRPr="006B1E06">
        <w:rPr>
          <w:rFonts w:ascii="Times New Roman" w:hAnsi="Times New Roman" w:cs="Times New Roman"/>
          <w:sz w:val="24"/>
          <w:szCs w:val="24"/>
          <w:highlight w:val="yellow"/>
        </w:rPr>
        <w:t xml:space="preserve">the </w:t>
      </w:r>
      <w:r w:rsidRPr="006B1E06">
        <w:rPr>
          <w:rFonts w:ascii="Times New Roman" w:hAnsi="Times New Roman" w:cs="Times New Roman"/>
          <w:sz w:val="24"/>
          <w:szCs w:val="24"/>
          <w:highlight w:val="yellow"/>
        </w:rPr>
        <w:t>BDM</w:t>
      </w:r>
      <w:r w:rsidR="00567BDF" w:rsidRPr="006B1E06">
        <w:rPr>
          <w:rFonts w:ascii="Times New Roman" w:hAnsi="Times New Roman" w:cs="Times New Roman"/>
          <w:sz w:val="24"/>
          <w:szCs w:val="24"/>
          <w:highlight w:val="yellow"/>
        </w:rPr>
        <w:t xml:space="preserve"> films</w:t>
      </w:r>
      <w:r w:rsidRPr="006B1E06">
        <w:rPr>
          <w:rFonts w:ascii="Times New Roman" w:hAnsi="Times New Roman" w:cs="Times New Roman"/>
          <w:sz w:val="24"/>
          <w:szCs w:val="24"/>
          <w:highlight w:val="yellow"/>
        </w:rPr>
        <w:t xml:space="preserve"> </w:t>
      </w:r>
      <w:r w:rsidR="00EC5C24" w:rsidRPr="006B1E06">
        <w:rPr>
          <w:rFonts w:ascii="Times New Roman" w:hAnsi="Times New Roman" w:cs="Times New Roman"/>
          <w:sz w:val="24"/>
          <w:szCs w:val="24"/>
          <w:highlight w:val="yellow"/>
        </w:rPr>
        <w:t xml:space="preserve">into sterile, dry, covered containers such as foil-covered beakers.  </w:t>
      </w:r>
      <w:proofErr w:type="gramStart"/>
      <w:r w:rsidR="00EC5C24" w:rsidRPr="006B1E06">
        <w:rPr>
          <w:rFonts w:ascii="Times New Roman" w:hAnsi="Times New Roman" w:cs="Times New Roman"/>
          <w:sz w:val="24"/>
          <w:szCs w:val="24"/>
          <w:highlight w:val="yellow"/>
        </w:rPr>
        <w:t xml:space="preserve">Store </w:t>
      </w:r>
      <w:del w:id="62" w:author="Marion Brodhagen" w:date="2012-10-05T15:31:00Z">
        <w:r w:rsidR="00EC5C24" w:rsidRPr="006B1E06" w:rsidDel="00B21B9B">
          <w:rPr>
            <w:rFonts w:ascii="Times New Roman" w:hAnsi="Times New Roman" w:cs="Times New Roman"/>
            <w:sz w:val="24"/>
            <w:szCs w:val="24"/>
            <w:highlight w:val="yellow"/>
          </w:rPr>
          <w:delText>in a cool</w:delText>
        </w:r>
      </w:del>
      <w:ins w:id="63" w:author="Marion Brodhagen" w:date="2012-10-05T15:31:00Z">
        <w:r w:rsidR="00B21B9B">
          <w:rPr>
            <w:rFonts w:ascii="Times New Roman" w:hAnsi="Times New Roman" w:cs="Times New Roman"/>
            <w:sz w:val="24"/>
            <w:szCs w:val="24"/>
            <w:highlight w:val="yellow"/>
          </w:rPr>
          <w:t>at room temperature in darkness</w:t>
        </w:r>
      </w:ins>
      <w:del w:id="64" w:author="Marion Brodhagen" w:date="2012-10-05T15:31:00Z">
        <w:r w:rsidR="00EC5C24" w:rsidRPr="006B1E06" w:rsidDel="00B21B9B">
          <w:rPr>
            <w:rFonts w:ascii="Times New Roman" w:hAnsi="Times New Roman" w:cs="Times New Roman"/>
            <w:sz w:val="24"/>
            <w:szCs w:val="24"/>
            <w:highlight w:val="yellow"/>
          </w:rPr>
          <w:delText>, dark place</w:delText>
        </w:r>
      </w:del>
      <w:r w:rsidR="00EC5C24" w:rsidRPr="006B1E06">
        <w:rPr>
          <w:rFonts w:ascii="Times New Roman" w:hAnsi="Times New Roman" w:cs="Times New Roman"/>
          <w:sz w:val="24"/>
          <w:szCs w:val="24"/>
          <w:highlight w:val="yellow"/>
        </w:rPr>
        <w:t>.</w:t>
      </w:r>
      <w:proofErr w:type="gramEnd"/>
      <w:r w:rsidR="00EC5C24" w:rsidRPr="00EC5C24">
        <w:rPr>
          <w:rFonts w:ascii="Times New Roman" w:hAnsi="Times New Roman" w:cs="Times New Roman"/>
          <w:sz w:val="24"/>
          <w:szCs w:val="24"/>
        </w:rPr>
        <w:t xml:space="preserve"> </w:t>
      </w:r>
      <w:r w:rsidR="00665D6F">
        <w:rPr>
          <w:rFonts w:ascii="Times New Roman" w:hAnsi="Times New Roman" w:cs="Times New Roman"/>
          <w:sz w:val="24"/>
          <w:szCs w:val="24"/>
        </w:rPr>
        <w:t xml:space="preserve"> </w:t>
      </w:r>
    </w:p>
    <w:p w:rsidR="007F36D9" w:rsidRPr="00C22E5C" w:rsidRDefault="007F36D9" w:rsidP="00F33BE8">
      <w:pPr>
        <w:contextualSpacing/>
        <w:rPr>
          <w:rFonts w:ascii="Times New Roman" w:hAnsi="Times New Roman" w:cs="Times New Roman"/>
          <w:sz w:val="24"/>
          <w:szCs w:val="24"/>
        </w:rPr>
      </w:pPr>
    </w:p>
    <w:p w:rsidR="00567BDF" w:rsidRDefault="000E4A7A" w:rsidP="00F33BE8">
      <w:pPr>
        <w:contextualSpacing/>
        <w:rPr>
          <w:rFonts w:ascii="Times New Roman" w:hAnsi="Times New Roman" w:cs="Times New Roman"/>
          <w:sz w:val="24"/>
          <w:szCs w:val="24"/>
        </w:rPr>
      </w:pPr>
      <w:r>
        <w:rPr>
          <w:rFonts w:ascii="Times New Roman" w:hAnsi="Times New Roman" w:cs="Times New Roman"/>
          <w:b/>
          <w:sz w:val="24"/>
          <w:szCs w:val="24"/>
        </w:rPr>
        <w:lastRenderedPageBreak/>
        <w:t>4.</w:t>
      </w:r>
      <w:r w:rsidR="00EC5C24" w:rsidRPr="00C37E39">
        <w:rPr>
          <w:rFonts w:ascii="Times New Roman" w:hAnsi="Times New Roman" w:cs="Times New Roman"/>
          <w:sz w:val="24"/>
          <w:szCs w:val="24"/>
        </w:rPr>
        <w:t xml:space="preserve">  </w:t>
      </w:r>
      <w:r w:rsidR="00386BE6">
        <w:rPr>
          <w:rFonts w:ascii="Times New Roman" w:hAnsi="Times New Roman" w:cs="Times New Roman"/>
          <w:b/>
          <w:sz w:val="24"/>
          <w:szCs w:val="24"/>
        </w:rPr>
        <w:t>Plate b</w:t>
      </w:r>
      <w:r w:rsidR="00C37E39" w:rsidRPr="00C37E39">
        <w:rPr>
          <w:rFonts w:ascii="Times New Roman" w:hAnsi="Times New Roman" w:cs="Times New Roman"/>
          <w:b/>
          <w:sz w:val="24"/>
          <w:szCs w:val="24"/>
        </w:rPr>
        <w:t xml:space="preserve">ioassay setup:  </w:t>
      </w:r>
      <w:r w:rsidR="00AD7EE8">
        <w:rPr>
          <w:rFonts w:ascii="Times New Roman" w:hAnsi="Times New Roman" w:cs="Times New Roman"/>
          <w:sz w:val="24"/>
          <w:szCs w:val="24"/>
        </w:rPr>
        <w:t>Perform all steps i</w:t>
      </w:r>
      <w:r w:rsidR="00665D6F">
        <w:rPr>
          <w:rFonts w:ascii="Times New Roman" w:hAnsi="Times New Roman" w:cs="Times New Roman"/>
          <w:sz w:val="24"/>
          <w:szCs w:val="24"/>
        </w:rPr>
        <w:t>n a sterile transfer hood u</w:t>
      </w:r>
      <w:r w:rsidR="00AD7EE8">
        <w:rPr>
          <w:rFonts w:ascii="Times New Roman" w:hAnsi="Times New Roman" w:cs="Times New Roman"/>
          <w:sz w:val="24"/>
          <w:szCs w:val="24"/>
        </w:rPr>
        <w:t>sing aseptic technique.</w:t>
      </w:r>
      <w:r w:rsidR="00567BDF" w:rsidDel="00567BDF">
        <w:rPr>
          <w:rFonts w:ascii="Times New Roman" w:hAnsi="Times New Roman" w:cs="Times New Roman"/>
          <w:sz w:val="24"/>
          <w:szCs w:val="24"/>
        </w:rPr>
        <w:t xml:space="preserve"> </w:t>
      </w:r>
    </w:p>
    <w:p w:rsidR="00C00C40" w:rsidRDefault="00C00C40" w:rsidP="00F33BE8">
      <w:pPr>
        <w:contextualSpacing/>
        <w:rPr>
          <w:rFonts w:ascii="Times New Roman" w:hAnsi="Times New Roman" w:cs="Times New Roman"/>
          <w:sz w:val="24"/>
          <w:szCs w:val="24"/>
        </w:rPr>
      </w:pPr>
    </w:p>
    <w:p w:rsidR="00AD7EE8" w:rsidRPr="006B1E06" w:rsidRDefault="000E4A7A"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4</w:t>
      </w:r>
      <w:r w:rsidR="00AD7EE8" w:rsidRPr="006B1E06">
        <w:rPr>
          <w:rFonts w:ascii="Times New Roman" w:hAnsi="Times New Roman" w:cs="Times New Roman"/>
          <w:b/>
          <w:sz w:val="24"/>
          <w:szCs w:val="24"/>
          <w:highlight w:val="yellow"/>
        </w:rPr>
        <w:t>.1.</w:t>
      </w:r>
      <w:r w:rsidR="00AD7EE8" w:rsidRPr="006B1E06">
        <w:rPr>
          <w:rFonts w:ascii="Times New Roman" w:hAnsi="Times New Roman" w:cs="Times New Roman"/>
          <w:sz w:val="24"/>
          <w:szCs w:val="24"/>
          <w:highlight w:val="yellow"/>
        </w:rPr>
        <w:t xml:space="preserve">  L</w:t>
      </w:r>
      <w:r w:rsidR="007F36D9" w:rsidRPr="006B1E06">
        <w:rPr>
          <w:rFonts w:ascii="Times New Roman" w:hAnsi="Times New Roman" w:cs="Times New Roman"/>
          <w:sz w:val="24"/>
          <w:szCs w:val="24"/>
          <w:highlight w:val="yellow"/>
        </w:rPr>
        <w:t>ay</w:t>
      </w:r>
      <w:r w:rsidR="00817654" w:rsidRPr="006B1E06">
        <w:rPr>
          <w:rFonts w:ascii="Times New Roman" w:hAnsi="Times New Roman" w:cs="Times New Roman"/>
          <w:sz w:val="24"/>
          <w:szCs w:val="24"/>
          <w:highlight w:val="yellow"/>
        </w:rPr>
        <w:t xml:space="preserve"> the </w:t>
      </w:r>
      <w:r w:rsidR="00665D6F" w:rsidRPr="006B1E06">
        <w:rPr>
          <w:rFonts w:ascii="Times New Roman" w:hAnsi="Times New Roman" w:cs="Times New Roman"/>
          <w:sz w:val="24"/>
          <w:szCs w:val="24"/>
          <w:highlight w:val="yellow"/>
        </w:rPr>
        <w:t>UV-</w:t>
      </w:r>
      <w:r w:rsidR="00FA2FCE" w:rsidRPr="006B1E06">
        <w:rPr>
          <w:rFonts w:ascii="Times New Roman" w:hAnsi="Times New Roman" w:cs="Times New Roman"/>
          <w:sz w:val="24"/>
          <w:szCs w:val="24"/>
          <w:highlight w:val="yellow"/>
        </w:rPr>
        <w:t xml:space="preserve">disinfested </w:t>
      </w:r>
      <w:r w:rsidR="00AD7EE8" w:rsidRPr="006B1E06">
        <w:rPr>
          <w:rFonts w:ascii="Times New Roman" w:hAnsi="Times New Roman" w:cs="Times New Roman"/>
          <w:sz w:val="24"/>
          <w:szCs w:val="24"/>
          <w:highlight w:val="yellow"/>
        </w:rPr>
        <w:t xml:space="preserve">BDM pieces </w:t>
      </w:r>
      <w:r w:rsidR="007F36D9" w:rsidRPr="006B1E06">
        <w:rPr>
          <w:rFonts w:ascii="Times New Roman" w:hAnsi="Times New Roman" w:cs="Times New Roman"/>
          <w:sz w:val="24"/>
          <w:szCs w:val="24"/>
          <w:highlight w:val="yellow"/>
        </w:rPr>
        <w:t>on the</w:t>
      </w:r>
      <w:r w:rsidR="00817654" w:rsidRPr="006B1E06">
        <w:rPr>
          <w:rFonts w:ascii="Times New Roman" w:hAnsi="Times New Roman" w:cs="Times New Roman"/>
          <w:sz w:val="24"/>
          <w:szCs w:val="24"/>
          <w:highlight w:val="yellow"/>
        </w:rPr>
        <w:t xml:space="preserve"> surface of</w:t>
      </w:r>
      <w:r w:rsidR="007F36D9" w:rsidRPr="006B1E06">
        <w:rPr>
          <w:rFonts w:ascii="Times New Roman" w:hAnsi="Times New Roman" w:cs="Times New Roman"/>
          <w:sz w:val="24"/>
          <w:szCs w:val="24"/>
          <w:highlight w:val="yellow"/>
        </w:rPr>
        <w:t xml:space="preserve"> agar</w:t>
      </w:r>
      <w:r w:rsidR="00817654" w:rsidRPr="006B1E06">
        <w:rPr>
          <w:rFonts w:ascii="Times New Roman" w:hAnsi="Times New Roman" w:cs="Times New Roman"/>
          <w:sz w:val="24"/>
          <w:szCs w:val="24"/>
          <w:highlight w:val="yellow"/>
        </w:rPr>
        <w:t xml:space="preserve"> plates</w:t>
      </w:r>
      <w:r w:rsidR="007F36D9" w:rsidRPr="006B1E06">
        <w:rPr>
          <w:rFonts w:ascii="Times New Roman" w:hAnsi="Times New Roman" w:cs="Times New Roman"/>
          <w:sz w:val="24"/>
          <w:szCs w:val="24"/>
          <w:highlight w:val="yellow"/>
        </w:rPr>
        <w:t xml:space="preserve">.  Set down one corner first, and gently let </w:t>
      </w:r>
      <w:r w:rsidR="00817654" w:rsidRPr="006B1E06">
        <w:rPr>
          <w:rFonts w:ascii="Times New Roman" w:hAnsi="Times New Roman" w:cs="Times New Roman"/>
          <w:sz w:val="24"/>
          <w:szCs w:val="24"/>
          <w:highlight w:val="yellow"/>
        </w:rPr>
        <w:t xml:space="preserve">the remainder of the square roll into contact with </w:t>
      </w:r>
      <w:r w:rsidR="007F36D9" w:rsidRPr="006B1E06">
        <w:rPr>
          <w:rFonts w:ascii="Times New Roman" w:hAnsi="Times New Roman" w:cs="Times New Roman"/>
          <w:sz w:val="24"/>
          <w:szCs w:val="24"/>
          <w:highlight w:val="yellow"/>
        </w:rPr>
        <w:t xml:space="preserve">the agar.  Avoid wrinkles.  </w:t>
      </w:r>
      <w:r w:rsidR="00817654" w:rsidRPr="006B1E06">
        <w:rPr>
          <w:rFonts w:ascii="Times New Roman" w:hAnsi="Times New Roman" w:cs="Times New Roman"/>
          <w:sz w:val="24"/>
          <w:szCs w:val="24"/>
          <w:highlight w:val="yellow"/>
        </w:rPr>
        <w:t xml:space="preserve">Particularly </w:t>
      </w:r>
      <w:r w:rsidR="00E95D7A" w:rsidRPr="006B1E06">
        <w:rPr>
          <w:rFonts w:ascii="Times New Roman" w:hAnsi="Times New Roman" w:cs="Times New Roman"/>
          <w:sz w:val="24"/>
          <w:szCs w:val="24"/>
          <w:highlight w:val="yellow"/>
        </w:rPr>
        <w:t xml:space="preserve">thin </w:t>
      </w:r>
      <w:r w:rsidR="00817654" w:rsidRPr="006B1E06">
        <w:rPr>
          <w:rFonts w:ascii="Times New Roman" w:hAnsi="Times New Roman" w:cs="Times New Roman"/>
          <w:sz w:val="24"/>
          <w:szCs w:val="24"/>
          <w:highlight w:val="yellow"/>
        </w:rPr>
        <w:t xml:space="preserve">films may </w:t>
      </w:r>
      <w:r w:rsidR="007F36D9" w:rsidRPr="006B1E06">
        <w:rPr>
          <w:rFonts w:ascii="Times New Roman" w:hAnsi="Times New Roman" w:cs="Times New Roman"/>
          <w:sz w:val="24"/>
          <w:szCs w:val="24"/>
          <w:highlight w:val="yellow"/>
        </w:rPr>
        <w:t>require</w:t>
      </w:r>
      <w:r w:rsidR="00817654" w:rsidRPr="006B1E06">
        <w:rPr>
          <w:rFonts w:ascii="Times New Roman" w:hAnsi="Times New Roman" w:cs="Times New Roman"/>
          <w:sz w:val="24"/>
          <w:szCs w:val="24"/>
          <w:highlight w:val="yellow"/>
        </w:rPr>
        <w:t xml:space="preserve"> the use of two forceps </w:t>
      </w:r>
      <w:r w:rsidR="007F6295" w:rsidRPr="006B1E06">
        <w:rPr>
          <w:rFonts w:ascii="Times New Roman" w:hAnsi="Times New Roman" w:cs="Times New Roman"/>
          <w:sz w:val="24"/>
          <w:szCs w:val="24"/>
          <w:highlight w:val="yellow"/>
        </w:rPr>
        <w:t xml:space="preserve">in order </w:t>
      </w:r>
      <w:r w:rsidR="00817654" w:rsidRPr="006B1E06">
        <w:rPr>
          <w:rFonts w:ascii="Times New Roman" w:hAnsi="Times New Roman" w:cs="Times New Roman"/>
          <w:sz w:val="24"/>
          <w:szCs w:val="24"/>
          <w:highlight w:val="yellow"/>
        </w:rPr>
        <w:t xml:space="preserve">to lay the piece flat.  </w:t>
      </w:r>
    </w:p>
    <w:p w:rsidR="00F33BE8" w:rsidRPr="006B1E06" w:rsidRDefault="00F33BE8" w:rsidP="00F33BE8">
      <w:pPr>
        <w:contextualSpacing/>
        <w:rPr>
          <w:rFonts w:ascii="Times New Roman" w:hAnsi="Times New Roman" w:cs="Times New Roman"/>
          <w:sz w:val="24"/>
          <w:szCs w:val="24"/>
          <w:highlight w:val="yellow"/>
        </w:rPr>
      </w:pPr>
    </w:p>
    <w:p w:rsidR="006B1E06" w:rsidRDefault="000E4A7A"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4</w:t>
      </w:r>
      <w:r w:rsidR="00AD7EE8" w:rsidRPr="006B1E06">
        <w:rPr>
          <w:rFonts w:ascii="Times New Roman" w:hAnsi="Times New Roman" w:cs="Times New Roman"/>
          <w:b/>
          <w:sz w:val="24"/>
          <w:szCs w:val="24"/>
          <w:highlight w:val="yellow"/>
        </w:rPr>
        <w:t>.2.</w:t>
      </w:r>
      <w:r w:rsidR="00AD7EE8" w:rsidRPr="006B1E06">
        <w:rPr>
          <w:rFonts w:ascii="Times New Roman" w:hAnsi="Times New Roman" w:cs="Times New Roman"/>
          <w:sz w:val="24"/>
          <w:szCs w:val="24"/>
          <w:highlight w:val="yellow"/>
        </w:rPr>
        <w:t xml:space="preserve"> Place </w:t>
      </w:r>
      <w:r w:rsidR="00567BDF" w:rsidRPr="006B1E06">
        <w:rPr>
          <w:rFonts w:ascii="Times New Roman" w:hAnsi="Times New Roman" w:cs="Times New Roman"/>
          <w:sz w:val="24"/>
          <w:szCs w:val="24"/>
          <w:highlight w:val="yellow"/>
        </w:rPr>
        <w:t xml:space="preserve">beads </w:t>
      </w:r>
      <w:r w:rsidR="00AD7EE8" w:rsidRPr="006B1E06">
        <w:rPr>
          <w:rFonts w:ascii="Times New Roman" w:hAnsi="Times New Roman" w:cs="Times New Roman"/>
          <w:sz w:val="24"/>
          <w:szCs w:val="24"/>
          <w:highlight w:val="yellow"/>
        </w:rPr>
        <w:t>of s</w:t>
      </w:r>
      <w:r w:rsidR="00817654" w:rsidRPr="006B1E06">
        <w:rPr>
          <w:rFonts w:ascii="Times New Roman" w:hAnsi="Times New Roman" w:cs="Times New Roman"/>
          <w:sz w:val="24"/>
          <w:szCs w:val="24"/>
          <w:highlight w:val="yellow"/>
        </w:rPr>
        <w:t xml:space="preserve">emisolid </w:t>
      </w:r>
      <w:r w:rsidR="00567BDF" w:rsidRPr="006B1E06">
        <w:rPr>
          <w:rFonts w:ascii="Times New Roman" w:hAnsi="Times New Roman" w:cs="Times New Roman"/>
          <w:sz w:val="24"/>
          <w:szCs w:val="24"/>
          <w:highlight w:val="yellow"/>
        </w:rPr>
        <w:t>FMM chl</w:t>
      </w:r>
      <w:r w:rsidR="00567BDF" w:rsidRPr="006B1E06">
        <w:rPr>
          <w:rFonts w:ascii="Times New Roman" w:hAnsi="Times New Roman" w:cs="Times New Roman"/>
          <w:sz w:val="24"/>
          <w:szCs w:val="24"/>
          <w:highlight w:val="yellow"/>
          <w:vertAlign w:val="superscript"/>
        </w:rPr>
        <w:t>30</w:t>
      </w:r>
      <w:r w:rsidR="00567BDF" w:rsidRPr="006B1E06">
        <w:rPr>
          <w:rFonts w:ascii="Times New Roman" w:hAnsi="Times New Roman" w:cs="Times New Roman"/>
          <w:sz w:val="24"/>
          <w:szCs w:val="24"/>
          <w:highlight w:val="yellow"/>
        </w:rPr>
        <w:t xml:space="preserve"> agar </w:t>
      </w:r>
      <w:r w:rsidR="00817654" w:rsidRPr="006B1E06">
        <w:rPr>
          <w:rFonts w:ascii="Times New Roman" w:hAnsi="Times New Roman" w:cs="Times New Roman"/>
          <w:sz w:val="24"/>
          <w:szCs w:val="24"/>
          <w:highlight w:val="yellow"/>
        </w:rPr>
        <w:t>atop the plastic film</w:t>
      </w:r>
      <w:r w:rsidR="00AD7EE8" w:rsidRPr="006B1E06">
        <w:rPr>
          <w:rFonts w:ascii="Times New Roman" w:hAnsi="Times New Roman" w:cs="Times New Roman"/>
          <w:sz w:val="24"/>
          <w:szCs w:val="24"/>
          <w:highlight w:val="yellow"/>
        </w:rPr>
        <w:t xml:space="preserve"> to </w:t>
      </w:r>
      <w:r w:rsidR="00EF0BC5" w:rsidRPr="006B1E06">
        <w:rPr>
          <w:rFonts w:ascii="Times New Roman" w:hAnsi="Times New Roman" w:cs="Times New Roman"/>
          <w:sz w:val="24"/>
          <w:szCs w:val="24"/>
          <w:highlight w:val="yellow"/>
        </w:rPr>
        <w:t>provide a water and nutrient source for initial coloni</w:t>
      </w:r>
      <w:r w:rsidR="00AD7EE8" w:rsidRPr="006B1E06">
        <w:rPr>
          <w:rFonts w:ascii="Times New Roman" w:hAnsi="Times New Roman" w:cs="Times New Roman"/>
          <w:sz w:val="24"/>
          <w:szCs w:val="24"/>
          <w:highlight w:val="yellow"/>
        </w:rPr>
        <w:t xml:space="preserve">zation of </w:t>
      </w:r>
      <w:r w:rsidR="00567BDF" w:rsidRPr="006B1E06">
        <w:rPr>
          <w:rFonts w:ascii="Times New Roman" w:hAnsi="Times New Roman" w:cs="Times New Roman"/>
          <w:sz w:val="24"/>
          <w:szCs w:val="24"/>
          <w:highlight w:val="yellow"/>
        </w:rPr>
        <w:t xml:space="preserve">hydrophobic </w:t>
      </w:r>
      <w:r w:rsidR="00AD7EE8" w:rsidRPr="006B1E06">
        <w:rPr>
          <w:rFonts w:ascii="Times New Roman" w:hAnsi="Times New Roman" w:cs="Times New Roman"/>
          <w:sz w:val="24"/>
          <w:szCs w:val="24"/>
          <w:highlight w:val="yellow"/>
        </w:rPr>
        <w:t xml:space="preserve">plastics.  </w:t>
      </w:r>
      <w:r w:rsidR="00567BDF" w:rsidRPr="006B1E06">
        <w:rPr>
          <w:rFonts w:ascii="Times New Roman" w:hAnsi="Times New Roman" w:cs="Times New Roman"/>
          <w:sz w:val="24"/>
          <w:szCs w:val="24"/>
          <w:highlight w:val="yellow"/>
        </w:rPr>
        <w:t xml:space="preserve">Beads </w:t>
      </w:r>
      <w:r w:rsidR="00EF0BC5" w:rsidRPr="006B1E06">
        <w:rPr>
          <w:rFonts w:ascii="Times New Roman" w:hAnsi="Times New Roman" w:cs="Times New Roman"/>
          <w:sz w:val="24"/>
          <w:szCs w:val="24"/>
          <w:highlight w:val="yellow"/>
        </w:rPr>
        <w:t xml:space="preserve">are not necessary for water-permeable films. </w:t>
      </w:r>
      <w:r w:rsidR="00AD7EE8" w:rsidRPr="006B1E06">
        <w:rPr>
          <w:rFonts w:ascii="Times New Roman" w:hAnsi="Times New Roman" w:cs="Times New Roman"/>
          <w:sz w:val="24"/>
          <w:szCs w:val="24"/>
          <w:highlight w:val="yellow"/>
        </w:rPr>
        <w:t xml:space="preserve"> </w:t>
      </w:r>
      <w:r w:rsidR="00817654" w:rsidRPr="006B1E06">
        <w:rPr>
          <w:rFonts w:ascii="Times New Roman" w:hAnsi="Times New Roman" w:cs="Times New Roman"/>
          <w:sz w:val="24"/>
          <w:szCs w:val="24"/>
          <w:highlight w:val="yellow"/>
        </w:rPr>
        <w:t>Re-melt the agar in the microwave, and u</w:t>
      </w:r>
      <w:r w:rsidR="00AD7EE8" w:rsidRPr="006B1E06">
        <w:rPr>
          <w:rFonts w:ascii="Times New Roman" w:hAnsi="Times New Roman" w:cs="Times New Roman"/>
          <w:sz w:val="24"/>
          <w:szCs w:val="24"/>
          <w:highlight w:val="yellow"/>
        </w:rPr>
        <w:t xml:space="preserve">se </w:t>
      </w:r>
      <w:r w:rsidR="007F6295" w:rsidRPr="006B1E06">
        <w:rPr>
          <w:rFonts w:ascii="Times New Roman" w:hAnsi="Times New Roman" w:cs="Times New Roman"/>
          <w:sz w:val="24"/>
          <w:szCs w:val="24"/>
          <w:highlight w:val="yellow"/>
        </w:rPr>
        <w:t xml:space="preserve">a </w:t>
      </w:r>
      <w:proofErr w:type="spellStart"/>
      <w:r w:rsidR="00AD7EE8" w:rsidRPr="006B1E06">
        <w:rPr>
          <w:rFonts w:ascii="Times New Roman" w:hAnsi="Times New Roman" w:cs="Times New Roman"/>
          <w:sz w:val="24"/>
          <w:szCs w:val="24"/>
          <w:highlight w:val="yellow"/>
        </w:rPr>
        <w:t>micropipettor</w:t>
      </w:r>
      <w:proofErr w:type="spellEnd"/>
      <w:r w:rsidR="007F36D9" w:rsidRPr="006B1E06">
        <w:rPr>
          <w:rFonts w:ascii="Times New Roman" w:hAnsi="Times New Roman" w:cs="Times New Roman"/>
          <w:sz w:val="24"/>
          <w:szCs w:val="24"/>
          <w:highlight w:val="yellow"/>
        </w:rPr>
        <w:t xml:space="preserve"> to transfer </w:t>
      </w:r>
      <w:r w:rsidR="00817654" w:rsidRPr="006B1E06">
        <w:rPr>
          <w:rFonts w:ascii="Times New Roman" w:hAnsi="Times New Roman" w:cs="Times New Roman"/>
          <w:sz w:val="24"/>
          <w:szCs w:val="24"/>
          <w:highlight w:val="yellow"/>
        </w:rPr>
        <w:t xml:space="preserve">four </w:t>
      </w:r>
      <w:r w:rsidR="007F36D9" w:rsidRPr="006B1E06">
        <w:rPr>
          <w:rFonts w:ascii="Times New Roman" w:hAnsi="Times New Roman" w:cs="Times New Roman"/>
          <w:sz w:val="24"/>
          <w:szCs w:val="24"/>
          <w:highlight w:val="yellow"/>
        </w:rPr>
        <w:t xml:space="preserve">10 </w:t>
      </w:r>
      <w:r w:rsidR="00817654" w:rsidRPr="006B1E06">
        <w:rPr>
          <w:rFonts w:ascii="Symbol" w:hAnsi="Symbol" w:cs="Times New Roman"/>
          <w:sz w:val="24"/>
          <w:szCs w:val="24"/>
          <w:highlight w:val="yellow"/>
        </w:rPr>
        <w:t></w:t>
      </w:r>
      <w:r w:rsidR="007F36D9" w:rsidRPr="006B1E06">
        <w:rPr>
          <w:rFonts w:ascii="Times New Roman" w:hAnsi="Times New Roman" w:cs="Times New Roman"/>
          <w:sz w:val="24"/>
          <w:szCs w:val="24"/>
          <w:highlight w:val="yellow"/>
        </w:rPr>
        <w:t>L</w:t>
      </w:r>
      <w:r w:rsidR="00817654" w:rsidRPr="006B1E06">
        <w:rPr>
          <w:rFonts w:ascii="Times New Roman" w:hAnsi="Times New Roman" w:cs="Times New Roman"/>
          <w:sz w:val="24"/>
          <w:szCs w:val="24"/>
          <w:highlight w:val="yellow"/>
        </w:rPr>
        <w:t xml:space="preserve"> drops</w:t>
      </w:r>
      <w:r w:rsidR="007F36D9" w:rsidRPr="006B1E06">
        <w:rPr>
          <w:rFonts w:ascii="Times New Roman" w:hAnsi="Times New Roman" w:cs="Times New Roman"/>
          <w:sz w:val="24"/>
          <w:szCs w:val="24"/>
          <w:highlight w:val="yellow"/>
        </w:rPr>
        <w:t xml:space="preserve"> of </w:t>
      </w:r>
      <w:r w:rsidR="00817654" w:rsidRPr="006B1E06">
        <w:rPr>
          <w:rFonts w:ascii="Times New Roman" w:hAnsi="Times New Roman" w:cs="Times New Roman"/>
          <w:sz w:val="24"/>
          <w:szCs w:val="24"/>
          <w:highlight w:val="yellow"/>
        </w:rPr>
        <w:t xml:space="preserve">molten </w:t>
      </w:r>
      <w:r w:rsidR="007F36D9" w:rsidRPr="006B1E06">
        <w:rPr>
          <w:rFonts w:ascii="Times New Roman" w:hAnsi="Times New Roman" w:cs="Times New Roman"/>
          <w:sz w:val="24"/>
          <w:szCs w:val="24"/>
          <w:highlight w:val="yellow"/>
        </w:rPr>
        <w:t xml:space="preserve">agar </w:t>
      </w:r>
      <w:r w:rsidR="009B29F7">
        <w:rPr>
          <w:rFonts w:ascii="Times New Roman" w:hAnsi="Times New Roman" w:cs="Times New Roman"/>
          <w:sz w:val="24"/>
          <w:szCs w:val="24"/>
          <w:highlight w:val="yellow"/>
        </w:rPr>
        <w:t>onto</w:t>
      </w:r>
      <w:r w:rsidR="007F36D9" w:rsidRPr="006B1E06">
        <w:rPr>
          <w:rFonts w:ascii="Times New Roman" w:hAnsi="Times New Roman" w:cs="Times New Roman"/>
          <w:sz w:val="24"/>
          <w:szCs w:val="24"/>
          <w:highlight w:val="yellow"/>
        </w:rPr>
        <w:t xml:space="preserve"> the mulch</w:t>
      </w:r>
      <w:r w:rsidR="009B29F7">
        <w:rPr>
          <w:rFonts w:ascii="Times New Roman" w:hAnsi="Times New Roman" w:cs="Times New Roman"/>
          <w:sz w:val="24"/>
          <w:szCs w:val="24"/>
          <w:highlight w:val="yellow"/>
        </w:rPr>
        <w:t xml:space="preserve"> (one in each corner)</w:t>
      </w:r>
      <w:r w:rsidR="007F36D9" w:rsidRPr="006B1E06">
        <w:rPr>
          <w:rFonts w:ascii="Times New Roman" w:hAnsi="Times New Roman" w:cs="Times New Roman"/>
          <w:sz w:val="24"/>
          <w:szCs w:val="24"/>
          <w:highlight w:val="yellow"/>
        </w:rPr>
        <w:t xml:space="preserve">.  </w:t>
      </w:r>
      <w:r w:rsidR="00817654" w:rsidRPr="006B1E06">
        <w:rPr>
          <w:rFonts w:ascii="Times New Roman" w:hAnsi="Times New Roman" w:cs="Times New Roman"/>
          <w:sz w:val="24"/>
          <w:szCs w:val="24"/>
          <w:highlight w:val="yellow"/>
        </w:rPr>
        <w:t xml:space="preserve">Do not </w:t>
      </w:r>
      <w:r w:rsidR="007F36D9" w:rsidRPr="006B1E06">
        <w:rPr>
          <w:rFonts w:ascii="Times New Roman" w:hAnsi="Times New Roman" w:cs="Times New Roman"/>
          <w:sz w:val="24"/>
          <w:szCs w:val="24"/>
          <w:highlight w:val="yellow"/>
        </w:rPr>
        <w:t xml:space="preserve">touch the tip of the pipette </w:t>
      </w:r>
      <w:r w:rsidR="00817654" w:rsidRPr="006B1E06">
        <w:rPr>
          <w:rFonts w:ascii="Times New Roman" w:hAnsi="Times New Roman" w:cs="Times New Roman"/>
          <w:sz w:val="24"/>
          <w:szCs w:val="24"/>
          <w:highlight w:val="yellow"/>
        </w:rPr>
        <w:t xml:space="preserve">directly </w:t>
      </w:r>
      <w:r w:rsidR="007F36D9" w:rsidRPr="006B1E06">
        <w:rPr>
          <w:rFonts w:ascii="Times New Roman" w:hAnsi="Times New Roman" w:cs="Times New Roman"/>
          <w:sz w:val="24"/>
          <w:szCs w:val="24"/>
          <w:highlight w:val="yellow"/>
        </w:rPr>
        <w:t xml:space="preserve">to the mulch as it may puncture.  </w:t>
      </w:r>
      <w:r w:rsidR="009B29F7">
        <w:rPr>
          <w:rFonts w:ascii="Times New Roman" w:hAnsi="Times New Roman" w:cs="Times New Roman"/>
          <w:sz w:val="24"/>
          <w:szCs w:val="24"/>
          <w:highlight w:val="yellow"/>
        </w:rPr>
        <w:t>Do</w:t>
      </w:r>
      <w:r w:rsidR="007F36D9" w:rsidRPr="006B1E06">
        <w:rPr>
          <w:rFonts w:ascii="Times New Roman" w:hAnsi="Times New Roman" w:cs="Times New Roman"/>
          <w:sz w:val="24"/>
          <w:szCs w:val="24"/>
          <w:highlight w:val="yellow"/>
        </w:rPr>
        <w:t xml:space="preserve"> not exceed 10 </w:t>
      </w:r>
      <w:r w:rsidR="00817654" w:rsidRPr="006B1E06">
        <w:rPr>
          <w:rFonts w:ascii="Symbol" w:hAnsi="Symbol" w:cs="Times New Roman"/>
          <w:sz w:val="24"/>
          <w:szCs w:val="24"/>
          <w:highlight w:val="yellow"/>
        </w:rPr>
        <w:t></w:t>
      </w:r>
      <w:r w:rsidR="007F36D9" w:rsidRPr="006B1E06">
        <w:rPr>
          <w:rFonts w:ascii="Times New Roman" w:hAnsi="Times New Roman" w:cs="Times New Roman"/>
          <w:sz w:val="24"/>
          <w:szCs w:val="24"/>
          <w:highlight w:val="yellow"/>
        </w:rPr>
        <w:t>L</w:t>
      </w:r>
      <w:r w:rsidR="00E95D7A" w:rsidRPr="006B1E06">
        <w:rPr>
          <w:rFonts w:ascii="Times New Roman" w:hAnsi="Times New Roman" w:cs="Times New Roman"/>
          <w:sz w:val="24"/>
          <w:szCs w:val="24"/>
          <w:highlight w:val="yellow"/>
        </w:rPr>
        <w:t xml:space="preserve"> per drop</w:t>
      </w:r>
      <w:r w:rsidR="007F36D9" w:rsidRPr="006B1E06">
        <w:rPr>
          <w:rFonts w:ascii="Times New Roman" w:hAnsi="Times New Roman" w:cs="Times New Roman"/>
          <w:sz w:val="24"/>
          <w:szCs w:val="24"/>
          <w:highlight w:val="yellow"/>
        </w:rPr>
        <w:t>, because excess weight on the mulch can pull</w:t>
      </w:r>
      <w:r w:rsidR="006B1E06">
        <w:rPr>
          <w:rFonts w:ascii="Times New Roman" w:hAnsi="Times New Roman" w:cs="Times New Roman"/>
          <w:sz w:val="24"/>
          <w:szCs w:val="24"/>
          <w:highlight w:val="yellow"/>
        </w:rPr>
        <w:t xml:space="preserve"> plastic</w:t>
      </w:r>
      <w:r w:rsidR="007F36D9" w:rsidRPr="006B1E06">
        <w:rPr>
          <w:rFonts w:ascii="Times New Roman" w:hAnsi="Times New Roman" w:cs="Times New Roman"/>
          <w:sz w:val="24"/>
          <w:szCs w:val="24"/>
          <w:highlight w:val="yellow"/>
        </w:rPr>
        <w:t xml:space="preserve"> </w:t>
      </w:r>
      <w:r w:rsidR="00C37E39" w:rsidRPr="006B1E06">
        <w:rPr>
          <w:rFonts w:ascii="Times New Roman" w:hAnsi="Times New Roman" w:cs="Times New Roman"/>
          <w:sz w:val="24"/>
          <w:szCs w:val="24"/>
          <w:highlight w:val="yellow"/>
        </w:rPr>
        <w:t xml:space="preserve">off </w:t>
      </w:r>
      <w:r w:rsidR="007F36D9" w:rsidRPr="006B1E06">
        <w:rPr>
          <w:rFonts w:ascii="Times New Roman" w:hAnsi="Times New Roman" w:cs="Times New Roman"/>
          <w:sz w:val="24"/>
          <w:szCs w:val="24"/>
          <w:highlight w:val="yellow"/>
        </w:rPr>
        <w:t xml:space="preserve">the agar surface </w:t>
      </w:r>
      <w:r w:rsidR="009B29F7">
        <w:rPr>
          <w:rFonts w:ascii="Times New Roman" w:hAnsi="Times New Roman" w:cs="Times New Roman"/>
          <w:sz w:val="24"/>
          <w:szCs w:val="24"/>
          <w:highlight w:val="yellow"/>
        </w:rPr>
        <w:t>when plates are inverted</w:t>
      </w:r>
      <w:r w:rsidR="007F36D9" w:rsidRPr="006B1E06">
        <w:rPr>
          <w:rFonts w:ascii="Times New Roman" w:hAnsi="Times New Roman" w:cs="Times New Roman"/>
          <w:sz w:val="24"/>
          <w:szCs w:val="24"/>
          <w:highlight w:val="yellow"/>
        </w:rPr>
        <w:t xml:space="preserve">.  </w:t>
      </w:r>
    </w:p>
    <w:p w:rsidR="006B1E06" w:rsidRDefault="006B1E06" w:rsidP="00F33BE8">
      <w:pPr>
        <w:contextualSpacing/>
        <w:rPr>
          <w:rFonts w:ascii="Times New Roman" w:hAnsi="Times New Roman" w:cs="Times New Roman"/>
          <w:sz w:val="24"/>
          <w:szCs w:val="24"/>
          <w:highlight w:val="yellow"/>
        </w:rPr>
      </w:pPr>
    </w:p>
    <w:p w:rsidR="007F36D9" w:rsidRPr="006B1E06" w:rsidRDefault="006B1E06"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rPr>
        <w:t>4.3</w:t>
      </w:r>
      <w:proofErr w:type="gramStart"/>
      <w:r w:rsidRPr="006B1E06">
        <w:rPr>
          <w:rFonts w:ascii="Times New Roman" w:hAnsi="Times New Roman" w:cs="Times New Roman"/>
          <w:b/>
          <w:sz w:val="24"/>
          <w:szCs w:val="24"/>
          <w:highlight w:val="yellow"/>
        </w:rPr>
        <w:t>.</w:t>
      </w:r>
      <w:r>
        <w:rPr>
          <w:rFonts w:ascii="Times New Roman" w:hAnsi="Times New Roman" w:cs="Times New Roman"/>
          <w:sz w:val="24"/>
          <w:szCs w:val="24"/>
          <w:highlight w:val="yellow"/>
        </w:rPr>
        <w:t xml:space="preserve">  </w:t>
      </w:r>
      <w:r w:rsidR="007F36D9" w:rsidRPr="006B1E06">
        <w:rPr>
          <w:rFonts w:ascii="Times New Roman" w:hAnsi="Times New Roman" w:cs="Times New Roman"/>
          <w:sz w:val="24"/>
          <w:szCs w:val="24"/>
          <w:highlight w:val="yellow"/>
        </w:rPr>
        <w:t>Let</w:t>
      </w:r>
      <w:proofErr w:type="gramEnd"/>
      <w:r w:rsidR="007F36D9" w:rsidRPr="006B1E06">
        <w:rPr>
          <w:rFonts w:ascii="Times New Roman" w:hAnsi="Times New Roman" w:cs="Times New Roman"/>
          <w:sz w:val="24"/>
          <w:szCs w:val="24"/>
          <w:highlight w:val="yellow"/>
        </w:rPr>
        <w:t xml:space="preserve"> the plates sit right-side up </w:t>
      </w:r>
      <w:ins w:id="65" w:author="Marion Brodhagen" w:date="2012-10-05T15:32:00Z">
        <w:r w:rsidR="004B5FA0">
          <w:rPr>
            <w:rFonts w:ascii="Times New Roman" w:hAnsi="Times New Roman" w:cs="Times New Roman"/>
            <w:sz w:val="24"/>
            <w:szCs w:val="24"/>
            <w:highlight w:val="yellow"/>
          </w:rPr>
          <w:t xml:space="preserve">with lids on </w:t>
        </w:r>
      </w:ins>
      <w:r w:rsidR="007F36D9" w:rsidRPr="006B1E06">
        <w:rPr>
          <w:rFonts w:ascii="Times New Roman" w:hAnsi="Times New Roman" w:cs="Times New Roman"/>
          <w:sz w:val="24"/>
          <w:szCs w:val="24"/>
          <w:highlight w:val="yellow"/>
        </w:rPr>
        <w:t>overnight to solidify completely, and then store sealed sleeves agar-side up at 4</w:t>
      </w:r>
      <w:r w:rsidR="007F36D9" w:rsidRPr="006B1E06">
        <w:rPr>
          <w:rFonts w:ascii="Times New Roman" w:hAnsi="Times New Roman" w:cs="Times New Roman"/>
          <w:sz w:val="24"/>
          <w:szCs w:val="24"/>
          <w:highlight w:val="yellow"/>
          <w:vertAlign w:val="superscript"/>
        </w:rPr>
        <w:t>o</w:t>
      </w:r>
      <w:r w:rsidR="007F36D9" w:rsidRPr="006B1E06">
        <w:rPr>
          <w:rFonts w:ascii="Times New Roman" w:hAnsi="Times New Roman" w:cs="Times New Roman"/>
          <w:sz w:val="24"/>
          <w:szCs w:val="24"/>
          <w:highlight w:val="yellow"/>
        </w:rPr>
        <w:t>C in dark</w:t>
      </w:r>
      <w:r w:rsidR="001D7F0E" w:rsidRPr="006B1E06">
        <w:rPr>
          <w:rFonts w:ascii="Times New Roman" w:hAnsi="Times New Roman" w:cs="Times New Roman"/>
          <w:sz w:val="24"/>
          <w:szCs w:val="24"/>
          <w:highlight w:val="yellow"/>
        </w:rPr>
        <w:t>ness</w:t>
      </w:r>
      <w:r w:rsidR="007F36D9" w:rsidRPr="006B1E06">
        <w:rPr>
          <w:rFonts w:ascii="Times New Roman" w:hAnsi="Times New Roman" w:cs="Times New Roman"/>
          <w:sz w:val="24"/>
          <w:szCs w:val="24"/>
          <w:highlight w:val="yellow"/>
        </w:rPr>
        <w:t xml:space="preserve">. </w:t>
      </w:r>
      <w:r w:rsidR="00C37E39" w:rsidRPr="006B1E06">
        <w:rPr>
          <w:rFonts w:ascii="Times New Roman" w:hAnsi="Times New Roman" w:cs="Times New Roman"/>
          <w:sz w:val="24"/>
          <w:szCs w:val="24"/>
          <w:highlight w:val="yellow"/>
        </w:rPr>
        <w:t xml:space="preserve">When ready to perform </w:t>
      </w:r>
      <w:r w:rsidR="00A52898" w:rsidRPr="006B1E06">
        <w:rPr>
          <w:rFonts w:ascii="Times New Roman" w:hAnsi="Times New Roman" w:cs="Times New Roman"/>
          <w:sz w:val="24"/>
          <w:szCs w:val="24"/>
          <w:highlight w:val="yellow"/>
        </w:rPr>
        <w:t xml:space="preserve">the </w:t>
      </w:r>
      <w:r w:rsidR="00C37E39" w:rsidRPr="006B1E06">
        <w:rPr>
          <w:rFonts w:ascii="Times New Roman" w:hAnsi="Times New Roman" w:cs="Times New Roman"/>
          <w:sz w:val="24"/>
          <w:szCs w:val="24"/>
          <w:highlight w:val="yellow"/>
        </w:rPr>
        <w:t>bioassay</w:t>
      </w:r>
      <w:r w:rsidR="00EF1A9A">
        <w:rPr>
          <w:rFonts w:ascii="Times New Roman" w:hAnsi="Times New Roman" w:cs="Times New Roman"/>
          <w:sz w:val="24"/>
          <w:szCs w:val="24"/>
          <w:highlight w:val="yellow"/>
        </w:rPr>
        <w:t xml:space="preserve"> (</w:t>
      </w:r>
      <w:r w:rsidR="0016308F" w:rsidRPr="0016308F">
        <w:rPr>
          <w:rFonts w:ascii="Times New Roman" w:hAnsi="Times New Roman" w:cs="Times New Roman"/>
          <w:b/>
          <w:sz w:val="24"/>
          <w:szCs w:val="24"/>
          <w:highlight w:val="yellow"/>
        </w:rPr>
        <w:t>S</w:t>
      </w:r>
      <w:r w:rsidR="00EF1A9A" w:rsidRPr="0016308F">
        <w:rPr>
          <w:rFonts w:ascii="Times New Roman" w:hAnsi="Times New Roman" w:cs="Times New Roman"/>
          <w:b/>
          <w:sz w:val="24"/>
          <w:szCs w:val="24"/>
          <w:highlight w:val="yellow"/>
        </w:rPr>
        <w:t>tep 7</w:t>
      </w:r>
      <w:r w:rsidR="00EF1A9A">
        <w:rPr>
          <w:rFonts w:ascii="Times New Roman" w:hAnsi="Times New Roman" w:cs="Times New Roman"/>
          <w:sz w:val="24"/>
          <w:szCs w:val="24"/>
          <w:highlight w:val="yellow"/>
        </w:rPr>
        <w:t>)</w:t>
      </w:r>
      <w:r w:rsidR="00C37E39" w:rsidRPr="006B1E06">
        <w:rPr>
          <w:rFonts w:ascii="Times New Roman" w:hAnsi="Times New Roman" w:cs="Times New Roman"/>
          <w:sz w:val="24"/>
          <w:szCs w:val="24"/>
          <w:highlight w:val="yellow"/>
        </w:rPr>
        <w:t xml:space="preserve">, </w:t>
      </w:r>
      <w:r w:rsidR="00A52898" w:rsidRPr="006B1E06">
        <w:rPr>
          <w:rFonts w:ascii="Times New Roman" w:hAnsi="Times New Roman" w:cs="Times New Roman"/>
          <w:sz w:val="24"/>
          <w:szCs w:val="24"/>
          <w:highlight w:val="yellow"/>
        </w:rPr>
        <w:t>u</w:t>
      </w:r>
      <w:r w:rsidR="00567BDF" w:rsidRPr="006B1E06">
        <w:rPr>
          <w:rFonts w:ascii="Times New Roman" w:hAnsi="Times New Roman" w:cs="Times New Roman"/>
          <w:sz w:val="24"/>
          <w:szCs w:val="24"/>
          <w:highlight w:val="yellow"/>
        </w:rPr>
        <w:t>se</w:t>
      </w:r>
      <w:r w:rsidR="00A52898" w:rsidRPr="006B1E06">
        <w:rPr>
          <w:rFonts w:ascii="Times New Roman" w:hAnsi="Times New Roman" w:cs="Times New Roman"/>
          <w:sz w:val="24"/>
          <w:szCs w:val="24"/>
          <w:highlight w:val="yellow"/>
        </w:rPr>
        <w:t xml:space="preserve"> </w:t>
      </w:r>
      <w:proofErr w:type="spellStart"/>
      <w:r w:rsidR="00567BDF" w:rsidRPr="006B1E06">
        <w:rPr>
          <w:rFonts w:ascii="Times New Roman" w:hAnsi="Times New Roman" w:cs="Times New Roman"/>
          <w:i/>
          <w:sz w:val="24"/>
          <w:szCs w:val="24"/>
          <w:highlight w:val="yellow"/>
        </w:rPr>
        <w:t>i</w:t>
      </w:r>
      <w:proofErr w:type="spellEnd"/>
      <w:r w:rsidR="00567BDF" w:rsidRPr="006B1E06">
        <w:rPr>
          <w:rFonts w:ascii="Times New Roman" w:hAnsi="Times New Roman" w:cs="Times New Roman"/>
          <w:i/>
          <w:sz w:val="24"/>
          <w:szCs w:val="24"/>
          <w:highlight w:val="yellow"/>
        </w:rPr>
        <w:t>)</w:t>
      </w:r>
      <w:r w:rsidR="00567BDF" w:rsidRPr="006B1E06">
        <w:rPr>
          <w:rFonts w:ascii="Times New Roman" w:hAnsi="Times New Roman" w:cs="Times New Roman"/>
          <w:sz w:val="24"/>
          <w:szCs w:val="24"/>
          <w:highlight w:val="yellow"/>
        </w:rPr>
        <w:t xml:space="preserve"> </w:t>
      </w:r>
      <w:r w:rsidR="00A52898" w:rsidRPr="006B1E06">
        <w:rPr>
          <w:rFonts w:ascii="Times New Roman" w:hAnsi="Times New Roman" w:cs="Times New Roman"/>
          <w:sz w:val="24"/>
          <w:szCs w:val="24"/>
          <w:highlight w:val="yellow"/>
        </w:rPr>
        <w:t>one</w:t>
      </w:r>
      <w:r w:rsidR="00567BDF" w:rsidRPr="006B1E06">
        <w:rPr>
          <w:rFonts w:ascii="Times New Roman" w:hAnsi="Times New Roman" w:cs="Times New Roman"/>
          <w:sz w:val="24"/>
          <w:szCs w:val="24"/>
          <w:highlight w:val="yellow"/>
        </w:rPr>
        <w:t xml:space="preserve"> </w:t>
      </w:r>
      <w:r w:rsidR="00C37E39" w:rsidRPr="006B1E06">
        <w:rPr>
          <w:rFonts w:ascii="Times New Roman" w:hAnsi="Times New Roman" w:cs="Times New Roman"/>
          <w:sz w:val="24"/>
          <w:szCs w:val="24"/>
          <w:highlight w:val="yellow"/>
        </w:rPr>
        <w:t>plate of FMM chl</w:t>
      </w:r>
      <w:r w:rsidR="00C37E39" w:rsidRPr="006B1E06">
        <w:rPr>
          <w:rFonts w:ascii="Times New Roman" w:hAnsi="Times New Roman" w:cs="Times New Roman"/>
          <w:sz w:val="24"/>
          <w:szCs w:val="24"/>
          <w:highlight w:val="yellow"/>
          <w:vertAlign w:val="superscript"/>
        </w:rPr>
        <w:t>30</w:t>
      </w:r>
      <w:r w:rsidR="00567BDF" w:rsidRPr="006B1E06">
        <w:rPr>
          <w:rFonts w:ascii="Times New Roman" w:hAnsi="Times New Roman" w:cs="Times New Roman"/>
          <w:sz w:val="24"/>
          <w:szCs w:val="24"/>
          <w:highlight w:val="yellow"/>
        </w:rPr>
        <w:t xml:space="preserve"> (negative control)</w:t>
      </w:r>
      <w:r w:rsidR="00C37E39" w:rsidRPr="006B1E06">
        <w:rPr>
          <w:rFonts w:ascii="Times New Roman" w:hAnsi="Times New Roman" w:cs="Times New Roman"/>
          <w:sz w:val="24"/>
          <w:szCs w:val="24"/>
          <w:highlight w:val="yellow"/>
        </w:rPr>
        <w:t xml:space="preserve">, </w:t>
      </w:r>
      <w:r w:rsidR="00567BDF" w:rsidRPr="006B1E06">
        <w:rPr>
          <w:rFonts w:ascii="Times New Roman" w:hAnsi="Times New Roman" w:cs="Times New Roman"/>
          <w:i/>
          <w:sz w:val="24"/>
          <w:szCs w:val="24"/>
          <w:highlight w:val="yellow"/>
        </w:rPr>
        <w:t>ii)</w:t>
      </w:r>
      <w:r w:rsidR="00567BDF" w:rsidRPr="006B1E06">
        <w:rPr>
          <w:rFonts w:ascii="Times New Roman" w:hAnsi="Times New Roman" w:cs="Times New Roman"/>
          <w:sz w:val="24"/>
          <w:szCs w:val="24"/>
          <w:highlight w:val="yellow"/>
        </w:rPr>
        <w:t xml:space="preserve"> </w:t>
      </w:r>
      <w:r w:rsidR="00C37E39" w:rsidRPr="006B1E06">
        <w:rPr>
          <w:rFonts w:ascii="Times New Roman" w:hAnsi="Times New Roman" w:cs="Times New Roman"/>
          <w:sz w:val="24"/>
          <w:szCs w:val="24"/>
          <w:highlight w:val="yellow"/>
        </w:rPr>
        <w:t xml:space="preserve">one bioassay plate containing four </w:t>
      </w:r>
      <w:r w:rsidR="00567BDF" w:rsidRPr="006B1E06">
        <w:rPr>
          <w:rFonts w:ascii="Times New Roman" w:hAnsi="Times New Roman" w:cs="Times New Roman"/>
          <w:sz w:val="24"/>
          <w:szCs w:val="24"/>
          <w:highlight w:val="yellow"/>
        </w:rPr>
        <w:t xml:space="preserve">10 </w:t>
      </w:r>
      <w:r w:rsidR="00567BDF" w:rsidRPr="006B1E06">
        <w:rPr>
          <w:rFonts w:ascii="Symbol" w:hAnsi="Symbol" w:cs="Times New Roman"/>
          <w:sz w:val="24"/>
          <w:szCs w:val="24"/>
          <w:highlight w:val="yellow"/>
        </w:rPr>
        <w:t></w:t>
      </w:r>
      <w:r w:rsidR="00567BDF" w:rsidRPr="006B1E06">
        <w:rPr>
          <w:rFonts w:ascii="Times New Roman" w:hAnsi="Times New Roman" w:cs="Times New Roman"/>
          <w:sz w:val="24"/>
          <w:szCs w:val="24"/>
          <w:highlight w:val="yellow"/>
        </w:rPr>
        <w:t xml:space="preserve">L </w:t>
      </w:r>
      <w:r w:rsidR="00C37E39" w:rsidRPr="006B1E06">
        <w:rPr>
          <w:rFonts w:ascii="Times New Roman" w:hAnsi="Times New Roman" w:cs="Times New Roman"/>
          <w:sz w:val="24"/>
          <w:szCs w:val="24"/>
          <w:highlight w:val="yellow"/>
        </w:rPr>
        <w:t xml:space="preserve">drops of semisolid </w:t>
      </w:r>
      <w:r w:rsidR="00567BDF" w:rsidRPr="006B1E06">
        <w:rPr>
          <w:rFonts w:ascii="Times New Roman" w:hAnsi="Times New Roman" w:cs="Times New Roman"/>
          <w:sz w:val="24"/>
          <w:szCs w:val="24"/>
          <w:highlight w:val="yellow"/>
        </w:rPr>
        <w:t>FMM chl</w:t>
      </w:r>
      <w:r w:rsidR="00567BDF" w:rsidRPr="006B1E06">
        <w:rPr>
          <w:rFonts w:ascii="Times New Roman" w:hAnsi="Times New Roman" w:cs="Times New Roman"/>
          <w:sz w:val="24"/>
          <w:szCs w:val="24"/>
          <w:highlight w:val="yellow"/>
          <w:vertAlign w:val="superscript"/>
        </w:rPr>
        <w:t>30</w:t>
      </w:r>
      <w:r w:rsidR="00C37E39" w:rsidRPr="006B1E06">
        <w:rPr>
          <w:rFonts w:ascii="Times New Roman" w:hAnsi="Times New Roman" w:cs="Times New Roman"/>
          <w:sz w:val="24"/>
          <w:szCs w:val="24"/>
          <w:highlight w:val="yellow"/>
        </w:rPr>
        <w:t xml:space="preserve"> on plastic film, and </w:t>
      </w:r>
      <w:r w:rsidR="00567BDF" w:rsidRPr="006B1E06">
        <w:rPr>
          <w:rFonts w:ascii="Times New Roman" w:hAnsi="Times New Roman" w:cs="Times New Roman"/>
          <w:i/>
          <w:sz w:val="24"/>
          <w:szCs w:val="24"/>
          <w:highlight w:val="yellow"/>
        </w:rPr>
        <w:t>iii)</w:t>
      </w:r>
      <w:r w:rsidR="00567BDF" w:rsidRPr="006B1E06">
        <w:rPr>
          <w:rFonts w:ascii="Times New Roman" w:hAnsi="Times New Roman" w:cs="Times New Roman"/>
          <w:sz w:val="24"/>
          <w:szCs w:val="24"/>
          <w:highlight w:val="yellow"/>
        </w:rPr>
        <w:t xml:space="preserve"> </w:t>
      </w:r>
      <w:r w:rsidR="00C37E39" w:rsidRPr="006B1E06">
        <w:rPr>
          <w:rFonts w:ascii="Times New Roman" w:hAnsi="Times New Roman" w:cs="Times New Roman"/>
          <w:sz w:val="24"/>
          <w:szCs w:val="24"/>
          <w:highlight w:val="yellow"/>
        </w:rPr>
        <w:t>one plate of GMM</w:t>
      </w:r>
      <w:r w:rsidR="00567BDF" w:rsidRPr="006B1E06">
        <w:rPr>
          <w:rFonts w:ascii="Times New Roman" w:hAnsi="Times New Roman" w:cs="Times New Roman"/>
          <w:sz w:val="24"/>
          <w:szCs w:val="24"/>
          <w:highlight w:val="yellow"/>
        </w:rPr>
        <w:t xml:space="preserve"> (positive control)</w:t>
      </w:r>
      <w:r w:rsidR="00C37E39" w:rsidRPr="006B1E06">
        <w:rPr>
          <w:rFonts w:ascii="Times New Roman" w:hAnsi="Times New Roman" w:cs="Times New Roman"/>
          <w:sz w:val="24"/>
          <w:szCs w:val="24"/>
          <w:highlight w:val="yellow"/>
        </w:rPr>
        <w:t xml:space="preserve">.  </w:t>
      </w:r>
      <w:r w:rsidR="00A52898" w:rsidRPr="006B1E06">
        <w:rPr>
          <w:rFonts w:ascii="Times New Roman" w:hAnsi="Times New Roman" w:cs="Times New Roman"/>
          <w:sz w:val="24"/>
          <w:szCs w:val="24"/>
          <w:highlight w:val="yellow"/>
        </w:rPr>
        <w:t>In this way, f</w:t>
      </w:r>
      <w:r w:rsidR="00EF0BC5" w:rsidRPr="006B1E06">
        <w:rPr>
          <w:rFonts w:ascii="Times New Roman" w:hAnsi="Times New Roman" w:cs="Times New Roman"/>
          <w:sz w:val="24"/>
          <w:szCs w:val="24"/>
          <w:highlight w:val="yellow"/>
        </w:rPr>
        <w:t xml:space="preserve">our replicates of each isolate can be tested </w:t>
      </w:r>
      <w:r w:rsidR="00A52898" w:rsidRPr="006B1E06">
        <w:rPr>
          <w:rFonts w:ascii="Times New Roman" w:hAnsi="Times New Roman" w:cs="Times New Roman"/>
          <w:sz w:val="24"/>
          <w:szCs w:val="24"/>
          <w:highlight w:val="yellow"/>
        </w:rPr>
        <w:t xml:space="preserve">per </w:t>
      </w:r>
      <w:r w:rsidR="00F77E0C" w:rsidRPr="006B1E06">
        <w:rPr>
          <w:rFonts w:ascii="Times New Roman" w:hAnsi="Times New Roman" w:cs="Times New Roman"/>
          <w:sz w:val="24"/>
          <w:szCs w:val="24"/>
          <w:highlight w:val="yellow"/>
        </w:rPr>
        <w:t xml:space="preserve">plate of </w:t>
      </w:r>
      <w:r w:rsidR="00EF0BC5" w:rsidRPr="006B1E06">
        <w:rPr>
          <w:rFonts w:ascii="Times New Roman" w:hAnsi="Times New Roman" w:cs="Times New Roman"/>
          <w:sz w:val="24"/>
          <w:szCs w:val="24"/>
          <w:highlight w:val="yellow"/>
        </w:rPr>
        <w:t>medi</w:t>
      </w:r>
      <w:r w:rsidR="007F6295" w:rsidRPr="006B1E06">
        <w:rPr>
          <w:rFonts w:ascii="Times New Roman" w:hAnsi="Times New Roman" w:cs="Times New Roman"/>
          <w:sz w:val="24"/>
          <w:szCs w:val="24"/>
          <w:highlight w:val="yellow"/>
        </w:rPr>
        <w:t>um</w:t>
      </w:r>
      <w:r w:rsidR="00EF0BC5" w:rsidRPr="006B1E06">
        <w:rPr>
          <w:rFonts w:ascii="Times New Roman" w:hAnsi="Times New Roman" w:cs="Times New Roman"/>
          <w:sz w:val="24"/>
          <w:szCs w:val="24"/>
          <w:highlight w:val="yellow"/>
        </w:rPr>
        <w:t>.</w:t>
      </w:r>
    </w:p>
    <w:p w:rsidR="007F36D9" w:rsidRPr="006B1E06" w:rsidRDefault="007F36D9" w:rsidP="00F33BE8">
      <w:pPr>
        <w:contextualSpacing/>
        <w:rPr>
          <w:rFonts w:ascii="Times New Roman" w:hAnsi="Times New Roman" w:cs="Times New Roman"/>
          <w:sz w:val="24"/>
          <w:szCs w:val="24"/>
          <w:highlight w:val="yellow"/>
        </w:rPr>
      </w:pPr>
    </w:p>
    <w:p w:rsidR="00914CE9" w:rsidRDefault="000E4A7A"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5</w:t>
      </w:r>
      <w:r w:rsidR="00386BE6" w:rsidRPr="006B1E06">
        <w:rPr>
          <w:rFonts w:ascii="Times New Roman" w:hAnsi="Times New Roman" w:cs="Times New Roman"/>
          <w:b/>
          <w:sz w:val="24"/>
          <w:szCs w:val="24"/>
          <w:highlight w:val="yellow"/>
        </w:rPr>
        <w:t>.</w:t>
      </w:r>
      <w:r w:rsidR="00386BE6" w:rsidRPr="006B1E06">
        <w:rPr>
          <w:rFonts w:ascii="Times New Roman" w:hAnsi="Times New Roman" w:cs="Times New Roman"/>
          <w:sz w:val="24"/>
          <w:szCs w:val="24"/>
          <w:highlight w:val="yellow"/>
        </w:rPr>
        <w:t xml:space="preserve">  </w:t>
      </w:r>
      <w:r w:rsidR="00EA5DE4" w:rsidRPr="006B1E06">
        <w:rPr>
          <w:rFonts w:ascii="Times New Roman" w:hAnsi="Times New Roman" w:cs="Times New Roman"/>
          <w:b/>
          <w:sz w:val="24"/>
          <w:szCs w:val="24"/>
          <w:highlight w:val="yellow"/>
        </w:rPr>
        <w:t xml:space="preserve">Liquid bioassay setup:  </w:t>
      </w:r>
    </w:p>
    <w:p w:rsidR="00914CE9" w:rsidRDefault="00914CE9" w:rsidP="00F33BE8">
      <w:pPr>
        <w:contextualSpacing/>
        <w:rPr>
          <w:rFonts w:ascii="Times New Roman" w:hAnsi="Times New Roman" w:cs="Times New Roman"/>
          <w:sz w:val="24"/>
          <w:szCs w:val="24"/>
          <w:highlight w:val="yellow"/>
        </w:rPr>
      </w:pPr>
    </w:p>
    <w:p w:rsidR="00914CE9" w:rsidRPr="0014060F" w:rsidRDefault="00914CE9"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rPr>
        <w:t>5.1.</w:t>
      </w:r>
      <w:r>
        <w:rPr>
          <w:rFonts w:ascii="Times New Roman" w:hAnsi="Times New Roman" w:cs="Times New Roman"/>
          <w:sz w:val="24"/>
          <w:szCs w:val="24"/>
          <w:highlight w:val="yellow"/>
        </w:rPr>
        <w:t xml:space="preserve">  </w:t>
      </w:r>
      <w:r w:rsidR="009B29F7">
        <w:rPr>
          <w:rFonts w:ascii="Times New Roman" w:hAnsi="Times New Roman" w:cs="Times New Roman"/>
          <w:sz w:val="24"/>
          <w:szCs w:val="24"/>
          <w:highlight w:val="yellow"/>
        </w:rPr>
        <w:t xml:space="preserve">Follow </w:t>
      </w:r>
      <w:r w:rsidR="00FF4CC4">
        <w:rPr>
          <w:rFonts w:ascii="Times New Roman" w:hAnsi="Times New Roman" w:cs="Times New Roman"/>
          <w:sz w:val="24"/>
          <w:szCs w:val="24"/>
          <w:highlight w:val="yellow"/>
        </w:rPr>
        <w:t xml:space="preserve">the instructions </w:t>
      </w:r>
      <w:r w:rsidR="009B29F7">
        <w:rPr>
          <w:rFonts w:ascii="Times New Roman" w:hAnsi="Times New Roman" w:cs="Times New Roman"/>
          <w:sz w:val="24"/>
          <w:szCs w:val="24"/>
          <w:highlight w:val="yellow"/>
        </w:rPr>
        <w:t xml:space="preserve">for BDM cutting in </w:t>
      </w:r>
      <w:r w:rsidR="0016308F" w:rsidRPr="0016308F">
        <w:rPr>
          <w:rFonts w:ascii="Times New Roman" w:hAnsi="Times New Roman" w:cs="Times New Roman"/>
          <w:b/>
          <w:sz w:val="24"/>
          <w:szCs w:val="24"/>
          <w:highlight w:val="yellow"/>
        </w:rPr>
        <w:t>S</w:t>
      </w:r>
      <w:r w:rsidR="009B29F7" w:rsidRPr="0016308F">
        <w:rPr>
          <w:rFonts w:ascii="Times New Roman" w:hAnsi="Times New Roman" w:cs="Times New Roman"/>
          <w:b/>
          <w:sz w:val="24"/>
          <w:szCs w:val="24"/>
          <w:highlight w:val="yellow"/>
        </w:rPr>
        <w:t>tep 3.1</w:t>
      </w:r>
      <w:r w:rsidR="009B29F7">
        <w:rPr>
          <w:rFonts w:ascii="Times New Roman" w:hAnsi="Times New Roman" w:cs="Times New Roman"/>
          <w:sz w:val="24"/>
          <w:szCs w:val="24"/>
          <w:highlight w:val="yellow"/>
        </w:rPr>
        <w:t xml:space="preserve">.   </w:t>
      </w:r>
      <w:r w:rsidR="00703F31" w:rsidRPr="006B1E06">
        <w:rPr>
          <w:rFonts w:ascii="Times New Roman" w:hAnsi="Times New Roman" w:cs="Times New Roman"/>
          <w:sz w:val="24"/>
          <w:szCs w:val="24"/>
          <w:highlight w:val="yellow"/>
        </w:rPr>
        <w:t xml:space="preserve">Prior to cutting plastic films for the liquid bioassay, choose a size that fits into </w:t>
      </w:r>
      <w:r w:rsidR="00755418" w:rsidRPr="006B1E06">
        <w:rPr>
          <w:rFonts w:ascii="Times New Roman" w:hAnsi="Times New Roman" w:cs="Times New Roman"/>
          <w:sz w:val="24"/>
          <w:szCs w:val="24"/>
          <w:highlight w:val="yellow"/>
        </w:rPr>
        <w:t>the</w:t>
      </w:r>
      <w:r w:rsidR="00703F31" w:rsidRPr="006B1E06">
        <w:rPr>
          <w:rFonts w:ascii="Times New Roman" w:hAnsi="Times New Roman" w:cs="Times New Roman"/>
          <w:sz w:val="24"/>
          <w:szCs w:val="24"/>
          <w:highlight w:val="yellow"/>
        </w:rPr>
        <w:t xml:space="preserve"> culture tube.  The area necessary to achieve </w:t>
      </w:r>
      <w:r w:rsidR="00755418" w:rsidRPr="006B1E06">
        <w:rPr>
          <w:rFonts w:ascii="Times New Roman" w:hAnsi="Times New Roman" w:cs="Times New Roman"/>
          <w:sz w:val="24"/>
          <w:szCs w:val="24"/>
          <w:highlight w:val="yellow"/>
        </w:rPr>
        <w:t xml:space="preserve">a </w:t>
      </w:r>
      <w:r w:rsidR="00703F31" w:rsidRPr="006B1E06">
        <w:rPr>
          <w:rFonts w:ascii="Times New Roman" w:hAnsi="Times New Roman" w:cs="Times New Roman"/>
          <w:sz w:val="24"/>
          <w:szCs w:val="24"/>
          <w:highlight w:val="yellow"/>
        </w:rPr>
        <w:t xml:space="preserve">uniform mass among several </w:t>
      </w:r>
      <w:r w:rsidR="00703F31" w:rsidRPr="0014060F">
        <w:rPr>
          <w:rFonts w:ascii="Times New Roman" w:hAnsi="Times New Roman" w:cs="Times New Roman"/>
          <w:sz w:val="24"/>
          <w:szCs w:val="24"/>
          <w:highlight w:val="yellow"/>
        </w:rPr>
        <w:t xml:space="preserve">plastic types will depend upon the film thickness.  </w:t>
      </w:r>
      <w:r w:rsidR="006B1E06" w:rsidRPr="0014060F">
        <w:rPr>
          <w:rFonts w:ascii="Times New Roman" w:hAnsi="Times New Roman" w:cs="Times New Roman"/>
          <w:sz w:val="24"/>
          <w:szCs w:val="24"/>
          <w:highlight w:val="yellow"/>
        </w:rPr>
        <w:t>P</w:t>
      </w:r>
      <w:r w:rsidR="00703F31" w:rsidRPr="0014060F">
        <w:rPr>
          <w:rFonts w:ascii="Times New Roman" w:hAnsi="Times New Roman" w:cs="Times New Roman"/>
          <w:sz w:val="24"/>
          <w:szCs w:val="24"/>
          <w:highlight w:val="yellow"/>
        </w:rPr>
        <w:t>ieces equ</w:t>
      </w:r>
      <w:r w:rsidR="00755418" w:rsidRPr="0014060F">
        <w:rPr>
          <w:rFonts w:ascii="Times New Roman" w:hAnsi="Times New Roman" w:cs="Times New Roman"/>
          <w:sz w:val="24"/>
          <w:szCs w:val="24"/>
          <w:highlight w:val="yellow"/>
        </w:rPr>
        <w:t xml:space="preserve">ivalent to </w:t>
      </w:r>
      <w:r w:rsidR="00703F31" w:rsidRPr="0014060F">
        <w:rPr>
          <w:rFonts w:ascii="Times New Roman" w:hAnsi="Times New Roman" w:cs="Times New Roman"/>
          <w:sz w:val="24"/>
          <w:szCs w:val="24"/>
          <w:highlight w:val="yellow"/>
        </w:rPr>
        <w:t>0.0175 grams</w:t>
      </w:r>
      <w:r w:rsidR="00C00C40" w:rsidRPr="0014060F">
        <w:rPr>
          <w:rFonts w:ascii="Times New Roman" w:hAnsi="Times New Roman" w:cs="Times New Roman"/>
          <w:sz w:val="24"/>
          <w:szCs w:val="24"/>
          <w:highlight w:val="yellow"/>
        </w:rPr>
        <w:t xml:space="preserve"> </w:t>
      </w:r>
      <w:r w:rsidR="006B1E06" w:rsidRPr="0014060F">
        <w:rPr>
          <w:rFonts w:ascii="Times New Roman" w:hAnsi="Times New Roman" w:cs="Times New Roman"/>
          <w:sz w:val="24"/>
          <w:szCs w:val="24"/>
          <w:highlight w:val="yellow"/>
        </w:rPr>
        <w:t xml:space="preserve">fit well in </w:t>
      </w:r>
      <w:r w:rsidR="00A82469" w:rsidRPr="0014060F">
        <w:rPr>
          <w:rFonts w:ascii="Times New Roman" w:hAnsi="Times New Roman" w:cs="Times New Roman"/>
          <w:sz w:val="24"/>
          <w:szCs w:val="24"/>
          <w:highlight w:val="yellow"/>
        </w:rPr>
        <w:t xml:space="preserve">15 x 150 mm </w:t>
      </w:r>
      <w:r w:rsidR="006B1E06" w:rsidRPr="0014060F">
        <w:rPr>
          <w:rFonts w:ascii="Times New Roman" w:hAnsi="Times New Roman" w:cs="Times New Roman"/>
          <w:sz w:val="24"/>
          <w:szCs w:val="24"/>
          <w:highlight w:val="yellow"/>
        </w:rPr>
        <w:t>culture tubes</w:t>
      </w:r>
      <w:r w:rsidR="00703F31" w:rsidRPr="0014060F">
        <w:rPr>
          <w:rFonts w:ascii="Times New Roman" w:hAnsi="Times New Roman" w:cs="Times New Roman"/>
          <w:sz w:val="24"/>
          <w:szCs w:val="24"/>
          <w:highlight w:val="yellow"/>
        </w:rPr>
        <w:t xml:space="preserve">.  </w:t>
      </w:r>
    </w:p>
    <w:p w:rsidR="00914CE9" w:rsidRPr="0014060F" w:rsidRDefault="00914CE9" w:rsidP="00F33BE8">
      <w:pPr>
        <w:contextualSpacing/>
        <w:rPr>
          <w:rFonts w:ascii="Times New Roman" w:hAnsi="Times New Roman" w:cs="Times New Roman"/>
          <w:sz w:val="24"/>
          <w:szCs w:val="24"/>
          <w:highlight w:val="yellow"/>
        </w:rPr>
      </w:pPr>
    </w:p>
    <w:p w:rsidR="001D3FD1" w:rsidRDefault="00914CE9" w:rsidP="00F33BE8">
      <w:pPr>
        <w:contextualSpacing/>
        <w:rPr>
          <w:rFonts w:ascii="Times New Roman" w:hAnsi="Times New Roman" w:cs="Times New Roman"/>
          <w:sz w:val="24"/>
          <w:szCs w:val="24"/>
          <w:highlight w:val="yellow"/>
        </w:rPr>
      </w:pPr>
      <w:r w:rsidRPr="006B1E06">
        <w:rPr>
          <w:rFonts w:ascii="Times New Roman" w:hAnsi="Times New Roman" w:cs="Times New Roman"/>
          <w:b/>
          <w:sz w:val="24"/>
          <w:szCs w:val="24"/>
          <w:highlight w:val="yellow"/>
        </w:rPr>
        <w:t>5.2.</w:t>
      </w:r>
      <w:r>
        <w:rPr>
          <w:rFonts w:ascii="Times New Roman" w:hAnsi="Times New Roman" w:cs="Times New Roman"/>
          <w:sz w:val="24"/>
          <w:szCs w:val="24"/>
          <w:highlight w:val="yellow"/>
        </w:rPr>
        <w:t xml:space="preserve">  </w:t>
      </w:r>
      <w:r w:rsidR="003946E1" w:rsidRPr="006B1E06">
        <w:rPr>
          <w:rFonts w:ascii="Times New Roman" w:hAnsi="Times New Roman" w:cs="Times New Roman"/>
          <w:sz w:val="24"/>
          <w:szCs w:val="24"/>
          <w:highlight w:val="yellow"/>
        </w:rPr>
        <w:t xml:space="preserve">Surface-decontaminate </w:t>
      </w:r>
      <w:r w:rsidR="00567BDF" w:rsidRPr="006B1E06">
        <w:rPr>
          <w:rFonts w:ascii="Times New Roman" w:hAnsi="Times New Roman" w:cs="Times New Roman"/>
          <w:sz w:val="24"/>
          <w:szCs w:val="24"/>
          <w:highlight w:val="yellow"/>
        </w:rPr>
        <w:t>films with</w:t>
      </w:r>
      <w:r w:rsidR="003946E1" w:rsidRPr="006B1E06">
        <w:rPr>
          <w:rFonts w:ascii="Times New Roman" w:hAnsi="Times New Roman" w:cs="Times New Roman"/>
          <w:sz w:val="24"/>
          <w:szCs w:val="24"/>
          <w:highlight w:val="yellow"/>
        </w:rPr>
        <w:t xml:space="preserve"> UV </w:t>
      </w:r>
      <w:r w:rsidR="00755418" w:rsidRPr="006B1E06">
        <w:rPr>
          <w:rFonts w:ascii="Times New Roman" w:hAnsi="Times New Roman" w:cs="Times New Roman"/>
          <w:sz w:val="24"/>
          <w:szCs w:val="24"/>
          <w:highlight w:val="yellow"/>
        </w:rPr>
        <w:t xml:space="preserve">light </w:t>
      </w:r>
      <w:r w:rsidR="003946E1" w:rsidRPr="006B1E06">
        <w:rPr>
          <w:rFonts w:ascii="Times New Roman" w:hAnsi="Times New Roman" w:cs="Times New Roman"/>
          <w:sz w:val="24"/>
          <w:szCs w:val="24"/>
          <w:highlight w:val="yellow"/>
        </w:rPr>
        <w:t xml:space="preserve">as described in </w:t>
      </w:r>
      <w:r w:rsidR="0016308F" w:rsidRPr="0016308F">
        <w:rPr>
          <w:rFonts w:ascii="Times New Roman" w:hAnsi="Times New Roman" w:cs="Times New Roman"/>
          <w:b/>
          <w:sz w:val="24"/>
          <w:szCs w:val="24"/>
          <w:highlight w:val="yellow"/>
        </w:rPr>
        <w:t>S</w:t>
      </w:r>
      <w:r w:rsidR="001D3FD1" w:rsidRPr="0016308F">
        <w:rPr>
          <w:rFonts w:ascii="Times New Roman" w:hAnsi="Times New Roman" w:cs="Times New Roman"/>
          <w:b/>
          <w:sz w:val="24"/>
          <w:szCs w:val="24"/>
          <w:highlight w:val="yellow"/>
        </w:rPr>
        <w:t xml:space="preserve">tep </w:t>
      </w:r>
      <w:r w:rsidR="003946E1" w:rsidRPr="0016308F">
        <w:rPr>
          <w:rFonts w:ascii="Times New Roman" w:hAnsi="Times New Roman" w:cs="Times New Roman"/>
          <w:b/>
          <w:sz w:val="24"/>
          <w:szCs w:val="24"/>
          <w:highlight w:val="yellow"/>
        </w:rPr>
        <w:t>3</w:t>
      </w:r>
      <w:r w:rsidR="003946E1" w:rsidRPr="006B1E06">
        <w:rPr>
          <w:rFonts w:ascii="Times New Roman" w:hAnsi="Times New Roman" w:cs="Times New Roman"/>
          <w:sz w:val="24"/>
          <w:szCs w:val="24"/>
          <w:highlight w:val="yellow"/>
        </w:rPr>
        <w:t xml:space="preserve"> above.</w:t>
      </w:r>
      <w:r w:rsidR="00AD7EE8" w:rsidRPr="006B1E06">
        <w:rPr>
          <w:rFonts w:ascii="Times New Roman" w:hAnsi="Times New Roman" w:cs="Times New Roman"/>
          <w:sz w:val="24"/>
          <w:szCs w:val="24"/>
          <w:highlight w:val="yellow"/>
        </w:rPr>
        <w:t xml:space="preserve">  </w:t>
      </w:r>
    </w:p>
    <w:p w:rsidR="001D3FD1" w:rsidRDefault="001D3FD1" w:rsidP="00F33BE8">
      <w:pPr>
        <w:contextualSpacing/>
        <w:rPr>
          <w:rFonts w:ascii="Times New Roman" w:hAnsi="Times New Roman" w:cs="Times New Roman"/>
          <w:sz w:val="24"/>
          <w:szCs w:val="24"/>
          <w:highlight w:val="yellow"/>
        </w:rPr>
      </w:pPr>
    </w:p>
    <w:p w:rsidR="00703F31" w:rsidRDefault="001D3FD1" w:rsidP="00F33BE8">
      <w:pPr>
        <w:contextualSpacing/>
        <w:rPr>
          <w:rFonts w:ascii="Times New Roman" w:hAnsi="Times New Roman" w:cs="Times New Roman"/>
          <w:sz w:val="24"/>
          <w:szCs w:val="24"/>
        </w:rPr>
      </w:pPr>
      <w:r w:rsidRPr="001D3FD1">
        <w:rPr>
          <w:rFonts w:ascii="Times New Roman" w:hAnsi="Times New Roman" w:cs="Times New Roman"/>
          <w:b/>
          <w:sz w:val="24"/>
          <w:szCs w:val="24"/>
          <w:highlight w:val="yellow"/>
        </w:rPr>
        <w:t>5.3.</w:t>
      </w:r>
      <w:r>
        <w:rPr>
          <w:rFonts w:ascii="Times New Roman" w:hAnsi="Times New Roman" w:cs="Times New Roman"/>
          <w:sz w:val="24"/>
          <w:szCs w:val="24"/>
          <w:highlight w:val="yellow"/>
        </w:rPr>
        <w:t xml:space="preserve">  </w:t>
      </w:r>
      <w:r w:rsidR="00AD7EE8" w:rsidRPr="006B1E06">
        <w:rPr>
          <w:rFonts w:ascii="Times New Roman" w:hAnsi="Times New Roman" w:cs="Times New Roman"/>
          <w:sz w:val="24"/>
          <w:szCs w:val="24"/>
          <w:highlight w:val="yellow"/>
        </w:rPr>
        <w:t>For each</w:t>
      </w:r>
      <w:r w:rsidR="00F77E0C" w:rsidRPr="006B1E06">
        <w:rPr>
          <w:rFonts w:ascii="Times New Roman" w:hAnsi="Times New Roman" w:cs="Times New Roman"/>
          <w:sz w:val="24"/>
          <w:szCs w:val="24"/>
          <w:highlight w:val="yellow"/>
        </w:rPr>
        <w:t xml:space="preserve"> replicate of a</w:t>
      </w:r>
      <w:r w:rsidR="00AD7EE8" w:rsidRPr="006B1E06">
        <w:rPr>
          <w:rFonts w:ascii="Times New Roman" w:hAnsi="Times New Roman" w:cs="Times New Roman"/>
          <w:sz w:val="24"/>
          <w:szCs w:val="24"/>
          <w:highlight w:val="yellow"/>
        </w:rPr>
        <w:t xml:space="preserve"> </w:t>
      </w:r>
      <w:r w:rsidR="00F77E0C" w:rsidRPr="006B1E06">
        <w:rPr>
          <w:rFonts w:ascii="Times New Roman" w:hAnsi="Times New Roman" w:cs="Times New Roman"/>
          <w:sz w:val="24"/>
          <w:szCs w:val="24"/>
          <w:highlight w:val="yellow"/>
        </w:rPr>
        <w:t xml:space="preserve">microbial isolate, prepare three tubes for inoculation:  </w:t>
      </w:r>
      <w:r w:rsidR="00F77E0C" w:rsidRPr="006B1E06">
        <w:rPr>
          <w:rFonts w:ascii="Times New Roman" w:hAnsi="Times New Roman" w:cs="Times New Roman"/>
          <w:i/>
          <w:sz w:val="24"/>
          <w:szCs w:val="24"/>
          <w:highlight w:val="yellow"/>
        </w:rPr>
        <w:t>i)</w:t>
      </w:r>
      <w:r w:rsidR="00F77E0C" w:rsidRPr="006B1E06">
        <w:rPr>
          <w:rFonts w:ascii="Times New Roman" w:hAnsi="Times New Roman" w:cs="Times New Roman"/>
          <w:sz w:val="24"/>
          <w:szCs w:val="24"/>
          <w:highlight w:val="yellow"/>
        </w:rPr>
        <w:t xml:space="preserve"> </w:t>
      </w:r>
      <w:r w:rsidR="00AD7EE8" w:rsidRPr="006B1E06">
        <w:rPr>
          <w:rFonts w:ascii="Times New Roman" w:hAnsi="Times New Roman" w:cs="Times New Roman"/>
          <w:sz w:val="24"/>
          <w:szCs w:val="24"/>
          <w:highlight w:val="yellow"/>
        </w:rPr>
        <w:t>5 mLs FMM</w:t>
      </w:r>
      <w:r w:rsidR="00F77E0C" w:rsidRPr="006B1E06">
        <w:rPr>
          <w:rFonts w:ascii="Times New Roman" w:hAnsi="Times New Roman" w:cs="Times New Roman"/>
          <w:sz w:val="24"/>
          <w:szCs w:val="24"/>
          <w:highlight w:val="yellow"/>
        </w:rPr>
        <w:t xml:space="preserve"> containing a BDM </w:t>
      </w:r>
      <w:r w:rsidR="00567BDF" w:rsidRPr="006B1E06">
        <w:rPr>
          <w:rFonts w:ascii="Times New Roman" w:hAnsi="Times New Roman" w:cs="Times New Roman"/>
          <w:sz w:val="24"/>
          <w:szCs w:val="24"/>
          <w:highlight w:val="yellow"/>
        </w:rPr>
        <w:t xml:space="preserve">fragment of the predetermined </w:t>
      </w:r>
      <w:r w:rsidR="002F154C" w:rsidRPr="006B1E06">
        <w:rPr>
          <w:rFonts w:ascii="Times New Roman" w:hAnsi="Times New Roman" w:cs="Times New Roman"/>
          <w:sz w:val="24"/>
          <w:szCs w:val="24"/>
          <w:highlight w:val="yellow"/>
        </w:rPr>
        <w:t xml:space="preserve">size </w:t>
      </w:r>
      <w:r w:rsidR="00F77E0C" w:rsidRPr="006B1E06">
        <w:rPr>
          <w:rFonts w:ascii="Times New Roman" w:hAnsi="Times New Roman" w:cs="Times New Roman"/>
          <w:sz w:val="24"/>
          <w:szCs w:val="24"/>
          <w:highlight w:val="yellow"/>
        </w:rPr>
        <w:t xml:space="preserve">(experimental), </w:t>
      </w:r>
      <w:r w:rsidR="00F77E0C" w:rsidRPr="006B1E06">
        <w:rPr>
          <w:rFonts w:ascii="Times New Roman" w:hAnsi="Times New Roman" w:cs="Times New Roman"/>
          <w:i/>
          <w:sz w:val="24"/>
          <w:szCs w:val="24"/>
          <w:highlight w:val="yellow"/>
        </w:rPr>
        <w:t>ii)</w:t>
      </w:r>
      <w:r w:rsidR="00F77E0C" w:rsidRPr="006B1E06">
        <w:rPr>
          <w:rFonts w:ascii="Times New Roman" w:hAnsi="Times New Roman" w:cs="Times New Roman"/>
          <w:sz w:val="24"/>
          <w:szCs w:val="24"/>
          <w:highlight w:val="yellow"/>
        </w:rPr>
        <w:t xml:space="preserve"> 5 mLs </w:t>
      </w:r>
      <w:r w:rsidR="00AD7EE8" w:rsidRPr="006B1E06">
        <w:rPr>
          <w:rFonts w:ascii="Times New Roman" w:hAnsi="Times New Roman" w:cs="Times New Roman"/>
          <w:sz w:val="24"/>
          <w:szCs w:val="24"/>
          <w:highlight w:val="yellow"/>
        </w:rPr>
        <w:t xml:space="preserve">FMM with no carbon source </w:t>
      </w:r>
      <w:r w:rsidR="00F77E0C" w:rsidRPr="006B1E06">
        <w:rPr>
          <w:rFonts w:ascii="Times New Roman" w:hAnsi="Times New Roman" w:cs="Times New Roman"/>
          <w:sz w:val="24"/>
          <w:szCs w:val="24"/>
          <w:highlight w:val="yellow"/>
        </w:rPr>
        <w:t xml:space="preserve">(negative control), and </w:t>
      </w:r>
      <w:r w:rsidR="00F77E0C" w:rsidRPr="006B1E06">
        <w:rPr>
          <w:rFonts w:ascii="Times New Roman" w:hAnsi="Times New Roman" w:cs="Times New Roman"/>
          <w:i/>
          <w:sz w:val="24"/>
          <w:szCs w:val="24"/>
          <w:highlight w:val="yellow"/>
        </w:rPr>
        <w:t>iii)</w:t>
      </w:r>
      <w:r w:rsidR="00AD7EE8" w:rsidRPr="006B1E06">
        <w:rPr>
          <w:rFonts w:ascii="Times New Roman" w:hAnsi="Times New Roman" w:cs="Times New Roman"/>
          <w:sz w:val="24"/>
          <w:szCs w:val="24"/>
          <w:highlight w:val="yellow"/>
        </w:rPr>
        <w:t xml:space="preserve"> </w:t>
      </w:r>
      <w:r w:rsidR="00F77E0C" w:rsidRPr="006B1E06">
        <w:rPr>
          <w:rFonts w:ascii="Times New Roman" w:hAnsi="Times New Roman" w:cs="Times New Roman"/>
          <w:sz w:val="24"/>
          <w:szCs w:val="24"/>
          <w:highlight w:val="yellow"/>
        </w:rPr>
        <w:t>5 mLs GMM (positive control).  Additionally, prepare replicate tubes of FMM containing each BDM to be tested, but do not inoculate them.  These control tubes will reveal any microbial growth resulting from contamination.</w:t>
      </w:r>
    </w:p>
    <w:p w:rsidR="00F33BE8" w:rsidRPr="00FF012F" w:rsidRDefault="00F33BE8" w:rsidP="00F33BE8">
      <w:pPr>
        <w:contextualSpacing/>
        <w:rPr>
          <w:rFonts w:ascii="Times New Roman" w:hAnsi="Times New Roman" w:cs="Times New Roman"/>
          <w:sz w:val="24"/>
          <w:szCs w:val="24"/>
        </w:rPr>
      </w:pPr>
    </w:p>
    <w:p w:rsidR="00331ED9" w:rsidRDefault="00914CE9" w:rsidP="00F33BE8">
      <w:pPr>
        <w:contextualSpacing/>
        <w:rPr>
          <w:rFonts w:ascii="Times New Roman" w:hAnsi="Times New Roman" w:cs="Times New Roman"/>
          <w:b/>
          <w:iCs/>
          <w:sz w:val="24"/>
          <w:szCs w:val="24"/>
        </w:rPr>
      </w:pPr>
      <w:r>
        <w:rPr>
          <w:rFonts w:ascii="Times New Roman" w:hAnsi="Times New Roman" w:cs="Times New Roman"/>
          <w:b/>
          <w:iCs/>
          <w:sz w:val="24"/>
          <w:szCs w:val="24"/>
        </w:rPr>
        <w:t>6</w:t>
      </w:r>
      <w:r w:rsidR="002056D7" w:rsidRPr="002056D7">
        <w:rPr>
          <w:rFonts w:ascii="Times New Roman" w:hAnsi="Times New Roman" w:cs="Times New Roman"/>
          <w:b/>
          <w:iCs/>
          <w:sz w:val="24"/>
          <w:szCs w:val="24"/>
        </w:rPr>
        <w:t>.  Isolation of fungi</w:t>
      </w:r>
    </w:p>
    <w:p w:rsidR="00F33BE8" w:rsidRDefault="00F33BE8" w:rsidP="00F33BE8">
      <w:pPr>
        <w:contextualSpacing/>
        <w:rPr>
          <w:rFonts w:ascii="Times New Roman" w:hAnsi="Times New Roman" w:cs="Times New Roman"/>
          <w:b/>
          <w:iCs/>
          <w:sz w:val="24"/>
          <w:szCs w:val="24"/>
        </w:rPr>
      </w:pPr>
    </w:p>
    <w:p w:rsidR="00C00C40" w:rsidRDefault="007222F3" w:rsidP="00C00C40">
      <w:pPr>
        <w:contextualSpacing/>
        <w:rPr>
          <w:rFonts w:ascii="Times New Roman" w:hAnsi="Times New Roman" w:cs="Times New Roman"/>
          <w:sz w:val="24"/>
          <w:szCs w:val="24"/>
        </w:rPr>
      </w:pPr>
      <w:r>
        <w:rPr>
          <w:rFonts w:ascii="Times New Roman" w:hAnsi="Times New Roman" w:cs="Times New Roman"/>
          <w:iCs/>
          <w:sz w:val="24"/>
          <w:szCs w:val="24"/>
        </w:rPr>
        <w:t>Following soil incubation and sample removal, f</w:t>
      </w:r>
      <w:r w:rsidR="00331ED9">
        <w:rPr>
          <w:rFonts w:ascii="Times New Roman" w:hAnsi="Times New Roman" w:cs="Times New Roman"/>
          <w:iCs/>
          <w:sz w:val="24"/>
          <w:szCs w:val="24"/>
        </w:rPr>
        <w:t>ungi are isolated from the soil</w:t>
      </w:r>
      <w:r w:rsidR="00FF4CC4">
        <w:rPr>
          <w:rFonts w:ascii="Times New Roman" w:hAnsi="Times New Roman" w:cs="Times New Roman"/>
          <w:iCs/>
          <w:sz w:val="24"/>
          <w:szCs w:val="24"/>
        </w:rPr>
        <w:t xml:space="preserve"> that adheres</w:t>
      </w:r>
      <w:r w:rsidR="00331ED9">
        <w:rPr>
          <w:rFonts w:ascii="Times New Roman" w:hAnsi="Times New Roman" w:cs="Times New Roman"/>
          <w:iCs/>
          <w:sz w:val="24"/>
          <w:szCs w:val="24"/>
        </w:rPr>
        <w:t xml:space="preserve"> to </w:t>
      </w:r>
      <w:r w:rsidR="002F154C">
        <w:rPr>
          <w:rFonts w:ascii="Times New Roman" w:hAnsi="Times New Roman" w:cs="Times New Roman"/>
          <w:iCs/>
          <w:sz w:val="24"/>
          <w:szCs w:val="24"/>
        </w:rPr>
        <w:t xml:space="preserve">the </w:t>
      </w:r>
      <w:r>
        <w:rPr>
          <w:rFonts w:ascii="Times New Roman" w:hAnsi="Times New Roman" w:cs="Times New Roman"/>
          <w:iCs/>
          <w:sz w:val="24"/>
          <w:szCs w:val="24"/>
        </w:rPr>
        <w:t xml:space="preserve">BDM </w:t>
      </w:r>
      <w:r w:rsidR="002F154C">
        <w:rPr>
          <w:rFonts w:ascii="Times New Roman" w:hAnsi="Times New Roman" w:cs="Times New Roman"/>
          <w:iCs/>
          <w:sz w:val="24"/>
          <w:szCs w:val="24"/>
        </w:rPr>
        <w:t>film</w:t>
      </w:r>
      <w:r>
        <w:rPr>
          <w:rFonts w:ascii="Times New Roman" w:hAnsi="Times New Roman" w:cs="Times New Roman"/>
          <w:iCs/>
          <w:sz w:val="24"/>
          <w:szCs w:val="24"/>
        </w:rPr>
        <w:t>s</w:t>
      </w:r>
      <w:r w:rsidR="00331ED9">
        <w:rPr>
          <w:rFonts w:ascii="Times New Roman" w:hAnsi="Times New Roman" w:cs="Times New Roman"/>
          <w:iCs/>
          <w:sz w:val="24"/>
          <w:szCs w:val="24"/>
        </w:rPr>
        <w:t xml:space="preserve">.  If desired, bacteria can simultaneously be isolated </w:t>
      </w:r>
      <w:r w:rsidR="00FF4CC4">
        <w:rPr>
          <w:rFonts w:ascii="Times New Roman" w:hAnsi="Times New Roman" w:cs="Times New Roman"/>
          <w:iCs/>
          <w:sz w:val="24"/>
          <w:szCs w:val="24"/>
        </w:rPr>
        <w:t xml:space="preserve">with </w:t>
      </w:r>
      <w:r w:rsidR="00331ED9">
        <w:rPr>
          <w:rFonts w:ascii="Times New Roman" w:hAnsi="Times New Roman" w:cs="Times New Roman"/>
          <w:iCs/>
          <w:sz w:val="24"/>
          <w:szCs w:val="24"/>
        </w:rPr>
        <w:t>th</w:t>
      </w:r>
      <w:r w:rsidR="002F154C">
        <w:rPr>
          <w:rFonts w:ascii="Times New Roman" w:hAnsi="Times New Roman" w:cs="Times New Roman"/>
          <w:iCs/>
          <w:sz w:val="24"/>
          <w:szCs w:val="24"/>
        </w:rPr>
        <w:t>e same</w:t>
      </w:r>
      <w:r w:rsidR="00331ED9">
        <w:rPr>
          <w:rFonts w:ascii="Times New Roman" w:hAnsi="Times New Roman" w:cs="Times New Roman"/>
          <w:iCs/>
          <w:sz w:val="24"/>
          <w:szCs w:val="24"/>
        </w:rPr>
        <w:t xml:space="preserve"> method</w:t>
      </w:r>
      <w:r>
        <w:rPr>
          <w:rFonts w:ascii="Times New Roman" w:hAnsi="Times New Roman" w:cs="Times New Roman"/>
          <w:iCs/>
          <w:sz w:val="24"/>
          <w:szCs w:val="24"/>
        </w:rPr>
        <w:t xml:space="preserve"> </w:t>
      </w:r>
      <w:r w:rsidR="00E95D7A">
        <w:rPr>
          <w:rFonts w:ascii="Times New Roman" w:hAnsi="Times New Roman" w:cs="Times New Roman"/>
          <w:iCs/>
          <w:sz w:val="24"/>
          <w:szCs w:val="24"/>
        </w:rPr>
        <w:t>using</w:t>
      </w:r>
      <w:r>
        <w:rPr>
          <w:rFonts w:ascii="Times New Roman" w:hAnsi="Times New Roman" w:cs="Times New Roman"/>
          <w:iCs/>
          <w:sz w:val="24"/>
          <w:szCs w:val="24"/>
        </w:rPr>
        <w:t xml:space="preserve"> media appropriate for isolation of soil bacteria, </w:t>
      </w:r>
      <w:r w:rsidR="00E95D7A">
        <w:rPr>
          <w:rFonts w:ascii="Times New Roman" w:hAnsi="Times New Roman" w:cs="Times New Roman"/>
          <w:iCs/>
          <w:sz w:val="24"/>
          <w:szCs w:val="24"/>
        </w:rPr>
        <w:t xml:space="preserve">such as </w:t>
      </w:r>
      <w:r>
        <w:rPr>
          <w:rFonts w:ascii="Times New Roman" w:hAnsi="Times New Roman" w:cs="Times New Roman"/>
          <w:iCs/>
          <w:sz w:val="24"/>
          <w:szCs w:val="24"/>
        </w:rPr>
        <w:t>1/10X dilute tryptic soy yeast agar</w:t>
      </w:r>
      <w:r w:rsidR="00C00C40">
        <w:rPr>
          <w:rFonts w:ascii="Times New Roman" w:hAnsi="Times New Roman" w:cs="Times New Roman"/>
          <w:iCs/>
          <w:sz w:val="24"/>
          <w:szCs w:val="24"/>
        </w:rPr>
        <w:t xml:space="preserve"> supplemented with 50 </w:t>
      </w:r>
      <w:r w:rsidR="00C00C40" w:rsidRPr="008C78A9">
        <w:rPr>
          <w:rFonts w:ascii="Symbol" w:hAnsi="Symbol" w:cs="Times New Roman"/>
          <w:iCs/>
          <w:sz w:val="24"/>
          <w:szCs w:val="24"/>
        </w:rPr>
        <w:t></w:t>
      </w:r>
      <w:r w:rsidR="00C00C40">
        <w:rPr>
          <w:rFonts w:ascii="Times New Roman" w:hAnsi="Times New Roman" w:cs="Times New Roman"/>
          <w:iCs/>
          <w:sz w:val="24"/>
          <w:szCs w:val="24"/>
        </w:rPr>
        <w:t>g/mL cycloheximide to deter fungal growth</w:t>
      </w:r>
      <w:ins w:id="66" w:author="Marion Brodhagen" w:date="2012-10-05T15:36:00Z">
        <w:r w:rsidR="004B5FA0" w:rsidRPr="005D0DFB">
          <w:rPr>
            <w:rFonts w:ascii="Times New Roman" w:hAnsi="Times New Roman" w:cs="Times New Roman"/>
            <w:iCs/>
            <w:sz w:val="24"/>
            <w:szCs w:val="24"/>
            <w:vertAlign w:val="superscript"/>
          </w:rPr>
          <w:t>37</w:t>
        </w:r>
      </w:ins>
      <w:r w:rsidR="00E95D7A">
        <w:rPr>
          <w:rFonts w:ascii="Times New Roman" w:hAnsi="Times New Roman" w:cs="Times New Roman"/>
          <w:iCs/>
          <w:sz w:val="24"/>
          <w:szCs w:val="24"/>
        </w:rPr>
        <w:t>.  When</w:t>
      </w:r>
      <w:r>
        <w:rPr>
          <w:rFonts w:ascii="Times New Roman" w:hAnsi="Times New Roman" w:cs="Times New Roman"/>
          <w:iCs/>
          <w:sz w:val="24"/>
          <w:szCs w:val="24"/>
        </w:rPr>
        <w:t xml:space="preserve"> defined medium is required</w:t>
      </w:r>
      <w:r w:rsidR="00145A4C">
        <w:rPr>
          <w:rFonts w:ascii="Times New Roman" w:hAnsi="Times New Roman" w:cs="Times New Roman"/>
          <w:iCs/>
          <w:sz w:val="24"/>
          <w:szCs w:val="24"/>
        </w:rPr>
        <w:t xml:space="preserve"> </w:t>
      </w:r>
      <w:r w:rsidR="00E95D7A">
        <w:rPr>
          <w:rFonts w:ascii="Times New Roman" w:hAnsi="Times New Roman" w:cs="Times New Roman"/>
          <w:iCs/>
          <w:sz w:val="24"/>
          <w:szCs w:val="24"/>
        </w:rPr>
        <w:t xml:space="preserve">for bacterial isolations </w:t>
      </w:r>
      <w:r w:rsidR="00145A4C">
        <w:rPr>
          <w:rFonts w:ascii="Times New Roman" w:hAnsi="Times New Roman" w:cs="Times New Roman"/>
          <w:iCs/>
          <w:sz w:val="24"/>
          <w:szCs w:val="24"/>
        </w:rPr>
        <w:t xml:space="preserve">in </w:t>
      </w:r>
      <w:r w:rsidR="0016308F" w:rsidRPr="0016308F">
        <w:rPr>
          <w:rFonts w:ascii="Times New Roman" w:hAnsi="Times New Roman" w:cs="Times New Roman"/>
          <w:b/>
          <w:iCs/>
          <w:sz w:val="24"/>
          <w:szCs w:val="24"/>
        </w:rPr>
        <w:t>S</w:t>
      </w:r>
      <w:r w:rsidR="00145A4C" w:rsidRPr="0016308F">
        <w:rPr>
          <w:rFonts w:ascii="Times New Roman" w:hAnsi="Times New Roman" w:cs="Times New Roman"/>
          <w:b/>
          <w:iCs/>
          <w:sz w:val="24"/>
          <w:szCs w:val="24"/>
        </w:rPr>
        <w:t>teps 5 and 7</w:t>
      </w:r>
      <w:r>
        <w:rPr>
          <w:rFonts w:ascii="Times New Roman" w:hAnsi="Times New Roman" w:cs="Times New Roman"/>
          <w:iCs/>
          <w:sz w:val="24"/>
          <w:szCs w:val="24"/>
        </w:rPr>
        <w:t xml:space="preserve">, </w:t>
      </w:r>
      <w:del w:id="67" w:author="Marion Brodhagen" w:date="2012-10-05T15:37:00Z">
        <w:r w:rsidR="00A82469" w:rsidDel="004B5FA0">
          <w:rPr>
            <w:rFonts w:ascii="Times New Roman" w:hAnsi="Times New Roman" w:cs="Times New Roman"/>
            <w:iCs/>
            <w:sz w:val="24"/>
            <w:szCs w:val="24"/>
          </w:rPr>
          <w:delText>M9</w:delText>
        </w:r>
        <w:r w:rsidR="00A82469" w:rsidDel="004B5FA0">
          <w:rPr>
            <w:rFonts w:ascii="Times New Roman" w:hAnsi="Times New Roman" w:cs="Times New Roman"/>
            <w:iCs/>
            <w:sz w:val="24"/>
            <w:szCs w:val="24"/>
            <w:vertAlign w:val="superscript"/>
          </w:rPr>
          <w:delText>37</w:delText>
        </w:r>
        <w:r w:rsidR="00A82469" w:rsidDel="004B5FA0">
          <w:rPr>
            <w:rFonts w:ascii="Times New Roman" w:hAnsi="Times New Roman" w:cs="Times New Roman"/>
            <w:iCs/>
            <w:sz w:val="24"/>
            <w:szCs w:val="24"/>
          </w:rPr>
          <w:delText xml:space="preserve"> </w:delText>
        </w:r>
      </w:del>
      <w:ins w:id="68" w:author="Marion Brodhagen" w:date="2012-10-05T15:37:00Z">
        <w:r w:rsidR="004B5FA0">
          <w:rPr>
            <w:rFonts w:ascii="Times New Roman" w:hAnsi="Times New Roman" w:cs="Times New Roman"/>
            <w:iCs/>
            <w:sz w:val="24"/>
            <w:szCs w:val="24"/>
          </w:rPr>
          <w:t>M9</w:t>
        </w:r>
        <w:r w:rsidR="004B5FA0">
          <w:rPr>
            <w:rFonts w:ascii="Times New Roman" w:hAnsi="Times New Roman" w:cs="Times New Roman"/>
            <w:iCs/>
            <w:sz w:val="24"/>
            <w:szCs w:val="24"/>
            <w:vertAlign w:val="superscript"/>
          </w:rPr>
          <w:t>38</w:t>
        </w:r>
        <w:r w:rsidR="004B5FA0">
          <w:rPr>
            <w:rFonts w:ascii="Times New Roman" w:hAnsi="Times New Roman" w:cs="Times New Roman"/>
            <w:iCs/>
            <w:sz w:val="24"/>
            <w:szCs w:val="24"/>
          </w:rPr>
          <w:t xml:space="preserve"> </w:t>
        </w:r>
      </w:ins>
      <w:r w:rsidR="00C00C40">
        <w:rPr>
          <w:rFonts w:ascii="Times New Roman" w:hAnsi="Times New Roman" w:cs="Times New Roman"/>
          <w:iCs/>
          <w:sz w:val="24"/>
          <w:szCs w:val="24"/>
        </w:rPr>
        <w:t xml:space="preserve">(plus </w:t>
      </w:r>
      <w:proofErr w:type="spellStart"/>
      <w:r w:rsidR="00C00C40">
        <w:rPr>
          <w:rFonts w:ascii="Times New Roman" w:hAnsi="Times New Roman" w:cs="Times New Roman"/>
          <w:iCs/>
          <w:sz w:val="24"/>
          <w:szCs w:val="24"/>
        </w:rPr>
        <w:t>cycloheximide</w:t>
      </w:r>
      <w:proofErr w:type="spellEnd"/>
      <w:r w:rsidR="00C00C40">
        <w:rPr>
          <w:rFonts w:ascii="Times New Roman" w:hAnsi="Times New Roman" w:cs="Times New Roman"/>
          <w:iCs/>
          <w:sz w:val="24"/>
          <w:szCs w:val="24"/>
        </w:rPr>
        <w:t>)</w:t>
      </w:r>
      <w:r>
        <w:rPr>
          <w:rFonts w:ascii="Times New Roman" w:hAnsi="Times New Roman" w:cs="Times New Roman"/>
          <w:iCs/>
          <w:sz w:val="24"/>
          <w:szCs w:val="24"/>
        </w:rPr>
        <w:t xml:space="preserve"> is a good choi</w:t>
      </w:r>
      <w:r w:rsidR="00145A4C">
        <w:rPr>
          <w:rFonts w:ascii="Times New Roman" w:hAnsi="Times New Roman" w:cs="Times New Roman"/>
          <w:iCs/>
          <w:sz w:val="24"/>
          <w:szCs w:val="24"/>
        </w:rPr>
        <w:t>ce</w:t>
      </w:r>
      <w:r w:rsidR="00331ED9">
        <w:rPr>
          <w:rFonts w:ascii="Times New Roman" w:hAnsi="Times New Roman" w:cs="Times New Roman"/>
          <w:iCs/>
          <w:sz w:val="24"/>
          <w:szCs w:val="24"/>
        </w:rPr>
        <w:t xml:space="preserve">.  </w:t>
      </w:r>
    </w:p>
    <w:p w:rsidR="00145A4C" w:rsidRDefault="00145A4C" w:rsidP="00F33BE8">
      <w:pPr>
        <w:contextualSpacing/>
        <w:rPr>
          <w:rFonts w:ascii="Times New Roman" w:hAnsi="Times New Roman" w:cs="Times New Roman"/>
          <w:iCs/>
          <w:sz w:val="24"/>
          <w:szCs w:val="24"/>
        </w:rPr>
      </w:pPr>
    </w:p>
    <w:p w:rsidR="005F196D" w:rsidRPr="007E768E"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6</w:t>
      </w:r>
      <w:r w:rsidR="005F196D" w:rsidRPr="00331ED9">
        <w:rPr>
          <w:rFonts w:ascii="Times New Roman" w:hAnsi="Times New Roman" w:cs="Times New Roman"/>
          <w:b/>
          <w:sz w:val="24"/>
          <w:szCs w:val="24"/>
        </w:rPr>
        <w:t>.1.</w:t>
      </w:r>
      <w:r w:rsidR="005F196D" w:rsidRPr="007E768E">
        <w:rPr>
          <w:rFonts w:ascii="Times New Roman" w:hAnsi="Times New Roman" w:cs="Times New Roman"/>
          <w:sz w:val="24"/>
          <w:szCs w:val="24"/>
        </w:rPr>
        <w:t xml:space="preserve">  Prior to sample processing, prepare</w:t>
      </w:r>
      <w:r w:rsidR="00172C08">
        <w:rPr>
          <w:rFonts w:ascii="Times New Roman" w:hAnsi="Times New Roman" w:cs="Times New Roman"/>
          <w:sz w:val="24"/>
          <w:szCs w:val="24"/>
        </w:rPr>
        <w:t xml:space="preserve"> PBS and</w:t>
      </w:r>
      <w:r w:rsidR="0097106C">
        <w:rPr>
          <w:rFonts w:ascii="Times New Roman" w:hAnsi="Times New Roman" w:cs="Times New Roman"/>
          <w:sz w:val="24"/>
          <w:szCs w:val="24"/>
        </w:rPr>
        <w:t xml:space="preserve"> </w:t>
      </w:r>
      <w:r w:rsidR="00172C08">
        <w:rPr>
          <w:rFonts w:ascii="Times New Roman" w:hAnsi="Times New Roman" w:cs="Times New Roman"/>
          <w:sz w:val="24"/>
          <w:szCs w:val="24"/>
        </w:rPr>
        <w:t>PDA</w:t>
      </w:r>
      <w:r w:rsidR="00025ACB">
        <w:rPr>
          <w:rFonts w:ascii="Times New Roman" w:hAnsi="Times New Roman" w:cs="Times New Roman"/>
          <w:sz w:val="24"/>
          <w:szCs w:val="24"/>
        </w:rPr>
        <w:t xml:space="preserve"> chl</w:t>
      </w:r>
      <w:r w:rsidR="00025ACB" w:rsidRPr="00025ACB">
        <w:rPr>
          <w:rFonts w:ascii="Times New Roman" w:hAnsi="Times New Roman" w:cs="Times New Roman"/>
          <w:sz w:val="24"/>
          <w:szCs w:val="24"/>
          <w:vertAlign w:val="superscript"/>
        </w:rPr>
        <w:t>30</w:t>
      </w:r>
      <w:r w:rsidR="00172C08">
        <w:rPr>
          <w:rFonts w:ascii="Times New Roman" w:hAnsi="Times New Roman" w:cs="Times New Roman"/>
          <w:sz w:val="24"/>
          <w:szCs w:val="24"/>
        </w:rPr>
        <w:t xml:space="preserve">. </w:t>
      </w:r>
      <w:r w:rsidR="0097106C">
        <w:rPr>
          <w:rFonts w:ascii="Times New Roman" w:hAnsi="Times New Roman" w:cs="Times New Roman"/>
          <w:sz w:val="24"/>
          <w:szCs w:val="24"/>
        </w:rPr>
        <w:t xml:space="preserve"> </w:t>
      </w:r>
      <w:r w:rsidR="00172C08">
        <w:rPr>
          <w:rFonts w:ascii="Times New Roman" w:hAnsi="Times New Roman" w:cs="Times New Roman"/>
          <w:sz w:val="24"/>
          <w:szCs w:val="24"/>
        </w:rPr>
        <w:t>A</w:t>
      </w:r>
      <w:r w:rsidR="0097106C">
        <w:rPr>
          <w:rFonts w:ascii="Times New Roman" w:hAnsi="Times New Roman" w:cs="Times New Roman"/>
          <w:sz w:val="24"/>
          <w:szCs w:val="24"/>
        </w:rPr>
        <w:t>llow</w:t>
      </w:r>
      <w:r w:rsidR="00172C08">
        <w:rPr>
          <w:rFonts w:ascii="Times New Roman" w:hAnsi="Times New Roman" w:cs="Times New Roman"/>
          <w:sz w:val="24"/>
          <w:szCs w:val="24"/>
        </w:rPr>
        <w:t xml:space="preserve"> </w:t>
      </w:r>
      <w:r w:rsidR="00025ACB">
        <w:rPr>
          <w:rFonts w:ascii="Times New Roman" w:hAnsi="Times New Roman" w:cs="Times New Roman"/>
          <w:sz w:val="24"/>
          <w:szCs w:val="24"/>
        </w:rPr>
        <w:t>PDA chl</w:t>
      </w:r>
      <w:r w:rsidR="00025ACB" w:rsidRPr="00025ACB">
        <w:rPr>
          <w:rFonts w:ascii="Times New Roman" w:hAnsi="Times New Roman" w:cs="Times New Roman"/>
          <w:sz w:val="24"/>
          <w:szCs w:val="24"/>
          <w:vertAlign w:val="superscript"/>
        </w:rPr>
        <w:t>30</w:t>
      </w:r>
      <w:r w:rsidR="00025ACB" w:rsidRPr="00025ACB">
        <w:rPr>
          <w:rFonts w:ascii="Times New Roman" w:hAnsi="Times New Roman" w:cs="Times New Roman"/>
          <w:sz w:val="24"/>
          <w:szCs w:val="24"/>
        </w:rPr>
        <w:t xml:space="preserve"> </w:t>
      </w:r>
      <w:r w:rsidR="00172C08">
        <w:rPr>
          <w:rFonts w:ascii="Times New Roman" w:hAnsi="Times New Roman" w:cs="Times New Roman"/>
          <w:sz w:val="24"/>
          <w:szCs w:val="24"/>
        </w:rPr>
        <w:t>plates</w:t>
      </w:r>
      <w:r w:rsidR="0097106C">
        <w:rPr>
          <w:rFonts w:ascii="Times New Roman" w:hAnsi="Times New Roman" w:cs="Times New Roman"/>
          <w:sz w:val="24"/>
          <w:szCs w:val="24"/>
        </w:rPr>
        <w:t xml:space="preserve"> to dry (unbagged) at room temperature for </w:t>
      </w:r>
      <w:r w:rsidR="00172C08">
        <w:rPr>
          <w:rFonts w:ascii="Times New Roman" w:hAnsi="Times New Roman" w:cs="Times New Roman"/>
          <w:sz w:val="24"/>
          <w:szCs w:val="24"/>
        </w:rPr>
        <w:t xml:space="preserve">approximately </w:t>
      </w:r>
      <w:r w:rsidR="0097106C">
        <w:rPr>
          <w:rFonts w:ascii="Times New Roman" w:hAnsi="Times New Roman" w:cs="Times New Roman"/>
          <w:sz w:val="24"/>
          <w:szCs w:val="24"/>
        </w:rPr>
        <w:t>24 hours</w:t>
      </w:r>
      <w:r w:rsidR="00172C08">
        <w:rPr>
          <w:rFonts w:ascii="Times New Roman" w:hAnsi="Times New Roman" w:cs="Times New Roman"/>
          <w:sz w:val="24"/>
          <w:szCs w:val="24"/>
        </w:rPr>
        <w:t xml:space="preserve"> to eliminate condensation on</w:t>
      </w:r>
      <w:r w:rsidR="007F6295">
        <w:rPr>
          <w:rFonts w:ascii="Times New Roman" w:hAnsi="Times New Roman" w:cs="Times New Roman"/>
          <w:sz w:val="24"/>
          <w:szCs w:val="24"/>
        </w:rPr>
        <w:t xml:space="preserve"> the</w:t>
      </w:r>
      <w:r w:rsidR="00172C08">
        <w:rPr>
          <w:rFonts w:ascii="Times New Roman" w:hAnsi="Times New Roman" w:cs="Times New Roman"/>
          <w:sz w:val="24"/>
          <w:szCs w:val="24"/>
        </w:rPr>
        <w:t xml:space="preserve"> lids and</w:t>
      </w:r>
      <w:r w:rsidR="007F6295">
        <w:rPr>
          <w:rFonts w:ascii="Times New Roman" w:hAnsi="Times New Roman" w:cs="Times New Roman"/>
          <w:sz w:val="24"/>
          <w:szCs w:val="24"/>
        </w:rPr>
        <w:t xml:space="preserve"> the</w:t>
      </w:r>
      <w:r w:rsidR="00172C08">
        <w:rPr>
          <w:rFonts w:ascii="Times New Roman" w:hAnsi="Times New Roman" w:cs="Times New Roman"/>
          <w:sz w:val="24"/>
          <w:szCs w:val="24"/>
        </w:rPr>
        <w:t xml:space="preserve"> agar surface</w:t>
      </w:r>
      <w:r w:rsidR="0097106C">
        <w:rPr>
          <w:rFonts w:ascii="Times New Roman" w:hAnsi="Times New Roman" w:cs="Times New Roman"/>
          <w:sz w:val="24"/>
          <w:szCs w:val="24"/>
        </w:rPr>
        <w:t>.</w:t>
      </w:r>
      <w:r w:rsidR="00172C08">
        <w:rPr>
          <w:rFonts w:ascii="Times New Roman" w:hAnsi="Times New Roman" w:cs="Times New Roman"/>
          <w:sz w:val="24"/>
          <w:szCs w:val="24"/>
        </w:rPr>
        <w:t xml:space="preserve">  Pre-label </w:t>
      </w:r>
      <w:r w:rsidR="00025ACB">
        <w:rPr>
          <w:rFonts w:ascii="Times New Roman" w:hAnsi="Times New Roman" w:cs="Times New Roman"/>
          <w:sz w:val="24"/>
          <w:szCs w:val="24"/>
        </w:rPr>
        <w:t>PDA chl</w:t>
      </w:r>
      <w:r w:rsidR="00025ACB" w:rsidRPr="00025ACB">
        <w:rPr>
          <w:rFonts w:ascii="Times New Roman" w:hAnsi="Times New Roman" w:cs="Times New Roman"/>
          <w:sz w:val="24"/>
          <w:szCs w:val="24"/>
          <w:vertAlign w:val="superscript"/>
        </w:rPr>
        <w:t>30</w:t>
      </w:r>
      <w:r w:rsidR="00025ACB" w:rsidRPr="00025ACB">
        <w:rPr>
          <w:rFonts w:ascii="Times New Roman" w:hAnsi="Times New Roman" w:cs="Times New Roman"/>
          <w:sz w:val="24"/>
          <w:szCs w:val="24"/>
        </w:rPr>
        <w:t xml:space="preserve"> </w:t>
      </w:r>
      <w:r w:rsidR="00172C08">
        <w:rPr>
          <w:rFonts w:ascii="Times New Roman" w:hAnsi="Times New Roman" w:cs="Times New Roman"/>
          <w:sz w:val="24"/>
          <w:szCs w:val="24"/>
        </w:rPr>
        <w:t xml:space="preserve">plates.  </w:t>
      </w:r>
    </w:p>
    <w:p w:rsidR="005F196D" w:rsidRPr="00331ED9" w:rsidRDefault="005F196D" w:rsidP="00F33BE8">
      <w:pPr>
        <w:contextualSpacing/>
        <w:rPr>
          <w:rFonts w:ascii="Times New Roman" w:hAnsi="Times New Roman" w:cs="Times New Roman"/>
          <w:b/>
          <w:sz w:val="24"/>
          <w:szCs w:val="24"/>
        </w:rPr>
      </w:pPr>
    </w:p>
    <w:p w:rsidR="002056D7" w:rsidRPr="007E768E"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6</w:t>
      </w:r>
      <w:r w:rsidR="002056D7" w:rsidRPr="00331ED9">
        <w:rPr>
          <w:rFonts w:ascii="Times New Roman" w:hAnsi="Times New Roman" w:cs="Times New Roman"/>
          <w:b/>
          <w:sz w:val="24"/>
          <w:szCs w:val="24"/>
        </w:rPr>
        <w:t>.</w:t>
      </w:r>
      <w:r w:rsidR="005F196D" w:rsidRPr="00331ED9">
        <w:rPr>
          <w:rFonts w:ascii="Times New Roman" w:hAnsi="Times New Roman" w:cs="Times New Roman"/>
          <w:b/>
          <w:sz w:val="24"/>
          <w:szCs w:val="24"/>
        </w:rPr>
        <w:t>2</w:t>
      </w:r>
      <w:r w:rsidR="002056D7" w:rsidRPr="00331ED9">
        <w:rPr>
          <w:rFonts w:ascii="Times New Roman" w:hAnsi="Times New Roman" w:cs="Times New Roman"/>
          <w:b/>
          <w:sz w:val="24"/>
          <w:szCs w:val="24"/>
        </w:rPr>
        <w:t>.</w:t>
      </w:r>
      <w:r w:rsidR="002056D7" w:rsidRPr="007E768E">
        <w:rPr>
          <w:rFonts w:ascii="Times New Roman" w:hAnsi="Times New Roman" w:cs="Times New Roman"/>
          <w:sz w:val="24"/>
          <w:szCs w:val="24"/>
        </w:rPr>
        <w:t xml:space="preserve">  </w:t>
      </w:r>
      <w:r w:rsidR="006B62FE">
        <w:rPr>
          <w:rFonts w:ascii="Times New Roman" w:hAnsi="Times New Roman" w:cs="Times New Roman"/>
          <w:sz w:val="24"/>
          <w:szCs w:val="24"/>
        </w:rPr>
        <w:t xml:space="preserve">Excavate </w:t>
      </w:r>
      <w:r w:rsidR="003F24C7">
        <w:rPr>
          <w:rFonts w:ascii="Times New Roman" w:hAnsi="Times New Roman" w:cs="Times New Roman"/>
          <w:sz w:val="24"/>
          <w:szCs w:val="24"/>
        </w:rPr>
        <w:t xml:space="preserve">mesh bags containing </w:t>
      </w:r>
      <w:r w:rsidR="006B62FE">
        <w:rPr>
          <w:rFonts w:ascii="Times New Roman" w:hAnsi="Times New Roman" w:cs="Times New Roman"/>
          <w:sz w:val="24"/>
          <w:szCs w:val="24"/>
        </w:rPr>
        <w:t>BDM pieces</w:t>
      </w:r>
      <w:r w:rsidR="002F154C">
        <w:rPr>
          <w:rFonts w:ascii="Times New Roman" w:hAnsi="Times New Roman" w:cs="Times New Roman"/>
          <w:sz w:val="24"/>
          <w:szCs w:val="24"/>
        </w:rPr>
        <w:t xml:space="preserve"> from</w:t>
      </w:r>
      <w:r w:rsidR="003F24C7">
        <w:rPr>
          <w:rFonts w:ascii="Times New Roman" w:hAnsi="Times New Roman" w:cs="Times New Roman"/>
          <w:sz w:val="24"/>
          <w:szCs w:val="24"/>
        </w:rPr>
        <w:t xml:space="preserve"> burial sites chosen in </w:t>
      </w:r>
      <w:r w:rsidR="0016308F" w:rsidRPr="0016308F">
        <w:rPr>
          <w:rFonts w:ascii="Times New Roman" w:hAnsi="Times New Roman" w:cs="Times New Roman"/>
          <w:b/>
          <w:sz w:val="24"/>
          <w:szCs w:val="24"/>
        </w:rPr>
        <w:t>S</w:t>
      </w:r>
      <w:r w:rsidR="003F24C7" w:rsidRPr="0016308F">
        <w:rPr>
          <w:rFonts w:ascii="Times New Roman" w:hAnsi="Times New Roman" w:cs="Times New Roman"/>
          <w:b/>
          <w:sz w:val="24"/>
          <w:szCs w:val="24"/>
        </w:rPr>
        <w:t>tep 1</w:t>
      </w:r>
      <w:r w:rsidR="006B62FE">
        <w:rPr>
          <w:rFonts w:ascii="Times New Roman" w:hAnsi="Times New Roman" w:cs="Times New Roman"/>
          <w:sz w:val="24"/>
          <w:szCs w:val="24"/>
        </w:rPr>
        <w:t xml:space="preserve">.  </w:t>
      </w:r>
      <w:r w:rsidR="002056D7" w:rsidRPr="007E768E">
        <w:rPr>
          <w:rFonts w:ascii="Times New Roman" w:hAnsi="Times New Roman" w:cs="Times New Roman"/>
          <w:sz w:val="24"/>
          <w:szCs w:val="24"/>
        </w:rPr>
        <w:t xml:space="preserve">Ship and store </w:t>
      </w:r>
      <w:r w:rsidR="002F154C" w:rsidRPr="002F154C">
        <w:rPr>
          <w:rFonts w:ascii="Times New Roman" w:hAnsi="Times New Roman" w:cs="Times New Roman"/>
          <w:sz w:val="24"/>
          <w:szCs w:val="24"/>
        </w:rPr>
        <w:t>at 4</w:t>
      </w:r>
      <w:r w:rsidR="002F154C" w:rsidRPr="00145A4C">
        <w:rPr>
          <w:rFonts w:ascii="Times New Roman" w:hAnsi="Times New Roman" w:cs="Times New Roman"/>
          <w:sz w:val="24"/>
          <w:szCs w:val="24"/>
          <w:vertAlign w:val="superscript"/>
        </w:rPr>
        <w:t>o</w:t>
      </w:r>
      <w:r w:rsidR="002F154C" w:rsidRPr="002F154C">
        <w:rPr>
          <w:rFonts w:ascii="Times New Roman" w:hAnsi="Times New Roman" w:cs="Times New Roman"/>
          <w:sz w:val="24"/>
          <w:szCs w:val="24"/>
        </w:rPr>
        <w:t xml:space="preserve">C </w:t>
      </w:r>
      <w:r w:rsidR="002056D7" w:rsidRPr="007E768E">
        <w:rPr>
          <w:rFonts w:ascii="Times New Roman" w:hAnsi="Times New Roman" w:cs="Times New Roman"/>
          <w:sz w:val="24"/>
          <w:szCs w:val="24"/>
        </w:rPr>
        <w:t xml:space="preserve">no longer than 48 h after extracting from soil.  </w:t>
      </w:r>
    </w:p>
    <w:p w:rsidR="005F196D" w:rsidRPr="007E768E" w:rsidRDefault="005F196D" w:rsidP="00F33BE8">
      <w:pPr>
        <w:contextualSpacing/>
        <w:rPr>
          <w:rFonts w:ascii="Times New Roman" w:hAnsi="Times New Roman" w:cs="Times New Roman"/>
          <w:sz w:val="24"/>
          <w:szCs w:val="24"/>
        </w:rPr>
      </w:pPr>
    </w:p>
    <w:p w:rsidR="002056D7" w:rsidRPr="006B1E06" w:rsidRDefault="00914CE9"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6</w:t>
      </w:r>
      <w:r w:rsidR="005F196D" w:rsidRPr="006B1E06">
        <w:rPr>
          <w:rFonts w:ascii="Times New Roman" w:hAnsi="Times New Roman" w:cs="Times New Roman"/>
          <w:b/>
          <w:sz w:val="24"/>
          <w:szCs w:val="24"/>
          <w:highlight w:val="yellow"/>
        </w:rPr>
        <w:t>.3.</w:t>
      </w:r>
      <w:r w:rsidR="005F196D" w:rsidRPr="006B1E06">
        <w:rPr>
          <w:rFonts w:ascii="Times New Roman" w:hAnsi="Times New Roman" w:cs="Times New Roman"/>
          <w:sz w:val="24"/>
          <w:szCs w:val="24"/>
          <w:highlight w:val="yellow"/>
        </w:rPr>
        <w:t xml:space="preserve">  Using sterile spatula and forceps, gently remove soil until plastic is exposed but do not brush off soil that is clinging to </w:t>
      </w:r>
      <w:r w:rsidR="000213D9" w:rsidRPr="006B1E06">
        <w:rPr>
          <w:rFonts w:ascii="Times New Roman" w:hAnsi="Times New Roman" w:cs="Times New Roman"/>
          <w:sz w:val="24"/>
          <w:szCs w:val="24"/>
          <w:highlight w:val="yellow"/>
        </w:rPr>
        <w:t>BDM</w:t>
      </w:r>
      <w:r w:rsidR="005F196D" w:rsidRPr="006B1E06">
        <w:rPr>
          <w:rFonts w:ascii="Times New Roman" w:hAnsi="Times New Roman" w:cs="Times New Roman"/>
          <w:sz w:val="24"/>
          <w:szCs w:val="24"/>
          <w:highlight w:val="yellow"/>
        </w:rPr>
        <w:t xml:space="preserve"> </w:t>
      </w:r>
      <w:r w:rsidR="00145A4C" w:rsidRPr="006B1E06">
        <w:rPr>
          <w:rFonts w:ascii="Times New Roman" w:hAnsi="Times New Roman" w:cs="Times New Roman"/>
          <w:sz w:val="24"/>
          <w:szCs w:val="24"/>
          <w:highlight w:val="yellow"/>
        </w:rPr>
        <w:t xml:space="preserve">film </w:t>
      </w:r>
      <w:r w:rsidR="005F196D" w:rsidRPr="006B1E06">
        <w:rPr>
          <w:rFonts w:ascii="Times New Roman" w:hAnsi="Times New Roman" w:cs="Times New Roman"/>
          <w:sz w:val="24"/>
          <w:szCs w:val="24"/>
          <w:highlight w:val="yellow"/>
        </w:rPr>
        <w:t xml:space="preserve">surface.  Cut </w:t>
      </w:r>
      <w:r w:rsidR="000213D9" w:rsidRPr="006B1E06">
        <w:rPr>
          <w:rFonts w:ascii="Times New Roman" w:hAnsi="Times New Roman" w:cs="Times New Roman"/>
          <w:sz w:val="24"/>
          <w:szCs w:val="24"/>
          <w:highlight w:val="yellow"/>
        </w:rPr>
        <w:t>BDM</w:t>
      </w:r>
      <w:r w:rsidR="005F196D" w:rsidRPr="006B1E06">
        <w:rPr>
          <w:rFonts w:ascii="Times New Roman" w:hAnsi="Times New Roman" w:cs="Times New Roman"/>
          <w:sz w:val="24"/>
          <w:szCs w:val="24"/>
          <w:highlight w:val="yellow"/>
        </w:rPr>
        <w:t xml:space="preserve"> </w:t>
      </w:r>
      <w:r w:rsidR="00145A4C" w:rsidRPr="006B1E06">
        <w:rPr>
          <w:rFonts w:ascii="Times New Roman" w:hAnsi="Times New Roman" w:cs="Times New Roman"/>
          <w:sz w:val="24"/>
          <w:szCs w:val="24"/>
          <w:highlight w:val="yellow"/>
        </w:rPr>
        <w:t xml:space="preserve">film </w:t>
      </w:r>
      <w:r w:rsidR="005F196D" w:rsidRPr="006B1E06">
        <w:rPr>
          <w:rFonts w:ascii="Times New Roman" w:hAnsi="Times New Roman" w:cs="Times New Roman"/>
          <w:sz w:val="24"/>
          <w:szCs w:val="24"/>
          <w:highlight w:val="yellow"/>
        </w:rPr>
        <w:t>into 1 cm</w:t>
      </w:r>
      <w:r w:rsidR="005F196D" w:rsidRPr="006B1E06">
        <w:rPr>
          <w:rFonts w:ascii="Times New Roman" w:hAnsi="Times New Roman" w:cs="Times New Roman"/>
          <w:sz w:val="24"/>
          <w:szCs w:val="24"/>
          <w:highlight w:val="yellow"/>
          <w:vertAlign w:val="superscript"/>
        </w:rPr>
        <w:t>2</w:t>
      </w:r>
      <w:r w:rsidR="005F196D" w:rsidRPr="006B1E06">
        <w:rPr>
          <w:rFonts w:ascii="Times New Roman" w:hAnsi="Times New Roman" w:cs="Times New Roman"/>
          <w:sz w:val="24"/>
          <w:szCs w:val="24"/>
          <w:highlight w:val="yellow"/>
        </w:rPr>
        <w:t xml:space="preserve"> pieces until 0.5 g of material is </w:t>
      </w:r>
      <w:r w:rsidR="00C00C40" w:rsidRPr="006B1E06">
        <w:rPr>
          <w:rFonts w:ascii="Times New Roman" w:hAnsi="Times New Roman" w:cs="Times New Roman"/>
          <w:sz w:val="24"/>
          <w:szCs w:val="24"/>
          <w:highlight w:val="yellow"/>
        </w:rPr>
        <w:t>recovered for each of four total replications</w:t>
      </w:r>
      <w:r w:rsidR="005F196D" w:rsidRPr="006B1E06">
        <w:rPr>
          <w:rFonts w:ascii="Times New Roman" w:hAnsi="Times New Roman" w:cs="Times New Roman"/>
          <w:sz w:val="24"/>
          <w:szCs w:val="24"/>
          <w:highlight w:val="yellow"/>
        </w:rPr>
        <w:t>.  T</w:t>
      </w:r>
      <w:r w:rsidR="002056D7" w:rsidRPr="006B1E06">
        <w:rPr>
          <w:rFonts w:ascii="Times New Roman" w:hAnsi="Times New Roman" w:cs="Times New Roman"/>
          <w:sz w:val="24"/>
          <w:szCs w:val="24"/>
          <w:highlight w:val="yellow"/>
        </w:rPr>
        <w:t>ransfer</w:t>
      </w:r>
      <w:r w:rsidR="005F196D" w:rsidRPr="006B1E06">
        <w:rPr>
          <w:rFonts w:ascii="Times New Roman" w:hAnsi="Times New Roman" w:cs="Times New Roman"/>
          <w:sz w:val="24"/>
          <w:szCs w:val="24"/>
          <w:highlight w:val="yellow"/>
        </w:rPr>
        <w:t xml:space="preserve"> 0.5 g </w:t>
      </w:r>
      <w:r w:rsidR="000213D9" w:rsidRPr="006B1E06">
        <w:rPr>
          <w:rFonts w:ascii="Times New Roman" w:hAnsi="Times New Roman" w:cs="Times New Roman"/>
          <w:sz w:val="24"/>
          <w:szCs w:val="24"/>
          <w:highlight w:val="yellow"/>
        </w:rPr>
        <w:t>BDM</w:t>
      </w:r>
      <w:r w:rsidR="00145A4C" w:rsidRPr="006B1E06">
        <w:rPr>
          <w:rFonts w:ascii="Times New Roman" w:hAnsi="Times New Roman" w:cs="Times New Roman"/>
          <w:sz w:val="24"/>
          <w:szCs w:val="24"/>
          <w:highlight w:val="yellow"/>
        </w:rPr>
        <w:t xml:space="preserve"> film</w:t>
      </w:r>
      <w:r w:rsidR="005F196D" w:rsidRPr="006B1E06">
        <w:rPr>
          <w:rFonts w:ascii="Times New Roman" w:hAnsi="Times New Roman" w:cs="Times New Roman"/>
          <w:sz w:val="24"/>
          <w:szCs w:val="24"/>
          <w:highlight w:val="yellow"/>
        </w:rPr>
        <w:t xml:space="preserve"> and attached soil </w:t>
      </w:r>
      <w:r w:rsidR="002056D7" w:rsidRPr="006B1E06">
        <w:rPr>
          <w:rFonts w:ascii="Times New Roman" w:hAnsi="Times New Roman" w:cs="Times New Roman"/>
          <w:sz w:val="24"/>
          <w:szCs w:val="24"/>
          <w:highlight w:val="yellow"/>
        </w:rPr>
        <w:t xml:space="preserve">to 25 mL culture tubes containing 9.5 mL of PBS.  If the mulch </w:t>
      </w:r>
      <w:r w:rsidR="000213D9" w:rsidRPr="006B1E06">
        <w:rPr>
          <w:rFonts w:ascii="Times New Roman" w:hAnsi="Times New Roman" w:cs="Times New Roman"/>
          <w:sz w:val="24"/>
          <w:szCs w:val="24"/>
          <w:highlight w:val="yellow"/>
        </w:rPr>
        <w:t>is</w:t>
      </w:r>
      <w:r w:rsidR="002056D7" w:rsidRPr="006B1E06">
        <w:rPr>
          <w:rFonts w:ascii="Times New Roman" w:hAnsi="Times New Roman" w:cs="Times New Roman"/>
          <w:sz w:val="24"/>
          <w:szCs w:val="24"/>
          <w:highlight w:val="yellow"/>
        </w:rPr>
        <w:t xml:space="preserve"> completely degraded or </w:t>
      </w:r>
      <w:r w:rsidR="0056008E" w:rsidRPr="006B1E06">
        <w:rPr>
          <w:rFonts w:ascii="Times New Roman" w:hAnsi="Times New Roman" w:cs="Times New Roman"/>
          <w:sz w:val="24"/>
          <w:szCs w:val="24"/>
          <w:highlight w:val="yellow"/>
        </w:rPr>
        <w:t>a soil-only control</w:t>
      </w:r>
      <w:r w:rsidR="002F154C" w:rsidRPr="006B1E06">
        <w:rPr>
          <w:rFonts w:ascii="Times New Roman" w:hAnsi="Times New Roman" w:cs="Times New Roman"/>
          <w:sz w:val="24"/>
          <w:szCs w:val="24"/>
          <w:highlight w:val="yellow"/>
        </w:rPr>
        <w:t xml:space="preserve"> is being processed</w:t>
      </w:r>
      <w:r w:rsidR="0056008E" w:rsidRPr="006B1E06">
        <w:rPr>
          <w:rFonts w:ascii="Times New Roman" w:hAnsi="Times New Roman" w:cs="Times New Roman"/>
          <w:sz w:val="24"/>
          <w:szCs w:val="24"/>
          <w:highlight w:val="yellow"/>
        </w:rPr>
        <w:t>,</w:t>
      </w:r>
      <w:r w:rsidR="002056D7" w:rsidRPr="006B1E06">
        <w:rPr>
          <w:rFonts w:ascii="Times New Roman" w:hAnsi="Times New Roman" w:cs="Times New Roman"/>
          <w:sz w:val="24"/>
          <w:szCs w:val="24"/>
          <w:highlight w:val="yellow"/>
        </w:rPr>
        <w:t xml:space="preserve"> add 0.5 g of soil</w:t>
      </w:r>
      <w:r w:rsidR="00E95D7A" w:rsidRPr="006B1E06">
        <w:rPr>
          <w:rFonts w:ascii="Times New Roman" w:hAnsi="Times New Roman" w:cs="Times New Roman"/>
          <w:sz w:val="24"/>
          <w:szCs w:val="24"/>
          <w:highlight w:val="yellow"/>
        </w:rPr>
        <w:t xml:space="preserve"> to the PBS;</w:t>
      </w:r>
      <w:r w:rsidR="002056D7" w:rsidRPr="006B1E06">
        <w:rPr>
          <w:rFonts w:ascii="Times New Roman" w:hAnsi="Times New Roman" w:cs="Times New Roman"/>
          <w:sz w:val="24"/>
          <w:szCs w:val="24"/>
          <w:highlight w:val="yellow"/>
        </w:rPr>
        <w:t xml:space="preserve"> </w:t>
      </w:r>
      <w:r w:rsidR="0056008E" w:rsidRPr="006B1E06">
        <w:rPr>
          <w:rFonts w:ascii="Times New Roman" w:hAnsi="Times New Roman" w:cs="Times New Roman"/>
          <w:sz w:val="24"/>
          <w:szCs w:val="24"/>
          <w:highlight w:val="yellow"/>
        </w:rPr>
        <w:t xml:space="preserve">if possible, </w:t>
      </w:r>
      <w:r w:rsidR="002056D7" w:rsidRPr="006B1E06">
        <w:rPr>
          <w:rFonts w:ascii="Times New Roman" w:hAnsi="Times New Roman" w:cs="Times New Roman"/>
          <w:sz w:val="24"/>
          <w:szCs w:val="24"/>
          <w:highlight w:val="yellow"/>
        </w:rPr>
        <w:t xml:space="preserve">choose pieces that are still discolored from the residual mulch. </w:t>
      </w:r>
    </w:p>
    <w:p w:rsidR="000213D9" w:rsidRPr="006B1E06" w:rsidRDefault="000213D9" w:rsidP="00F33BE8">
      <w:pPr>
        <w:contextualSpacing/>
        <w:rPr>
          <w:rFonts w:ascii="Times New Roman" w:hAnsi="Times New Roman" w:cs="Times New Roman"/>
          <w:sz w:val="24"/>
          <w:szCs w:val="24"/>
          <w:highlight w:val="yellow"/>
        </w:rPr>
      </w:pPr>
    </w:p>
    <w:p w:rsidR="002056D7" w:rsidRPr="006B1E06" w:rsidRDefault="00914CE9"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6</w:t>
      </w:r>
      <w:r w:rsidR="0056008E" w:rsidRPr="006B1E06">
        <w:rPr>
          <w:rFonts w:ascii="Times New Roman" w:hAnsi="Times New Roman" w:cs="Times New Roman"/>
          <w:b/>
          <w:sz w:val="24"/>
          <w:szCs w:val="24"/>
          <w:highlight w:val="yellow"/>
        </w:rPr>
        <w:t>.4.</w:t>
      </w:r>
      <w:r w:rsidR="0056008E" w:rsidRPr="006B1E06">
        <w:rPr>
          <w:rFonts w:ascii="Times New Roman" w:hAnsi="Times New Roman" w:cs="Times New Roman"/>
          <w:sz w:val="24"/>
          <w:szCs w:val="24"/>
          <w:highlight w:val="yellow"/>
        </w:rPr>
        <w:t xml:space="preserve">  Vortex t</w:t>
      </w:r>
      <w:r w:rsidR="002056D7" w:rsidRPr="006B1E06">
        <w:rPr>
          <w:rFonts w:ascii="Times New Roman" w:hAnsi="Times New Roman" w:cs="Times New Roman"/>
          <w:sz w:val="24"/>
          <w:szCs w:val="24"/>
          <w:highlight w:val="yellow"/>
        </w:rPr>
        <w:t xml:space="preserve">he culture tubes containing 9.5 mL PBS and 0.5 g mulch for 30 sec at high speed, </w:t>
      </w:r>
      <w:proofErr w:type="spellStart"/>
      <w:r w:rsidR="002056D7" w:rsidRPr="006B1E06">
        <w:rPr>
          <w:rFonts w:ascii="Times New Roman" w:hAnsi="Times New Roman" w:cs="Times New Roman"/>
          <w:sz w:val="24"/>
          <w:szCs w:val="24"/>
          <w:highlight w:val="yellow"/>
        </w:rPr>
        <w:t>sonicate</w:t>
      </w:r>
      <w:proofErr w:type="spellEnd"/>
      <w:r w:rsidR="002056D7" w:rsidRPr="006B1E06">
        <w:rPr>
          <w:rFonts w:ascii="Times New Roman" w:hAnsi="Times New Roman" w:cs="Times New Roman"/>
          <w:sz w:val="24"/>
          <w:szCs w:val="24"/>
          <w:highlight w:val="yellow"/>
        </w:rPr>
        <w:t xml:space="preserve"> </w:t>
      </w:r>
      <w:r w:rsidR="00FF4CC4">
        <w:rPr>
          <w:rFonts w:ascii="Times New Roman" w:hAnsi="Times New Roman" w:cs="Times New Roman"/>
          <w:sz w:val="24"/>
          <w:szCs w:val="24"/>
          <w:highlight w:val="yellow"/>
        </w:rPr>
        <w:t xml:space="preserve">in a </w:t>
      </w:r>
      <w:proofErr w:type="spellStart"/>
      <w:r w:rsidR="00FF4CC4">
        <w:rPr>
          <w:rFonts w:ascii="Times New Roman" w:hAnsi="Times New Roman" w:cs="Times New Roman"/>
          <w:sz w:val="24"/>
          <w:szCs w:val="24"/>
          <w:highlight w:val="yellow"/>
        </w:rPr>
        <w:t>sonicating</w:t>
      </w:r>
      <w:proofErr w:type="spellEnd"/>
      <w:r w:rsidR="00FF4CC4">
        <w:rPr>
          <w:rFonts w:ascii="Times New Roman" w:hAnsi="Times New Roman" w:cs="Times New Roman"/>
          <w:sz w:val="24"/>
          <w:szCs w:val="24"/>
          <w:highlight w:val="yellow"/>
        </w:rPr>
        <w:t xml:space="preserve"> </w:t>
      </w:r>
      <w:proofErr w:type="spellStart"/>
      <w:r w:rsidR="00FF4CC4">
        <w:rPr>
          <w:rFonts w:ascii="Times New Roman" w:hAnsi="Times New Roman" w:cs="Times New Roman"/>
          <w:sz w:val="24"/>
          <w:szCs w:val="24"/>
          <w:highlight w:val="yellow"/>
        </w:rPr>
        <w:t>waterbath</w:t>
      </w:r>
      <w:proofErr w:type="spellEnd"/>
      <w:r w:rsidR="00FF4CC4">
        <w:rPr>
          <w:rFonts w:ascii="Times New Roman" w:hAnsi="Times New Roman" w:cs="Times New Roman"/>
          <w:sz w:val="24"/>
          <w:szCs w:val="24"/>
          <w:highlight w:val="yellow"/>
        </w:rPr>
        <w:t xml:space="preserve"> </w:t>
      </w:r>
      <w:r w:rsidR="002056D7" w:rsidRPr="006B1E06">
        <w:rPr>
          <w:rFonts w:ascii="Times New Roman" w:hAnsi="Times New Roman" w:cs="Times New Roman"/>
          <w:sz w:val="24"/>
          <w:szCs w:val="24"/>
          <w:highlight w:val="yellow"/>
        </w:rPr>
        <w:t>for 10 min</w:t>
      </w:r>
      <w:r w:rsidR="0056008E" w:rsidRPr="006B1E06">
        <w:rPr>
          <w:rFonts w:ascii="Times New Roman" w:hAnsi="Times New Roman" w:cs="Times New Roman"/>
          <w:sz w:val="24"/>
          <w:szCs w:val="24"/>
          <w:highlight w:val="yellow"/>
        </w:rPr>
        <w:t xml:space="preserve">, </w:t>
      </w:r>
      <w:r w:rsidR="000213D9" w:rsidRPr="006B1E06">
        <w:rPr>
          <w:rFonts w:ascii="Times New Roman" w:hAnsi="Times New Roman" w:cs="Times New Roman"/>
          <w:sz w:val="24"/>
          <w:szCs w:val="24"/>
          <w:highlight w:val="yellow"/>
        </w:rPr>
        <w:t xml:space="preserve">and </w:t>
      </w:r>
      <w:r w:rsidR="002056D7" w:rsidRPr="006B1E06">
        <w:rPr>
          <w:rFonts w:ascii="Times New Roman" w:hAnsi="Times New Roman" w:cs="Times New Roman"/>
          <w:sz w:val="24"/>
          <w:szCs w:val="24"/>
          <w:highlight w:val="yellow"/>
        </w:rPr>
        <w:t xml:space="preserve">vortex again for 30 sec. </w:t>
      </w:r>
      <w:r w:rsidR="0056008E" w:rsidRPr="006B1E06">
        <w:rPr>
          <w:rFonts w:ascii="Times New Roman" w:hAnsi="Times New Roman" w:cs="Times New Roman"/>
          <w:sz w:val="24"/>
          <w:szCs w:val="24"/>
          <w:highlight w:val="yellow"/>
        </w:rPr>
        <w:t xml:space="preserve"> </w:t>
      </w:r>
      <w:r w:rsidR="002056D7" w:rsidRPr="006B1E06">
        <w:rPr>
          <w:rFonts w:ascii="Times New Roman" w:hAnsi="Times New Roman" w:cs="Times New Roman"/>
          <w:sz w:val="24"/>
          <w:szCs w:val="24"/>
          <w:highlight w:val="yellow"/>
        </w:rPr>
        <w:t xml:space="preserve">The agitation </w:t>
      </w:r>
      <w:r w:rsidR="00D93C2B" w:rsidRPr="006B1E06">
        <w:rPr>
          <w:rFonts w:ascii="Times New Roman" w:hAnsi="Times New Roman" w:cs="Times New Roman"/>
          <w:sz w:val="24"/>
          <w:szCs w:val="24"/>
          <w:highlight w:val="yellow"/>
        </w:rPr>
        <w:t>is intended to</w:t>
      </w:r>
      <w:r w:rsidR="002056D7" w:rsidRPr="006B1E06">
        <w:rPr>
          <w:rFonts w:ascii="Times New Roman" w:hAnsi="Times New Roman" w:cs="Times New Roman"/>
          <w:sz w:val="24"/>
          <w:szCs w:val="24"/>
          <w:highlight w:val="yellow"/>
        </w:rPr>
        <w:t xml:space="preserve"> break </w:t>
      </w:r>
      <w:r w:rsidR="00D93C2B" w:rsidRPr="006B1E06">
        <w:rPr>
          <w:rFonts w:ascii="Times New Roman" w:hAnsi="Times New Roman" w:cs="Times New Roman"/>
          <w:sz w:val="24"/>
          <w:szCs w:val="24"/>
          <w:highlight w:val="yellow"/>
        </w:rPr>
        <w:t xml:space="preserve">apart biofilms, </w:t>
      </w:r>
      <w:r w:rsidR="002056D7" w:rsidRPr="006B1E06">
        <w:rPr>
          <w:rFonts w:ascii="Times New Roman" w:hAnsi="Times New Roman" w:cs="Times New Roman"/>
          <w:sz w:val="24"/>
          <w:szCs w:val="24"/>
          <w:highlight w:val="yellow"/>
        </w:rPr>
        <w:t>physically remov</w:t>
      </w:r>
      <w:r w:rsidR="0056008E" w:rsidRPr="006B1E06">
        <w:rPr>
          <w:rFonts w:ascii="Times New Roman" w:hAnsi="Times New Roman" w:cs="Times New Roman"/>
          <w:sz w:val="24"/>
          <w:szCs w:val="24"/>
          <w:highlight w:val="yellow"/>
        </w:rPr>
        <w:t>e</w:t>
      </w:r>
      <w:r w:rsidR="002056D7" w:rsidRPr="006B1E06">
        <w:rPr>
          <w:rFonts w:ascii="Times New Roman" w:hAnsi="Times New Roman" w:cs="Times New Roman"/>
          <w:sz w:val="24"/>
          <w:szCs w:val="24"/>
          <w:highlight w:val="yellow"/>
        </w:rPr>
        <w:t xml:space="preserve"> cells </w:t>
      </w:r>
      <w:r w:rsidR="0056008E" w:rsidRPr="006B1E06">
        <w:rPr>
          <w:rFonts w:ascii="Times New Roman" w:hAnsi="Times New Roman" w:cs="Times New Roman"/>
          <w:sz w:val="24"/>
          <w:szCs w:val="24"/>
          <w:highlight w:val="yellow"/>
        </w:rPr>
        <w:t>e</w:t>
      </w:r>
      <w:r w:rsidR="002056D7" w:rsidRPr="006B1E06">
        <w:rPr>
          <w:rFonts w:ascii="Times New Roman" w:hAnsi="Times New Roman" w:cs="Times New Roman"/>
          <w:sz w:val="24"/>
          <w:szCs w:val="24"/>
          <w:highlight w:val="yellow"/>
        </w:rPr>
        <w:t xml:space="preserve">mbedded </w:t>
      </w:r>
      <w:r w:rsidR="0056008E" w:rsidRPr="006B1E06">
        <w:rPr>
          <w:rFonts w:ascii="Times New Roman" w:hAnsi="Times New Roman" w:cs="Times New Roman"/>
          <w:sz w:val="24"/>
          <w:szCs w:val="24"/>
          <w:highlight w:val="yellow"/>
        </w:rPr>
        <w:t xml:space="preserve">in </w:t>
      </w:r>
      <w:r w:rsidR="002056D7" w:rsidRPr="006B1E06">
        <w:rPr>
          <w:rFonts w:ascii="Times New Roman" w:hAnsi="Times New Roman" w:cs="Times New Roman"/>
          <w:sz w:val="24"/>
          <w:szCs w:val="24"/>
          <w:highlight w:val="yellow"/>
        </w:rPr>
        <w:t>or adhering to mulch pieces</w:t>
      </w:r>
      <w:r w:rsidR="0056008E" w:rsidRPr="006B1E06">
        <w:rPr>
          <w:rFonts w:ascii="Times New Roman" w:hAnsi="Times New Roman" w:cs="Times New Roman"/>
          <w:sz w:val="24"/>
          <w:szCs w:val="24"/>
          <w:highlight w:val="yellow"/>
        </w:rPr>
        <w:t>, and c</w:t>
      </w:r>
      <w:r w:rsidR="002056D7" w:rsidRPr="006B1E06">
        <w:rPr>
          <w:rFonts w:ascii="Times New Roman" w:hAnsi="Times New Roman" w:cs="Times New Roman"/>
          <w:sz w:val="24"/>
          <w:szCs w:val="24"/>
          <w:highlight w:val="yellow"/>
        </w:rPr>
        <w:t xml:space="preserve">reate a homogeneous </w:t>
      </w:r>
      <w:r w:rsidR="0056008E" w:rsidRPr="006B1E06">
        <w:rPr>
          <w:rFonts w:ascii="Times New Roman" w:hAnsi="Times New Roman" w:cs="Times New Roman"/>
          <w:sz w:val="24"/>
          <w:szCs w:val="24"/>
          <w:highlight w:val="yellow"/>
        </w:rPr>
        <w:t xml:space="preserve">suspension.  </w:t>
      </w:r>
    </w:p>
    <w:p w:rsidR="000213D9" w:rsidRPr="006B1E06" w:rsidRDefault="000213D9" w:rsidP="00F33BE8">
      <w:pPr>
        <w:contextualSpacing/>
        <w:rPr>
          <w:rFonts w:ascii="Times New Roman" w:hAnsi="Times New Roman" w:cs="Times New Roman"/>
          <w:sz w:val="24"/>
          <w:szCs w:val="24"/>
          <w:highlight w:val="yellow"/>
        </w:rPr>
      </w:pPr>
    </w:p>
    <w:p w:rsidR="00914CE9" w:rsidRDefault="00914CE9"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6</w:t>
      </w:r>
      <w:r w:rsidR="0056008E" w:rsidRPr="006B1E06">
        <w:rPr>
          <w:rFonts w:ascii="Times New Roman" w:hAnsi="Times New Roman" w:cs="Times New Roman"/>
          <w:b/>
          <w:sz w:val="24"/>
          <w:szCs w:val="24"/>
          <w:highlight w:val="yellow"/>
        </w:rPr>
        <w:t>.5.</w:t>
      </w:r>
      <w:r w:rsidR="0056008E" w:rsidRPr="006B1E06">
        <w:rPr>
          <w:rFonts w:ascii="Times New Roman" w:hAnsi="Times New Roman" w:cs="Times New Roman"/>
          <w:sz w:val="24"/>
          <w:szCs w:val="24"/>
          <w:highlight w:val="yellow"/>
        </w:rPr>
        <w:t xml:space="preserve">  </w:t>
      </w:r>
      <w:r w:rsidR="001D3FD1">
        <w:rPr>
          <w:rFonts w:ascii="Times New Roman" w:hAnsi="Times New Roman" w:cs="Times New Roman"/>
          <w:sz w:val="24"/>
          <w:szCs w:val="24"/>
          <w:highlight w:val="yellow"/>
        </w:rPr>
        <w:t>Prepare to s</w:t>
      </w:r>
      <w:r w:rsidR="001D3FD1" w:rsidRPr="006B1E06">
        <w:rPr>
          <w:rFonts w:ascii="Times New Roman" w:hAnsi="Times New Roman" w:cs="Times New Roman"/>
          <w:sz w:val="24"/>
          <w:szCs w:val="24"/>
          <w:highlight w:val="yellow"/>
        </w:rPr>
        <w:t xml:space="preserve">erially dilute the PBS/soil solution to obtain individual colony forming units from </w:t>
      </w:r>
      <w:proofErr w:type="spellStart"/>
      <w:r w:rsidR="001D3FD1" w:rsidRPr="006B1E06">
        <w:rPr>
          <w:rFonts w:ascii="Times New Roman" w:hAnsi="Times New Roman" w:cs="Times New Roman"/>
          <w:sz w:val="24"/>
          <w:szCs w:val="24"/>
          <w:highlight w:val="yellow"/>
        </w:rPr>
        <w:t>platings</w:t>
      </w:r>
      <w:proofErr w:type="spellEnd"/>
      <w:r w:rsidR="001D3FD1" w:rsidRPr="006B1E06">
        <w:rPr>
          <w:rFonts w:ascii="Times New Roman" w:hAnsi="Times New Roman" w:cs="Times New Roman"/>
          <w:sz w:val="24"/>
          <w:szCs w:val="24"/>
          <w:highlight w:val="yellow"/>
        </w:rPr>
        <w:t xml:space="preserve">.  </w:t>
      </w:r>
      <w:r w:rsidRPr="009E6BA9">
        <w:rPr>
          <w:rFonts w:ascii="Times New Roman" w:hAnsi="Times New Roman" w:cs="Times New Roman"/>
          <w:sz w:val="24"/>
          <w:szCs w:val="24"/>
          <w:highlight w:val="yellow"/>
        </w:rPr>
        <w:t xml:space="preserve">For each sample, </w:t>
      </w:r>
      <w:r>
        <w:rPr>
          <w:rFonts w:ascii="Times New Roman" w:hAnsi="Times New Roman" w:cs="Times New Roman"/>
          <w:sz w:val="24"/>
          <w:szCs w:val="24"/>
          <w:highlight w:val="yellow"/>
        </w:rPr>
        <w:t xml:space="preserve">place in a laminar flow hood </w:t>
      </w:r>
      <w:r w:rsidRPr="009E6BA9">
        <w:rPr>
          <w:rFonts w:ascii="Times New Roman" w:hAnsi="Times New Roman" w:cs="Times New Roman"/>
          <w:sz w:val="24"/>
          <w:szCs w:val="24"/>
          <w:highlight w:val="yellow"/>
        </w:rPr>
        <w:t xml:space="preserve"> one culture tube filled with 4.5 </w:t>
      </w:r>
      <w:proofErr w:type="spellStart"/>
      <w:r w:rsidRPr="009E6BA9">
        <w:rPr>
          <w:rFonts w:ascii="Times New Roman" w:hAnsi="Times New Roman" w:cs="Times New Roman"/>
          <w:sz w:val="24"/>
          <w:szCs w:val="24"/>
          <w:highlight w:val="yellow"/>
        </w:rPr>
        <w:t>mLs</w:t>
      </w:r>
      <w:proofErr w:type="spellEnd"/>
      <w:r w:rsidRPr="009E6BA9">
        <w:rPr>
          <w:rFonts w:ascii="Times New Roman" w:hAnsi="Times New Roman" w:cs="Times New Roman"/>
          <w:sz w:val="24"/>
          <w:szCs w:val="24"/>
          <w:highlight w:val="yellow"/>
        </w:rPr>
        <w:t xml:space="preserve"> sterile PBS</w:t>
      </w:r>
      <w:r>
        <w:rPr>
          <w:rFonts w:ascii="Times New Roman" w:hAnsi="Times New Roman" w:cs="Times New Roman"/>
          <w:sz w:val="24"/>
          <w:szCs w:val="24"/>
          <w:highlight w:val="yellow"/>
        </w:rPr>
        <w:t>.  For each sample, fill</w:t>
      </w:r>
      <w:r w:rsidRPr="009E6BA9">
        <w:rPr>
          <w:rFonts w:ascii="Times New Roman" w:hAnsi="Times New Roman" w:cs="Times New Roman"/>
          <w:sz w:val="24"/>
          <w:szCs w:val="24"/>
          <w:highlight w:val="yellow"/>
        </w:rPr>
        <w:t xml:space="preserve"> three wells of a deep-well 96-well plate filled with 450 </w:t>
      </w:r>
      <w:r w:rsidRPr="009E6BA9">
        <w:rPr>
          <w:rFonts w:ascii="Symbol" w:hAnsi="Symbol" w:cs="Times New Roman"/>
          <w:sz w:val="24"/>
          <w:szCs w:val="24"/>
          <w:highlight w:val="yellow"/>
        </w:rPr>
        <w:t></w:t>
      </w:r>
      <w:r w:rsidRPr="009E6BA9">
        <w:rPr>
          <w:rFonts w:ascii="Times New Roman" w:hAnsi="Times New Roman" w:cs="Times New Roman"/>
          <w:sz w:val="24"/>
          <w:szCs w:val="24"/>
          <w:highlight w:val="yellow"/>
        </w:rPr>
        <w:t>L PBS.</w:t>
      </w:r>
    </w:p>
    <w:p w:rsidR="001D3FD1" w:rsidRDefault="001D3FD1" w:rsidP="00F33BE8">
      <w:pPr>
        <w:contextualSpacing/>
        <w:rPr>
          <w:rFonts w:ascii="Times New Roman" w:hAnsi="Times New Roman" w:cs="Times New Roman"/>
          <w:sz w:val="24"/>
          <w:szCs w:val="24"/>
          <w:highlight w:val="yellow"/>
        </w:rPr>
      </w:pPr>
    </w:p>
    <w:p w:rsidR="000213D9" w:rsidRDefault="00914CE9"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6</w:t>
      </w:r>
      <w:r w:rsidRPr="006B1E06">
        <w:rPr>
          <w:rFonts w:ascii="Times New Roman" w:hAnsi="Times New Roman" w:cs="Times New Roman"/>
          <w:b/>
          <w:sz w:val="24"/>
          <w:szCs w:val="24"/>
          <w:highlight w:val="yellow"/>
        </w:rPr>
        <w:t>.6.</w:t>
      </w:r>
      <w:r>
        <w:rPr>
          <w:rFonts w:ascii="Times New Roman" w:hAnsi="Times New Roman" w:cs="Times New Roman"/>
          <w:sz w:val="24"/>
          <w:szCs w:val="24"/>
          <w:highlight w:val="yellow"/>
        </w:rPr>
        <w:t xml:space="preserve">  </w:t>
      </w:r>
      <w:r w:rsidR="00D93C2B" w:rsidRPr="006B1E06">
        <w:rPr>
          <w:rFonts w:ascii="Times New Roman" w:hAnsi="Times New Roman" w:cs="Times New Roman"/>
          <w:sz w:val="24"/>
          <w:szCs w:val="24"/>
          <w:highlight w:val="yellow"/>
        </w:rPr>
        <w:t>T</w:t>
      </w:r>
      <w:r w:rsidR="007E768E" w:rsidRPr="006B1E06">
        <w:rPr>
          <w:rFonts w:ascii="Times New Roman" w:hAnsi="Times New Roman" w:cs="Times New Roman"/>
          <w:sz w:val="24"/>
          <w:szCs w:val="24"/>
          <w:highlight w:val="yellow"/>
        </w:rPr>
        <w:t xml:space="preserve">he original plastic/soil suspension (0.5 g mulch plus 9.5 mL of PBS solution) </w:t>
      </w:r>
      <w:r w:rsidR="00D93C2B" w:rsidRPr="006B1E06">
        <w:rPr>
          <w:rFonts w:ascii="Times New Roman" w:hAnsi="Times New Roman" w:cs="Times New Roman"/>
          <w:sz w:val="24"/>
          <w:szCs w:val="24"/>
          <w:highlight w:val="yellow"/>
        </w:rPr>
        <w:t xml:space="preserve">represents </w:t>
      </w:r>
      <w:r w:rsidR="007E768E" w:rsidRPr="006B1E06">
        <w:rPr>
          <w:rFonts w:ascii="Times New Roman" w:hAnsi="Times New Roman" w:cs="Times New Roman"/>
          <w:sz w:val="24"/>
          <w:szCs w:val="24"/>
          <w:highlight w:val="yellow"/>
        </w:rPr>
        <w:t>a 5.0 x 10</w:t>
      </w:r>
      <w:r w:rsidR="007E768E" w:rsidRPr="006B1E06">
        <w:rPr>
          <w:rFonts w:ascii="Times New Roman" w:hAnsi="Times New Roman" w:cs="Times New Roman"/>
          <w:sz w:val="24"/>
          <w:szCs w:val="24"/>
          <w:highlight w:val="yellow"/>
          <w:vertAlign w:val="superscript"/>
        </w:rPr>
        <w:t>-2</w:t>
      </w:r>
      <w:r w:rsidR="007E768E" w:rsidRPr="006B1E06">
        <w:rPr>
          <w:rFonts w:ascii="Times New Roman" w:hAnsi="Times New Roman" w:cs="Times New Roman"/>
          <w:sz w:val="24"/>
          <w:szCs w:val="24"/>
          <w:highlight w:val="yellow"/>
        </w:rPr>
        <w:t xml:space="preserve"> dilution of microbial material adhering to the plastic.  </w:t>
      </w:r>
      <w:r w:rsidR="00D93C2B" w:rsidRPr="006B1E06">
        <w:rPr>
          <w:rFonts w:ascii="Times New Roman" w:hAnsi="Times New Roman" w:cs="Times New Roman"/>
          <w:sz w:val="24"/>
          <w:szCs w:val="24"/>
          <w:highlight w:val="yellow"/>
        </w:rPr>
        <w:t>Add 0.5 mL of suspension f</w:t>
      </w:r>
      <w:r w:rsidR="007E768E" w:rsidRPr="006B1E06">
        <w:rPr>
          <w:rFonts w:ascii="Times New Roman" w:hAnsi="Times New Roman" w:cs="Times New Roman"/>
          <w:sz w:val="24"/>
          <w:szCs w:val="24"/>
          <w:highlight w:val="yellow"/>
        </w:rPr>
        <w:t xml:space="preserve">rom this </w:t>
      </w:r>
      <w:r w:rsidR="00D93C2B" w:rsidRPr="006B1E06">
        <w:rPr>
          <w:rFonts w:ascii="Times New Roman" w:hAnsi="Times New Roman" w:cs="Times New Roman"/>
          <w:sz w:val="24"/>
          <w:szCs w:val="24"/>
          <w:highlight w:val="yellow"/>
        </w:rPr>
        <w:t xml:space="preserve">original tube </w:t>
      </w:r>
      <w:r w:rsidR="007E768E" w:rsidRPr="006B1E06">
        <w:rPr>
          <w:rFonts w:ascii="Times New Roman" w:hAnsi="Times New Roman" w:cs="Times New Roman"/>
          <w:sz w:val="24"/>
          <w:szCs w:val="24"/>
          <w:highlight w:val="yellow"/>
        </w:rPr>
        <w:t xml:space="preserve">to </w:t>
      </w:r>
      <w:r w:rsidR="00F21C0A" w:rsidRPr="006B1E06">
        <w:rPr>
          <w:rFonts w:ascii="Times New Roman" w:hAnsi="Times New Roman" w:cs="Times New Roman"/>
          <w:sz w:val="24"/>
          <w:szCs w:val="24"/>
          <w:highlight w:val="yellow"/>
        </w:rPr>
        <w:t xml:space="preserve">4.5 </w:t>
      </w:r>
      <w:r w:rsidR="007E768E" w:rsidRPr="006B1E06">
        <w:rPr>
          <w:rFonts w:ascii="Times New Roman" w:hAnsi="Times New Roman" w:cs="Times New Roman"/>
          <w:sz w:val="24"/>
          <w:szCs w:val="24"/>
          <w:highlight w:val="yellow"/>
        </w:rPr>
        <w:t>mLs of sterile PBS in a culture tube</w:t>
      </w:r>
      <w:r w:rsidR="00F21C0A" w:rsidRPr="006B1E06">
        <w:rPr>
          <w:rFonts w:ascii="Times New Roman" w:hAnsi="Times New Roman" w:cs="Times New Roman"/>
          <w:sz w:val="24"/>
          <w:szCs w:val="24"/>
          <w:highlight w:val="yellow"/>
        </w:rPr>
        <w:t xml:space="preserve"> </w:t>
      </w:r>
      <w:r w:rsidR="00D93C2B" w:rsidRPr="006B1E06">
        <w:rPr>
          <w:rFonts w:ascii="Times New Roman" w:hAnsi="Times New Roman" w:cs="Times New Roman"/>
          <w:sz w:val="24"/>
          <w:szCs w:val="24"/>
          <w:highlight w:val="yellow"/>
        </w:rPr>
        <w:t xml:space="preserve">to obtain a </w:t>
      </w:r>
      <w:r w:rsidR="007E768E" w:rsidRPr="006B1E06">
        <w:rPr>
          <w:rFonts w:ascii="Times New Roman" w:hAnsi="Times New Roman" w:cs="Times New Roman"/>
          <w:sz w:val="24"/>
          <w:szCs w:val="24"/>
          <w:highlight w:val="yellow"/>
        </w:rPr>
        <w:t>5.0 x 10</w:t>
      </w:r>
      <w:r w:rsidR="007E768E" w:rsidRPr="006B1E06">
        <w:rPr>
          <w:rFonts w:ascii="Times New Roman" w:hAnsi="Times New Roman" w:cs="Times New Roman"/>
          <w:sz w:val="24"/>
          <w:szCs w:val="24"/>
          <w:highlight w:val="yellow"/>
          <w:vertAlign w:val="superscript"/>
        </w:rPr>
        <w:t>-3</w:t>
      </w:r>
      <w:r w:rsidR="007E768E" w:rsidRPr="006B1E06">
        <w:rPr>
          <w:rFonts w:ascii="Times New Roman" w:hAnsi="Times New Roman" w:cs="Times New Roman"/>
          <w:sz w:val="24"/>
          <w:szCs w:val="24"/>
          <w:highlight w:val="yellow"/>
        </w:rPr>
        <w:t xml:space="preserve"> dilution</w:t>
      </w:r>
      <w:r w:rsidR="00D93C2B" w:rsidRPr="006B1E06">
        <w:rPr>
          <w:rFonts w:ascii="Times New Roman" w:hAnsi="Times New Roman" w:cs="Times New Roman"/>
          <w:sz w:val="24"/>
          <w:szCs w:val="24"/>
          <w:highlight w:val="yellow"/>
        </w:rPr>
        <w:t xml:space="preserve">.  </w:t>
      </w:r>
      <w:proofErr w:type="gramStart"/>
      <w:r w:rsidR="00D93C2B" w:rsidRPr="006B1E06">
        <w:rPr>
          <w:rFonts w:ascii="Times New Roman" w:hAnsi="Times New Roman" w:cs="Times New Roman"/>
          <w:sz w:val="24"/>
          <w:szCs w:val="24"/>
          <w:highlight w:val="yellow"/>
        </w:rPr>
        <w:t>Vortex</w:t>
      </w:r>
      <w:ins w:id="69" w:author="Marion Brodhagen" w:date="2012-10-05T15:55:00Z">
        <w:r w:rsidR="0064225F">
          <w:rPr>
            <w:rFonts w:ascii="Times New Roman" w:hAnsi="Times New Roman" w:cs="Times New Roman"/>
            <w:sz w:val="24"/>
            <w:szCs w:val="24"/>
            <w:highlight w:val="yellow"/>
          </w:rPr>
          <w:t xml:space="preserve"> </w:t>
        </w:r>
        <w:r w:rsidR="0064225F" w:rsidRPr="006B1E06">
          <w:rPr>
            <w:rFonts w:ascii="Times New Roman" w:hAnsi="Times New Roman" w:cs="Times New Roman"/>
            <w:sz w:val="24"/>
            <w:szCs w:val="24"/>
            <w:highlight w:val="yellow"/>
          </w:rPr>
          <w:t>for 30 sec at high speed</w:t>
        </w:r>
      </w:ins>
      <w:r w:rsidR="00D93C2B" w:rsidRPr="006B1E06">
        <w:rPr>
          <w:rFonts w:ascii="Times New Roman" w:hAnsi="Times New Roman" w:cs="Times New Roman"/>
          <w:sz w:val="24"/>
          <w:szCs w:val="24"/>
          <w:highlight w:val="yellow"/>
        </w:rPr>
        <w:t>.</w:t>
      </w:r>
      <w:proofErr w:type="gramEnd"/>
      <w:r w:rsidR="00D93C2B" w:rsidRPr="006B1E06">
        <w:rPr>
          <w:rFonts w:ascii="Times New Roman" w:hAnsi="Times New Roman" w:cs="Times New Roman"/>
          <w:sz w:val="24"/>
          <w:szCs w:val="24"/>
          <w:highlight w:val="yellow"/>
        </w:rPr>
        <w:t xml:space="preserve">  Add </w:t>
      </w:r>
      <w:r w:rsidR="007E768E" w:rsidRPr="006B1E06">
        <w:rPr>
          <w:rFonts w:ascii="Times New Roman" w:hAnsi="Times New Roman" w:cs="Times New Roman"/>
          <w:sz w:val="24"/>
          <w:szCs w:val="24"/>
          <w:highlight w:val="yellow"/>
        </w:rPr>
        <w:t xml:space="preserve">50 </w:t>
      </w:r>
      <w:r w:rsidR="007E768E" w:rsidRPr="006B1E06">
        <w:rPr>
          <w:rFonts w:ascii="Symbol" w:hAnsi="Symbol" w:cs="Times New Roman"/>
          <w:sz w:val="24"/>
          <w:szCs w:val="24"/>
          <w:highlight w:val="yellow"/>
        </w:rPr>
        <w:t></w:t>
      </w:r>
      <w:r w:rsidR="007E768E" w:rsidRPr="006B1E06">
        <w:rPr>
          <w:rFonts w:ascii="Times New Roman" w:hAnsi="Times New Roman" w:cs="Times New Roman"/>
          <w:sz w:val="24"/>
          <w:szCs w:val="24"/>
          <w:highlight w:val="yellow"/>
        </w:rPr>
        <w:t xml:space="preserve">L to 450 </w:t>
      </w:r>
      <w:r w:rsidR="007E768E" w:rsidRPr="006B1E06">
        <w:rPr>
          <w:rFonts w:ascii="Symbol" w:hAnsi="Symbol" w:cs="Times New Roman"/>
          <w:sz w:val="24"/>
          <w:szCs w:val="24"/>
          <w:highlight w:val="yellow"/>
        </w:rPr>
        <w:t></w:t>
      </w:r>
      <w:r w:rsidR="00BB1472" w:rsidRPr="006B1E06">
        <w:rPr>
          <w:rFonts w:ascii="Times New Roman" w:hAnsi="Times New Roman" w:cs="Times New Roman"/>
          <w:sz w:val="24"/>
          <w:szCs w:val="24"/>
          <w:highlight w:val="yellow"/>
        </w:rPr>
        <w:t>L of PBS in the</w:t>
      </w:r>
      <w:r w:rsidR="007E768E" w:rsidRPr="006B1E06">
        <w:rPr>
          <w:rFonts w:ascii="Times New Roman" w:hAnsi="Times New Roman" w:cs="Times New Roman"/>
          <w:sz w:val="24"/>
          <w:szCs w:val="24"/>
          <w:highlight w:val="yellow"/>
        </w:rPr>
        <w:t xml:space="preserve"> 96-well plate.  </w:t>
      </w:r>
      <w:r w:rsidR="00BB1472" w:rsidRPr="006B1E06">
        <w:rPr>
          <w:rFonts w:ascii="Times New Roman" w:hAnsi="Times New Roman" w:cs="Times New Roman"/>
          <w:sz w:val="24"/>
          <w:szCs w:val="24"/>
          <w:highlight w:val="yellow"/>
        </w:rPr>
        <w:t>Repeat for all samples/replicates.  U</w:t>
      </w:r>
      <w:r w:rsidR="007E768E" w:rsidRPr="006B1E06">
        <w:rPr>
          <w:rFonts w:ascii="Times New Roman" w:hAnsi="Times New Roman" w:cs="Times New Roman"/>
          <w:sz w:val="24"/>
          <w:szCs w:val="24"/>
          <w:highlight w:val="yellow"/>
        </w:rPr>
        <w:t>s</w:t>
      </w:r>
      <w:r w:rsidR="00BB1472" w:rsidRPr="006B1E06">
        <w:rPr>
          <w:rFonts w:ascii="Times New Roman" w:hAnsi="Times New Roman" w:cs="Times New Roman"/>
          <w:sz w:val="24"/>
          <w:szCs w:val="24"/>
          <w:highlight w:val="yellow"/>
        </w:rPr>
        <w:t>e</w:t>
      </w:r>
      <w:r w:rsidR="007E768E" w:rsidRPr="006B1E06">
        <w:rPr>
          <w:rFonts w:ascii="Times New Roman" w:hAnsi="Times New Roman" w:cs="Times New Roman"/>
          <w:sz w:val="24"/>
          <w:szCs w:val="24"/>
          <w:highlight w:val="yellow"/>
        </w:rPr>
        <w:t xml:space="preserve"> a multichannel pipettor</w:t>
      </w:r>
      <w:r w:rsidR="00BB1472" w:rsidRPr="006B1E06">
        <w:rPr>
          <w:rFonts w:ascii="Times New Roman" w:hAnsi="Times New Roman" w:cs="Times New Roman"/>
          <w:sz w:val="24"/>
          <w:szCs w:val="24"/>
          <w:highlight w:val="yellow"/>
        </w:rPr>
        <w:t xml:space="preserve"> to dilute samples </w:t>
      </w:r>
      <w:r w:rsidR="00BB1472" w:rsidRPr="006B1E06">
        <w:rPr>
          <w:rFonts w:ascii="Times New Roman" w:hAnsi="Times New Roman" w:cs="Times New Roman"/>
          <w:i/>
          <w:sz w:val="24"/>
          <w:szCs w:val="24"/>
          <w:highlight w:val="yellow"/>
        </w:rPr>
        <w:t>en masse</w:t>
      </w:r>
      <w:r w:rsidR="00F21C0A" w:rsidRPr="006B1E06">
        <w:rPr>
          <w:rFonts w:ascii="Times New Roman" w:hAnsi="Times New Roman" w:cs="Times New Roman"/>
          <w:sz w:val="24"/>
          <w:szCs w:val="24"/>
          <w:highlight w:val="yellow"/>
        </w:rPr>
        <w:t xml:space="preserve">.  </w:t>
      </w:r>
      <w:r w:rsidR="007E768E" w:rsidRPr="006B1E06">
        <w:rPr>
          <w:rFonts w:ascii="Times New Roman" w:hAnsi="Times New Roman" w:cs="Times New Roman"/>
          <w:sz w:val="24"/>
          <w:szCs w:val="24"/>
          <w:highlight w:val="yellow"/>
        </w:rPr>
        <w:t xml:space="preserve">Mix each new dilution by pipetting up and down ten times.  Change tips between dilutions.  Make dilutions </w:t>
      </w:r>
      <w:r w:rsidR="00F21C0A" w:rsidRPr="006B1E06">
        <w:rPr>
          <w:rFonts w:ascii="Times New Roman" w:hAnsi="Times New Roman" w:cs="Times New Roman"/>
          <w:sz w:val="24"/>
          <w:szCs w:val="24"/>
          <w:highlight w:val="yellow"/>
        </w:rPr>
        <w:t xml:space="preserve">up to </w:t>
      </w:r>
      <w:r w:rsidR="002056D7" w:rsidRPr="006B1E06">
        <w:rPr>
          <w:rFonts w:ascii="Times New Roman" w:hAnsi="Times New Roman" w:cs="Times New Roman"/>
          <w:sz w:val="24"/>
          <w:szCs w:val="24"/>
          <w:highlight w:val="yellow"/>
        </w:rPr>
        <w:t>5.0 x 10</w:t>
      </w:r>
      <w:r w:rsidR="002056D7" w:rsidRPr="006B1E06">
        <w:rPr>
          <w:rFonts w:ascii="Times New Roman" w:hAnsi="Times New Roman" w:cs="Times New Roman"/>
          <w:sz w:val="24"/>
          <w:szCs w:val="24"/>
          <w:highlight w:val="yellow"/>
          <w:vertAlign w:val="superscript"/>
        </w:rPr>
        <w:t>-</w:t>
      </w:r>
      <w:r w:rsidR="00F21C0A" w:rsidRPr="006B1E06">
        <w:rPr>
          <w:rFonts w:ascii="Times New Roman" w:hAnsi="Times New Roman" w:cs="Times New Roman"/>
          <w:sz w:val="24"/>
          <w:szCs w:val="24"/>
          <w:highlight w:val="yellow"/>
          <w:vertAlign w:val="superscript"/>
        </w:rPr>
        <w:t>6</w:t>
      </w:r>
      <w:r w:rsidR="00C00C40" w:rsidRPr="006B1E06">
        <w:rPr>
          <w:rFonts w:ascii="Times New Roman" w:hAnsi="Times New Roman" w:cs="Times New Roman"/>
          <w:sz w:val="24"/>
          <w:szCs w:val="24"/>
          <w:highlight w:val="yellow"/>
        </w:rPr>
        <w:t>.</w:t>
      </w:r>
    </w:p>
    <w:p w:rsidR="00914CE9" w:rsidRDefault="00914CE9" w:rsidP="00F33BE8">
      <w:pPr>
        <w:contextualSpacing/>
        <w:rPr>
          <w:rFonts w:ascii="Times New Roman" w:hAnsi="Times New Roman" w:cs="Times New Roman"/>
          <w:sz w:val="24"/>
          <w:szCs w:val="24"/>
          <w:highlight w:val="yellow"/>
        </w:rPr>
      </w:pPr>
    </w:p>
    <w:p w:rsidR="00914CE9" w:rsidRPr="006B1E06" w:rsidRDefault="001D3FD1" w:rsidP="00F33BE8">
      <w:pPr>
        <w:contextualSpacing/>
        <w:rPr>
          <w:rFonts w:ascii="Times New Roman" w:hAnsi="Times New Roman" w:cs="Times New Roman"/>
          <w:sz w:val="24"/>
          <w:szCs w:val="24"/>
          <w:highlight w:val="yellow"/>
        </w:rPr>
      </w:pPr>
      <w:r w:rsidRPr="001D3FD1">
        <w:rPr>
          <w:rFonts w:ascii="Times New Roman" w:hAnsi="Times New Roman" w:cs="Times New Roman"/>
          <w:b/>
          <w:iCs/>
          <w:sz w:val="24"/>
          <w:szCs w:val="24"/>
        </w:rPr>
        <w:t>6.7.  (Optional)</w:t>
      </w:r>
      <w:r>
        <w:rPr>
          <w:rFonts w:ascii="Times New Roman" w:hAnsi="Times New Roman" w:cs="Times New Roman"/>
          <w:iCs/>
          <w:sz w:val="24"/>
          <w:szCs w:val="24"/>
        </w:rPr>
        <w:t xml:space="preserve">  </w:t>
      </w:r>
      <w:r w:rsidR="00914CE9">
        <w:rPr>
          <w:rFonts w:ascii="Times New Roman" w:hAnsi="Times New Roman" w:cs="Times New Roman"/>
          <w:iCs/>
          <w:sz w:val="24"/>
          <w:szCs w:val="24"/>
        </w:rPr>
        <w:t xml:space="preserve">Bacterial isolates were more abundant than fungal isolates in samples described herein; thus if simultaneously isolating bacteria, then perform serial dilutions </w:t>
      </w:r>
      <w:r w:rsidR="00914CE9">
        <w:rPr>
          <w:rFonts w:ascii="Times New Roman" w:hAnsi="Times New Roman" w:cs="Times New Roman"/>
          <w:sz w:val="24"/>
          <w:szCs w:val="24"/>
        </w:rPr>
        <w:t>up to 5 x 10</w:t>
      </w:r>
      <w:r w:rsidR="00914CE9" w:rsidRPr="00360178">
        <w:rPr>
          <w:rFonts w:ascii="Times New Roman" w:hAnsi="Times New Roman" w:cs="Times New Roman"/>
          <w:sz w:val="24"/>
          <w:szCs w:val="24"/>
          <w:vertAlign w:val="superscript"/>
        </w:rPr>
        <w:t>-8</w:t>
      </w:r>
      <w:r w:rsidR="00914CE9">
        <w:rPr>
          <w:rFonts w:ascii="Times New Roman" w:hAnsi="Times New Roman" w:cs="Times New Roman"/>
          <w:sz w:val="24"/>
          <w:szCs w:val="24"/>
        </w:rPr>
        <w:t xml:space="preserve"> in </w:t>
      </w:r>
      <w:r w:rsidR="0016308F" w:rsidRPr="0016308F">
        <w:rPr>
          <w:rFonts w:ascii="Times New Roman" w:hAnsi="Times New Roman" w:cs="Times New Roman"/>
          <w:b/>
          <w:sz w:val="24"/>
          <w:szCs w:val="24"/>
        </w:rPr>
        <w:t>S</w:t>
      </w:r>
      <w:r w:rsidR="00914CE9" w:rsidRPr="0016308F">
        <w:rPr>
          <w:rFonts w:ascii="Times New Roman" w:hAnsi="Times New Roman" w:cs="Times New Roman"/>
          <w:b/>
          <w:sz w:val="24"/>
          <w:szCs w:val="24"/>
        </w:rPr>
        <w:t xml:space="preserve">tep </w:t>
      </w:r>
      <w:r w:rsidRPr="0016308F">
        <w:rPr>
          <w:rFonts w:ascii="Times New Roman" w:hAnsi="Times New Roman" w:cs="Times New Roman"/>
          <w:b/>
          <w:sz w:val="24"/>
          <w:szCs w:val="24"/>
        </w:rPr>
        <w:t>6.6</w:t>
      </w:r>
      <w:r>
        <w:rPr>
          <w:rFonts w:ascii="Times New Roman" w:hAnsi="Times New Roman" w:cs="Times New Roman"/>
          <w:sz w:val="24"/>
          <w:szCs w:val="24"/>
        </w:rPr>
        <w:t xml:space="preserve"> above</w:t>
      </w:r>
      <w:r w:rsidR="00914CE9">
        <w:rPr>
          <w:rFonts w:ascii="Times New Roman" w:hAnsi="Times New Roman" w:cs="Times New Roman"/>
          <w:sz w:val="24"/>
          <w:szCs w:val="24"/>
        </w:rPr>
        <w:t>.</w:t>
      </w:r>
    </w:p>
    <w:p w:rsidR="000541F9" w:rsidRPr="006B1E06" w:rsidRDefault="000541F9" w:rsidP="00F33BE8">
      <w:pPr>
        <w:contextualSpacing/>
        <w:rPr>
          <w:rFonts w:ascii="Times New Roman" w:hAnsi="Times New Roman" w:cs="Times New Roman"/>
          <w:sz w:val="24"/>
          <w:szCs w:val="24"/>
          <w:highlight w:val="yellow"/>
        </w:rPr>
      </w:pPr>
    </w:p>
    <w:p w:rsidR="002056D7" w:rsidRDefault="00914CE9" w:rsidP="00F33BE8">
      <w:pPr>
        <w:contextualSpacing/>
        <w:rPr>
          <w:rFonts w:ascii="Times New Roman" w:hAnsi="Times New Roman" w:cs="Times New Roman"/>
          <w:sz w:val="24"/>
          <w:szCs w:val="24"/>
        </w:rPr>
      </w:pPr>
      <w:r>
        <w:rPr>
          <w:rFonts w:ascii="Times New Roman" w:hAnsi="Times New Roman" w:cs="Times New Roman"/>
          <w:b/>
          <w:sz w:val="24"/>
          <w:szCs w:val="24"/>
          <w:highlight w:val="yellow"/>
        </w:rPr>
        <w:t>6</w:t>
      </w:r>
      <w:r w:rsidR="00F21C0A" w:rsidRPr="006B1E06">
        <w:rPr>
          <w:rFonts w:ascii="Times New Roman" w:hAnsi="Times New Roman" w:cs="Times New Roman"/>
          <w:b/>
          <w:sz w:val="24"/>
          <w:szCs w:val="24"/>
          <w:highlight w:val="yellow"/>
        </w:rPr>
        <w:t>.</w:t>
      </w:r>
      <w:r w:rsidR="001D3FD1">
        <w:rPr>
          <w:rFonts w:ascii="Times New Roman" w:hAnsi="Times New Roman" w:cs="Times New Roman"/>
          <w:b/>
          <w:sz w:val="24"/>
          <w:szCs w:val="24"/>
          <w:highlight w:val="yellow"/>
        </w:rPr>
        <w:t>8</w:t>
      </w:r>
      <w:r w:rsidR="00F21C0A" w:rsidRPr="006B1E06">
        <w:rPr>
          <w:rFonts w:ascii="Times New Roman" w:hAnsi="Times New Roman" w:cs="Times New Roman"/>
          <w:b/>
          <w:sz w:val="24"/>
          <w:szCs w:val="24"/>
          <w:highlight w:val="yellow"/>
        </w:rPr>
        <w:t>.</w:t>
      </w:r>
      <w:r w:rsidR="00F21C0A" w:rsidRPr="006B1E06">
        <w:rPr>
          <w:rFonts w:ascii="Times New Roman" w:hAnsi="Times New Roman" w:cs="Times New Roman"/>
          <w:sz w:val="24"/>
          <w:szCs w:val="24"/>
          <w:highlight w:val="yellow"/>
        </w:rPr>
        <w:t xml:space="preserve">  </w:t>
      </w:r>
      <w:r w:rsidR="0097106C" w:rsidRPr="006B1E06">
        <w:rPr>
          <w:rFonts w:ascii="Times New Roman" w:hAnsi="Times New Roman" w:cs="Times New Roman"/>
          <w:sz w:val="24"/>
          <w:szCs w:val="24"/>
          <w:highlight w:val="yellow"/>
        </w:rPr>
        <w:t xml:space="preserve">Evenly spread </w:t>
      </w:r>
      <w:r w:rsidR="002056D7" w:rsidRPr="006B1E06">
        <w:rPr>
          <w:rFonts w:ascii="Times New Roman" w:hAnsi="Times New Roman" w:cs="Times New Roman"/>
          <w:sz w:val="24"/>
          <w:szCs w:val="24"/>
          <w:highlight w:val="yellow"/>
        </w:rPr>
        <w:t xml:space="preserve">100 </w:t>
      </w:r>
      <w:r w:rsidR="004D7181" w:rsidRPr="006B1E06">
        <w:rPr>
          <w:rFonts w:ascii="Symbol" w:hAnsi="Symbol" w:cs="Times New Roman"/>
          <w:sz w:val="24"/>
          <w:szCs w:val="24"/>
          <w:highlight w:val="yellow"/>
        </w:rPr>
        <w:t></w:t>
      </w:r>
      <w:r w:rsidR="002056D7" w:rsidRPr="006B1E06">
        <w:rPr>
          <w:rFonts w:ascii="Times New Roman" w:hAnsi="Times New Roman" w:cs="Times New Roman"/>
          <w:sz w:val="24"/>
          <w:szCs w:val="24"/>
          <w:highlight w:val="yellow"/>
        </w:rPr>
        <w:t>L</w:t>
      </w:r>
      <w:r w:rsidR="0097106C" w:rsidRPr="006B1E06">
        <w:rPr>
          <w:rFonts w:ascii="Times New Roman" w:hAnsi="Times New Roman" w:cs="Times New Roman"/>
          <w:sz w:val="24"/>
          <w:szCs w:val="24"/>
          <w:highlight w:val="yellow"/>
        </w:rPr>
        <w:t xml:space="preserve"> from each</w:t>
      </w:r>
      <w:r w:rsidR="002056D7" w:rsidRPr="006B1E06">
        <w:rPr>
          <w:rFonts w:ascii="Times New Roman" w:hAnsi="Times New Roman" w:cs="Times New Roman"/>
          <w:sz w:val="24"/>
          <w:szCs w:val="24"/>
          <w:highlight w:val="yellow"/>
        </w:rPr>
        <w:t xml:space="preserve"> of the </w:t>
      </w:r>
      <w:r w:rsidR="0097106C" w:rsidRPr="006B1E06">
        <w:rPr>
          <w:rFonts w:ascii="Times New Roman" w:hAnsi="Times New Roman" w:cs="Times New Roman"/>
          <w:sz w:val="24"/>
          <w:szCs w:val="24"/>
          <w:highlight w:val="yellow"/>
        </w:rPr>
        <w:t>5.0 x 10</w:t>
      </w:r>
      <w:r w:rsidR="0097106C" w:rsidRPr="006B1E06">
        <w:rPr>
          <w:rFonts w:ascii="Times New Roman" w:hAnsi="Times New Roman" w:cs="Times New Roman"/>
          <w:sz w:val="24"/>
          <w:szCs w:val="24"/>
          <w:highlight w:val="yellow"/>
          <w:vertAlign w:val="superscript"/>
        </w:rPr>
        <w:t xml:space="preserve">-3 </w:t>
      </w:r>
      <w:r w:rsidR="0097106C" w:rsidRPr="006B1E06">
        <w:rPr>
          <w:rFonts w:ascii="Times New Roman" w:hAnsi="Times New Roman" w:cs="Times New Roman"/>
          <w:sz w:val="24"/>
          <w:szCs w:val="24"/>
          <w:highlight w:val="yellow"/>
        </w:rPr>
        <w:t>through the 5.0 x 10</w:t>
      </w:r>
      <w:r w:rsidR="0097106C" w:rsidRPr="006B1E06">
        <w:rPr>
          <w:rFonts w:ascii="Times New Roman" w:hAnsi="Times New Roman" w:cs="Times New Roman"/>
          <w:sz w:val="24"/>
          <w:szCs w:val="24"/>
          <w:highlight w:val="yellow"/>
          <w:vertAlign w:val="superscript"/>
        </w:rPr>
        <w:t>-6</w:t>
      </w:r>
      <w:r w:rsidR="0097106C" w:rsidRPr="006B1E06">
        <w:rPr>
          <w:rFonts w:ascii="Times New Roman" w:hAnsi="Times New Roman" w:cs="Times New Roman"/>
          <w:sz w:val="24"/>
          <w:szCs w:val="24"/>
          <w:highlight w:val="yellow"/>
        </w:rPr>
        <w:t xml:space="preserve"> dilutions across the </w:t>
      </w:r>
      <w:r w:rsidR="00172C08" w:rsidRPr="006B1E06">
        <w:rPr>
          <w:rFonts w:ascii="Times New Roman" w:hAnsi="Times New Roman" w:cs="Times New Roman"/>
          <w:sz w:val="24"/>
          <w:szCs w:val="24"/>
          <w:highlight w:val="yellow"/>
        </w:rPr>
        <w:t xml:space="preserve">agar </w:t>
      </w:r>
      <w:r w:rsidR="0097106C" w:rsidRPr="006B1E06">
        <w:rPr>
          <w:rFonts w:ascii="Times New Roman" w:hAnsi="Times New Roman" w:cs="Times New Roman"/>
          <w:sz w:val="24"/>
          <w:szCs w:val="24"/>
          <w:highlight w:val="yellow"/>
        </w:rPr>
        <w:t>surface of</w:t>
      </w:r>
      <w:r w:rsidR="00172C08" w:rsidRPr="006B1E06">
        <w:rPr>
          <w:rFonts w:ascii="Times New Roman" w:hAnsi="Times New Roman" w:cs="Times New Roman"/>
          <w:sz w:val="24"/>
          <w:szCs w:val="24"/>
          <w:highlight w:val="yellow"/>
        </w:rPr>
        <w:t xml:space="preserve"> </w:t>
      </w:r>
      <w:r w:rsidR="00025ACB" w:rsidRPr="006B1E06">
        <w:rPr>
          <w:rFonts w:ascii="Times New Roman" w:hAnsi="Times New Roman" w:cs="Times New Roman"/>
          <w:sz w:val="24"/>
          <w:szCs w:val="24"/>
          <w:highlight w:val="yellow"/>
        </w:rPr>
        <w:t>PDA chl</w:t>
      </w:r>
      <w:r w:rsidR="00025ACB" w:rsidRPr="006B1E06">
        <w:rPr>
          <w:rFonts w:ascii="Times New Roman" w:hAnsi="Times New Roman" w:cs="Times New Roman"/>
          <w:sz w:val="24"/>
          <w:szCs w:val="24"/>
          <w:highlight w:val="yellow"/>
          <w:vertAlign w:val="superscript"/>
        </w:rPr>
        <w:t>30</w:t>
      </w:r>
      <w:r w:rsidR="00025ACB" w:rsidRPr="006B1E06">
        <w:rPr>
          <w:rFonts w:ascii="Times New Roman" w:hAnsi="Times New Roman" w:cs="Times New Roman"/>
          <w:sz w:val="24"/>
          <w:szCs w:val="24"/>
          <w:highlight w:val="yellow"/>
        </w:rPr>
        <w:t xml:space="preserve"> </w:t>
      </w:r>
      <w:r w:rsidR="00172C08" w:rsidRPr="006B1E06">
        <w:rPr>
          <w:rFonts w:ascii="Times New Roman" w:hAnsi="Times New Roman" w:cs="Times New Roman"/>
          <w:sz w:val="24"/>
          <w:szCs w:val="24"/>
          <w:highlight w:val="yellow"/>
        </w:rPr>
        <w:t>plates</w:t>
      </w:r>
      <w:r w:rsidR="000213D9" w:rsidRPr="006B1E06">
        <w:rPr>
          <w:rFonts w:ascii="Times New Roman" w:hAnsi="Times New Roman" w:cs="Times New Roman"/>
          <w:sz w:val="24"/>
          <w:szCs w:val="24"/>
          <w:highlight w:val="yellow"/>
        </w:rPr>
        <w:t xml:space="preserve"> with flame-sterilized </w:t>
      </w:r>
      <w:r w:rsidR="0097106C" w:rsidRPr="006B1E06">
        <w:rPr>
          <w:rFonts w:ascii="Times New Roman" w:hAnsi="Times New Roman" w:cs="Times New Roman"/>
          <w:sz w:val="24"/>
          <w:szCs w:val="24"/>
          <w:highlight w:val="yellow"/>
        </w:rPr>
        <w:t xml:space="preserve">bent glass rods. </w:t>
      </w:r>
      <w:r w:rsidR="002056D7" w:rsidRPr="006B1E06">
        <w:rPr>
          <w:rFonts w:ascii="Times New Roman" w:hAnsi="Times New Roman" w:cs="Times New Roman"/>
          <w:sz w:val="24"/>
          <w:szCs w:val="24"/>
          <w:highlight w:val="yellow"/>
        </w:rPr>
        <w:t xml:space="preserve"> </w:t>
      </w:r>
      <w:r w:rsidR="004D7181" w:rsidRPr="006B1E06">
        <w:rPr>
          <w:rFonts w:ascii="Times New Roman" w:hAnsi="Times New Roman" w:cs="Times New Roman"/>
          <w:sz w:val="24"/>
          <w:szCs w:val="24"/>
          <w:highlight w:val="yellow"/>
        </w:rPr>
        <w:t xml:space="preserve">Store plates upright for 30 minutes to let liquid soak in, then </w:t>
      </w:r>
      <w:r w:rsidR="001D7F0E" w:rsidRPr="006B1E06">
        <w:rPr>
          <w:rFonts w:ascii="Times New Roman" w:hAnsi="Times New Roman" w:cs="Times New Roman"/>
          <w:sz w:val="24"/>
          <w:szCs w:val="24"/>
          <w:highlight w:val="yellow"/>
        </w:rPr>
        <w:t>seal plates with Parafilm to avoid escape of spores from unidentified isolates.  I</w:t>
      </w:r>
      <w:r w:rsidR="004D7181" w:rsidRPr="006B1E06">
        <w:rPr>
          <w:rFonts w:ascii="Times New Roman" w:hAnsi="Times New Roman" w:cs="Times New Roman"/>
          <w:sz w:val="24"/>
          <w:szCs w:val="24"/>
          <w:highlight w:val="yellow"/>
        </w:rPr>
        <w:t>ncubate</w:t>
      </w:r>
      <w:r w:rsidR="001D7F0E" w:rsidRPr="006B1E06">
        <w:rPr>
          <w:rFonts w:ascii="Times New Roman" w:hAnsi="Times New Roman" w:cs="Times New Roman"/>
          <w:sz w:val="24"/>
          <w:szCs w:val="24"/>
          <w:highlight w:val="yellow"/>
        </w:rPr>
        <w:t xml:space="preserve"> inverted plates</w:t>
      </w:r>
      <w:r w:rsidR="004D7181" w:rsidRPr="006B1E06">
        <w:rPr>
          <w:rFonts w:ascii="Times New Roman" w:hAnsi="Times New Roman" w:cs="Times New Roman"/>
          <w:sz w:val="24"/>
          <w:szCs w:val="24"/>
          <w:highlight w:val="yellow"/>
        </w:rPr>
        <w:t xml:space="preserve"> at 20</w:t>
      </w:r>
      <w:r w:rsidR="004D7181" w:rsidRPr="006B1E06">
        <w:rPr>
          <w:rFonts w:ascii="Times New Roman" w:hAnsi="Times New Roman" w:cs="Times New Roman"/>
          <w:sz w:val="24"/>
          <w:szCs w:val="24"/>
          <w:highlight w:val="yellow"/>
          <w:vertAlign w:val="superscript"/>
        </w:rPr>
        <w:t>o</w:t>
      </w:r>
      <w:r w:rsidR="004D7181" w:rsidRPr="006B1E06">
        <w:rPr>
          <w:rFonts w:ascii="Times New Roman" w:hAnsi="Times New Roman" w:cs="Times New Roman"/>
          <w:sz w:val="24"/>
          <w:szCs w:val="24"/>
          <w:highlight w:val="yellow"/>
        </w:rPr>
        <w:t>C in darkness</w:t>
      </w:r>
      <w:r w:rsidR="00331ED9" w:rsidRPr="006B1E06">
        <w:rPr>
          <w:rFonts w:ascii="Times New Roman" w:hAnsi="Times New Roman" w:cs="Times New Roman"/>
          <w:sz w:val="24"/>
          <w:szCs w:val="24"/>
          <w:highlight w:val="yellow"/>
        </w:rPr>
        <w:t xml:space="preserve"> for 5 days to allow both quick and slow</w:t>
      </w:r>
      <w:r w:rsidR="00D03D4D" w:rsidRPr="006B1E06">
        <w:rPr>
          <w:rFonts w:ascii="Times New Roman" w:hAnsi="Times New Roman" w:cs="Times New Roman"/>
          <w:sz w:val="24"/>
          <w:szCs w:val="24"/>
          <w:highlight w:val="yellow"/>
        </w:rPr>
        <w:t>-growing fungi to form colonies.</w:t>
      </w:r>
      <w:r w:rsidR="00374B0B">
        <w:rPr>
          <w:rFonts w:ascii="Times New Roman" w:hAnsi="Times New Roman" w:cs="Times New Roman"/>
          <w:sz w:val="24"/>
          <w:szCs w:val="24"/>
        </w:rPr>
        <w:t xml:space="preserve">  </w:t>
      </w:r>
    </w:p>
    <w:p w:rsidR="000213D9" w:rsidRPr="004D7181" w:rsidRDefault="000213D9" w:rsidP="00F33BE8">
      <w:pPr>
        <w:contextualSpacing/>
        <w:rPr>
          <w:rFonts w:ascii="Times New Roman" w:hAnsi="Times New Roman" w:cs="Times New Roman"/>
          <w:sz w:val="24"/>
          <w:szCs w:val="24"/>
        </w:rPr>
      </w:pPr>
    </w:p>
    <w:p w:rsidR="00F33BE8" w:rsidRDefault="00914CE9" w:rsidP="00F33BE8">
      <w:pPr>
        <w:contextualSpacing/>
        <w:rPr>
          <w:b/>
          <w:noProof/>
        </w:rPr>
      </w:pPr>
      <w:r>
        <w:rPr>
          <w:rFonts w:ascii="Times New Roman" w:hAnsi="Times New Roman" w:cs="Times New Roman"/>
          <w:b/>
          <w:sz w:val="24"/>
          <w:szCs w:val="24"/>
        </w:rPr>
        <w:t>7</w:t>
      </w:r>
      <w:r w:rsidR="00331ED9" w:rsidRPr="00331ED9">
        <w:rPr>
          <w:rFonts w:ascii="Times New Roman" w:hAnsi="Times New Roman" w:cs="Times New Roman"/>
          <w:b/>
          <w:sz w:val="24"/>
          <w:szCs w:val="24"/>
        </w:rPr>
        <w:t xml:space="preserve">.  </w:t>
      </w:r>
      <w:r w:rsidR="00E71D08">
        <w:rPr>
          <w:rFonts w:ascii="Times New Roman" w:hAnsi="Times New Roman" w:cs="Times New Roman"/>
          <w:b/>
          <w:sz w:val="24"/>
          <w:szCs w:val="24"/>
        </w:rPr>
        <w:t xml:space="preserve">Initial selection </w:t>
      </w:r>
      <w:r w:rsidR="00331ED9" w:rsidRPr="00331ED9">
        <w:rPr>
          <w:rFonts w:ascii="Times New Roman" w:hAnsi="Times New Roman" w:cs="Times New Roman"/>
          <w:b/>
          <w:sz w:val="24"/>
          <w:szCs w:val="24"/>
        </w:rPr>
        <w:t>of plastic-degrading fungi</w:t>
      </w:r>
      <w:r w:rsidR="002056D7" w:rsidRPr="00331ED9">
        <w:rPr>
          <w:b/>
          <w:noProof/>
        </w:rPr>
        <w:t xml:space="preserve">  </w:t>
      </w:r>
    </w:p>
    <w:p w:rsidR="00145A4C" w:rsidRDefault="00145A4C" w:rsidP="00F33BE8">
      <w:pPr>
        <w:contextualSpacing/>
        <w:rPr>
          <w:rFonts w:ascii="Times New Roman" w:hAnsi="Times New Roman" w:cs="Times New Roman"/>
          <w:iCs/>
          <w:sz w:val="24"/>
          <w:szCs w:val="24"/>
        </w:rPr>
      </w:pPr>
    </w:p>
    <w:p w:rsidR="00374B0B" w:rsidRDefault="00DA718C" w:rsidP="00F33BE8">
      <w:pPr>
        <w:contextualSpacing/>
        <w:rPr>
          <w:rFonts w:ascii="Times New Roman" w:hAnsi="Times New Roman" w:cs="Times New Roman"/>
          <w:sz w:val="24"/>
          <w:szCs w:val="24"/>
        </w:rPr>
      </w:pPr>
      <w:r w:rsidRPr="008C78A9">
        <w:rPr>
          <w:rFonts w:ascii="Times New Roman" w:hAnsi="Times New Roman" w:cs="Times New Roman"/>
          <w:b/>
          <w:sz w:val="24"/>
          <w:szCs w:val="24"/>
        </w:rPr>
        <w:t>Important:</w:t>
      </w:r>
      <w:r>
        <w:rPr>
          <w:rFonts w:ascii="Times New Roman" w:hAnsi="Times New Roman" w:cs="Times New Roman"/>
          <w:sz w:val="24"/>
          <w:szCs w:val="24"/>
        </w:rPr>
        <w:t xml:space="preserve"> </w:t>
      </w:r>
      <w:r w:rsidR="00374B0B">
        <w:rPr>
          <w:rFonts w:ascii="Times New Roman" w:hAnsi="Times New Roman" w:cs="Times New Roman"/>
          <w:sz w:val="24"/>
          <w:szCs w:val="24"/>
        </w:rPr>
        <w:t xml:space="preserve"> </w:t>
      </w:r>
      <w:r>
        <w:rPr>
          <w:rFonts w:ascii="Times New Roman" w:hAnsi="Times New Roman" w:cs="Times New Roman"/>
          <w:sz w:val="24"/>
          <w:szCs w:val="24"/>
        </w:rPr>
        <w:t>A</w:t>
      </w:r>
      <w:r w:rsidR="00374B0B">
        <w:rPr>
          <w:rFonts w:ascii="Times New Roman" w:hAnsi="Times New Roman" w:cs="Times New Roman"/>
          <w:sz w:val="24"/>
          <w:szCs w:val="24"/>
        </w:rPr>
        <w:t>ll cultures from this point forward should be opened only in a biosafety cabinet (not a laminar flow hood) to avoid contamination of the environment with spores of unknown identity.  Some soil fungi and bacteria are potential human pathogens.</w:t>
      </w:r>
    </w:p>
    <w:p w:rsidR="00374B0B" w:rsidRDefault="00374B0B" w:rsidP="00F33BE8">
      <w:pPr>
        <w:contextualSpacing/>
        <w:rPr>
          <w:rFonts w:ascii="Times New Roman" w:hAnsi="Times New Roman" w:cs="Times New Roman"/>
          <w:sz w:val="24"/>
          <w:szCs w:val="24"/>
        </w:rPr>
      </w:pPr>
    </w:p>
    <w:p w:rsidR="006650E9" w:rsidRPr="001D3FD1" w:rsidRDefault="00914CE9"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lastRenderedPageBreak/>
        <w:t>7</w:t>
      </w:r>
      <w:r w:rsidR="00374B0B" w:rsidRPr="001D3FD1">
        <w:rPr>
          <w:rFonts w:ascii="Times New Roman" w:hAnsi="Times New Roman" w:cs="Times New Roman"/>
          <w:b/>
          <w:sz w:val="24"/>
          <w:szCs w:val="24"/>
          <w:highlight w:val="yellow"/>
        </w:rPr>
        <w:t>.1.</w:t>
      </w:r>
      <w:r w:rsidR="00374B0B" w:rsidRPr="001D3FD1">
        <w:rPr>
          <w:rFonts w:ascii="Times New Roman" w:hAnsi="Times New Roman" w:cs="Times New Roman"/>
          <w:sz w:val="24"/>
          <w:szCs w:val="24"/>
          <w:highlight w:val="yellow"/>
        </w:rPr>
        <w:t xml:space="preserve">  </w:t>
      </w:r>
      <w:r w:rsidR="002E3963" w:rsidRPr="001D3FD1">
        <w:rPr>
          <w:rFonts w:ascii="Times New Roman" w:hAnsi="Times New Roman" w:cs="Times New Roman"/>
          <w:sz w:val="24"/>
          <w:szCs w:val="24"/>
          <w:highlight w:val="yellow"/>
        </w:rPr>
        <w:t>Examine dilution plates containing well-isolated colonies</w:t>
      </w:r>
      <w:r w:rsidR="00377AE1" w:rsidRPr="001D3FD1">
        <w:rPr>
          <w:rFonts w:ascii="Times New Roman" w:hAnsi="Times New Roman" w:cs="Times New Roman"/>
          <w:sz w:val="24"/>
          <w:szCs w:val="24"/>
          <w:highlight w:val="yellow"/>
        </w:rPr>
        <w:t xml:space="preserve">. </w:t>
      </w:r>
      <w:r w:rsidR="00DA718C" w:rsidRPr="001D3FD1">
        <w:rPr>
          <w:rFonts w:ascii="Times New Roman" w:hAnsi="Times New Roman" w:cs="Times New Roman"/>
          <w:sz w:val="24"/>
          <w:szCs w:val="24"/>
          <w:highlight w:val="yellow"/>
        </w:rPr>
        <w:t>Select</w:t>
      </w:r>
      <w:r w:rsidR="00D03D4D" w:rsidRPr="001D3FD1">
        <w:rPr>
          <w:rFonts w:ascii="Times New Roman" w:hAnsi="Times New Roman" w:cs="Times New Roman"/>
          <w:sz w:val="24"/>
          <w:szCs w:val="24"/>
          <w:highlight w:val="yellow"/>
        </w:rPr>
        <w:t xml:space="preserve"> a colony that is not touching another colony.  </w:t>
      </w:r>
    </w:p>
    <w:p w:rsidR="006650E9" w:rsidRPr="001D3FD1" w:rsidRDefault="006650E9" w:rsidP="00F33BE8">
      <w:pPr>
        <w:contextualSpacing/>
        <w:rPr>
          <w:rFonts w:ascii="Times New Roman" w:hAnsi="Times New Roman" w:cs="Times New Roman"/>
          <w:sz w:val="24"/>
          <w:szCs w:val="24"/>
          <w:highlight w:val="yellow"/>
        </w:rPr>
      </w:pPr>
    </w:p>
    <w:p w:rsidR="00372BFD" w:rsidRDefault="00914CE9" w:rsidP="00F33BE8">
      <w:pPr>
        <w:contextualSpacing/>
        <w:rPr>
          <w:rFonts w:ascii="Times New Roman" w:hAnsi="Times New Roman" w:cs="Times New Roman"/>
          <w:sz w:val="24"/>
          <w:szCs w:val="24"/>
        </w:rPr>
      </w:pPr>
      <w:r>
        <w:rPr>
          <w:rFonts w:ascii="Times New Roman" w:hAnsi="Times New Roman" w:cs="Times New Roman"/>
          <w:b/>
          <w:sz w:val="24"/>
          <w:szCs w:val="24"/>
          <w:highlight w:val="yellow"/>
        </w:rPr>
        <w:t>7</w:t>
      </w:r>
      <w:r w:rsidR="006650E9" w:rsidRPr="001D3FD1">
        <w:rPr>
          <w:rFonts w:ascii="Times New Roman" w:hAnsi="Times New Roman" w:cs="Times New Roman"/>
          <w:b/>
          <w:sz w:val="24"/>
          <w:szCs w:val="24"/>
          <w:highlight w:val="yellow"/>
        </w:rPr>
        <w:t>.2.</w:t>
      </w:r>
      <w:r w:rsidR="006650E9" w:rsidRPr="001D3FD1">
        <w:rPr>
          <w:rFonts w:ascii="Times New Roman" w:hAnsi="Times New Roman" w:cs="Times New Roman"/>
          <w:sz w:val="24"/>
          <w:szCs w:val="24"/>
          <w:highlight w:val="yellow"/>
        </w:rPr>
        <w:t xml:space="preserve">  </w:t>
      </w:r>
      <w:r w:rsidR="00426EC6" w:rsidRPr="001D3FD1">
        <w:rPr>
          <w:rFonts w:ascii="Times New Roman" w:hAnsi="Times New Roman" w:cs="Times New Roman"/>
          <w:sz w:val="24"/>
          <w:szCs w:val="24"/>
          <w:highlight w:val="yellow"/>
        </w:rPr>
        <w:t>Using a</w:t>
      </w:r>
      <w:r w:rsidR="00D03D4D" w:rsidRPr="001D3FD1">
        <w:rPr>
          <w:rFonts w:ascii="Times New Roman" w:hAnsi="Times New Roman" w:cs="Times New Roman"/>
          <w:sz w:val="24"/>
          <w:szCs w:val="24"/>
          <w:highlight w:val="yellow"/>
        </w:rPr>
        <w:t xml:space="preserve"> single sterile toothpick, gently touch a colony and then touch the agar of FMM</w:t>
      </w:r>
      <w:r w:rsidR="00EF1A9A">
        <w:rPr>
          <w:rFonts w:ascii="Times New Roman" w:hAnsi="Times New Roman" w:cs="Times New Roman"/>
          <w:sz w:val="24"/>
          <w:szCs w:val="24"/>
          <w:highlight w:val="yellow"/>
        </w:rPr>
        <w:t xml:space="preserve"> (</w:t>
      </w:r>
      <w:r w:rsidR="00FF4CC4">
        <w:rPr>
          <w:rFonts w:ascii="Times New Roman" w:hAnsi="Times New Roman" w:cs="Times New Roman"/>
          <w:sz w:val="24"/>
          <w:szCs w:val="24"/>
          <w:highlight w:val="yellow"/>
        </w:rPr>
        <w:t xml:space="preserve">made in </w:t>
      </w:r>
      <w:r w:rsidR="0016308F" w:rsidRPr="0016308F">
        <w:rPr>
          <w:rFonts w:ascii="Times New Roman" w:hAnsi="Times New Roman" w:cs="Times New Roman"/>
          <w:b/>
          <w:sz w:val="24"/>
          <w:szCs w:val="24"/>
          <w:highlight w:val="yellow"/>
        </w:rPr>
        <w:t>S</w:t>
      </w:r>
      <w:r w:rsidR="00EF1A9A" w:rsidRPr="0016308F">
        <w:rPr>
          <w:rFonts w:ascii="Times New Roman" w:hAnsi="Times New Roman" w:cs="Times New Roman"/>
          <w:b/>
          <w:sz w:val="24"/>
          <w:szCs w:val="24"/>
          <w:highlight w:val="yellow"/>
        </w:rPr>
        <w:t>tep 2.3</w:t>
      </w:r>
      <w:r w:rsidR="00EF1A9A">
        <w:rPr>
          <w:rFonts w:ascii="Times New Roman" w:hAnsi="Times New Roman" w:cs="Times New Roman"/>
          <w:sz w:val="24"/>
          <w:szCs w:val="24"/>
          <w:highlight w:val="yellow"/>
        </w:rPr>
        <w:t>)</w:t>
      </w:r>
      <w:r w:rsidR="00D03D4D" w:rsidRPr="001D3FD1">
        <w:rPr>
          <w:rFonts w:ascii="Times New Roman" w:hAnsi="Times New Roman" w:cs="Times New Roman"/>
          <w:sz w:val="24"/>
          <w:szCs w:val="24"/>
          <w:highlight w:val="yellow"/>
        </w:rPr>
        <w:t xml:space="preserve">, </w:t>
      </w:r>
      <w:r w:rsidR="00372BFD" w:rsidRPr="001D3FD1">
        <w:rPr>
          <w:rFonts w:ascii="Times New Roman" w:hAnsi="Times New Roman" w:cs="Times New Roman"/>
          <w:sz w:val="24"/>
          <w:szCs w:val="24"/>
          <w:highlight w:val="yellow"/>
        </w:rPr>
        <w:t>FMM + plastic</w:t>
      </w:r>
      <w:r w:rsidR="00EF1A9A">
        <w:rPr>
          <w:rFonts w:ascii="Times New Roman" w:hAnsi="Times New Roman" w:cs="Times New Roman"/>
          <w:sz w:val="24"/>
          <w:szCs w:val="24"/>
          <w:highlight w:val="yellow"/>
        </w:rPr>
        <w:t xml:space="preserve"> (</w:t>
      </w:r>
      <w:r w:rsidR="00FF4CC4">
        <w:rPr>
          <w:rFonts w:ascii="Times New Roman" w:hAnsi="Times New Roman" w:cs="Times New Roman"/>
          <w:sz w:val="24"/>
          <w:szCs w:val="24"/>
          <w:highlight w:val="yellow"/>
        </w:rPr>
        <w:t xml:space="preserve">made in </w:t>
      </w:r>
      <w:r w:rsidR="0016308F" w:rsidRPr="0016308F">
        <w:rPr>
          <w:rFonts w:ascii="Times New Roman" w:hAnsi="Times New Roman" w:cs="Times New Roman"/>
          <w:b/>
          <w:sz w:val="24"/>
          <w:szCs w:val="24"/>
          <w:highlight w:val="yellow"/>
        </w:rPr>
        <w:t>S</w:t>
      </w:r>
      <w:r w:rsidR="00EF1A9A" w:rsidRPr="0016308F">
        <w:rPr>
          <w:rFonts w:ascii="Times New Roman" w:hAnsi="Times New Roman" w:cs="Times New Roman"/>
          <w:b/>
          <w:sz w:val="24"/>
          <w:szCs w:val="24"/>
          <w:highlight w:val="yellow"/>
        </w:rPr>
        <w:t>tep 4</w:t>
      </w:r>
      <w:r w:rsidR="00EF1A9A">
        <w:rPr>
          <w:rFonts w:ascii="Times New Roman" w:hAnsi="Times New Roman" w:cs="Times New Roman"/>
          <w:sz w:val="24"/>
          <w:szCs w:val="24"/>
          <w:highlight w:val="yellow"/>
        </w:rPr>
        <w:t>)</w:t>
      </w:r>
      <w:r w:rsidR="00372BFD" w:rsidRPr="001D3FD1">
        <w:rPr>
          <w:rFonts w:ascii="Times New Roman" w:hAnsi="Times New Roman" w:cs="Times New Roman"/>
          <w:sz w:val="24"/>
          <w:szCs w:val="24"/>
          <w:highlight w:val="yellow"/>
        </w:rPr>
        <w:t>, and GMM</w:t>
      </w:r>
      <w:r w:rsidR="00EF1A9A">
        <w:rPr>
          <w:rFonts w:ascii="Times New Roman" w:hAnsi="Times New Roman" w:cs="Times New Roman"/>
          <w:sz w:val="24"/>
          <w:szCs w:val="24"/>
          <w:highlight w:val="yellow"/>
        </w:rPr>
        <w:t xml:space="preserve"> (</w:t>
      </w:r>
      <w:r w:rsidR="00FF4CC4">
        <w:rPr>
          <w:rFonts w:ascii="Times New Roman" w:hAnsi="Times New Roman" w:cs="Times New Roman"/>
          <w:sz w:val="24"/>
          <w:szCs w:val="24"/>
          <w:highlight w:val="yellow"/>
        </w:rPr>
        <w:t xml:space="preserve">made in </w:t>
      </w:r>
      <w:r w:rsidR="0016308F" w:rsidRPr="0016308F">
        <w:rPr>
          <w:rFonts w:ascii="Times New Roman" w:hAnsi="Times New Roman" w:cs="Times New Roman"/>
          <w:b/>
          <w:sz w:val="24"/>
          <w:szCs w:val="24"/>
          <w:highlight w:val="yellow"/>
        </w:rPr>
        <w:t>S</w:t>
      </w:r>
      <w:r w:rsidR="00EF1A9A" w:rsidRPr="0016308F">
        <w:rPr>
          <w:rFonts w:ascii="Times New Roman" w:hAnsi="Times New Roman" w:cs="Times New Roman"/>
          <w:b/>
          <w:sz w:val="24"/>
          <w:szCs w:val="24"/>
          <w:highlight w:val="yellow"/>
        </w:rPr>
        <w:t>tep 2.3</w:t>
      </w:r>
      <w:r w:rsidR="00EF1A9A">
        <w:rPr>
          <w:rFonts w:ascii="Times New Roman" w:hAnsi="Times New Roman" w:cs="Times New Roman"/>
          <w:sz w:val="24"/>
          <w:szCs w:val="24"/>
          <w:highlight w:val="yellow"/>
        </w:rPr>
        <w:t>)</w:t>
      </w:r>
      <w:r w:rsidR="00372BFD" w:rsidRPr="001D3FD1">
        <w:rPr>
          <w:rFonts w:ascii="Times New Roman" w:hAnsi="Times New Roman" w:cs="Times New Roman"/>
          <w:sz w:val="24"/>
          <w:szCs w:val="24"/>
          <w:highlight w:val="yellow"/>
        </w:rPr>
        <w:t xml:space="preserve"> plates, in that order.  </w:t>
      </w:r>
      <w:r w:rsidR="00EF0BC5" w:rsidRPr="001D3FD1">
        <w:rPr>
          <w:rFonts w:ascii="Times New Roman" w:hAnsi="Times New Roman" w:cs="Times New Roman"/>
          <w:sz w:val="24"/>
          <w:szCs w:val="24"/>
          <w:highlight w:val="yellow"/>
        </w:rPr>
        <w:t>To inoculate agar</w:t>
      </w:r>
      <w:r w:rsidR="004C56E4" w:rsidRPr="001D3FD1">
        <w:rPr>
          <w:rFonts w:ascii="Times New Roman" w:hAnsi="Times New Roman" w:cs="Times New Roman"/>
          <w:sz w:val="24"/>
          <w:szCs w:val="24"/>
          <w:highlight w:val="yellow"/>
        </w:rPr>
        <w:t xml:space="preserve"> beads</w:t>
      </w:r>
      <w:r w:rsidR="00EF0BC5" w:rsidRPr="001D3FD1">
        <w:rPr>
          <w:rFonts w:ascii="Times New Roman" w:hAnsi="Times New Roman" w:cs="Times New Roman"/>
          <w:sz w:val="24"/>
          <w:szCs w:val="24"/>
          <w:highlight w:val="yellow"/>
        </w:rPr>
        <w:t xml:space="preserve"> atop plastic films, rub the toothpick gently on the surface of the agar dot and then swipe across the plastic</w:t>
      </w:r>
      <w:r w:rsidR="00F906A6" w:rsidRPr="001D3FD1">
        <w:rPr>
          <w:rFonts w:ascii="Times New Roman" w:hAnsi="Times New Roman" w:cs="Times New Roman"/>
          <w:sz w:val="24"/>
          <w:szCs w:val="24"/>
          <w:highlight w:val="yellow"/>
        </w:rPr>
        <w:t xml:space="preserve"> film</w:t>
      </w:r>
      <w:r w:rsidR="00EF0BC5" w:rsidRPr="001D3FD1">
        <w:rPr>
          <w:rFonts w:ascii="Times New Roman" w:hAnsi="Times New Roman" w:cs="Times New Roman"/>
          <w:sz w:val="24"/>
          <w:szCs w:val="24"/>
          <w:highlight w:val="yellow"/>
        </w:rPr>
        <w:t xml:space="preserve">.  Repeat </w:t>
      </w:r>
      <w:r w:rsidR="00F906A6" w:rsidRPr="001D3FD1">
        <w:rPr>
          <w:rFonts w:ascii="Times New Roman" w:hAnsi="Times New Roman" w:cs="Times New Roman"/>
          <w:sz w:val="24"/>
          <w:szCs w:val="24"/>
          <w:highlight w:val="yellow"/>
        </w:rPr>
        <w:t xml:space="preserve">the inoculation </w:t>
      </w:r>
      <w:r w:rsidR="00EF0BC5" w:rsidRPr="001D3FD1">
        <w:rPr>
          <w:rFonts w:ascii="Times New Roman" w:hAnsi="Times New Roman" w:cs="Times New Roman"/>
          <w:sz w:val="24"/>
          <w:szCs w:val="24"/>
          <w:highlight w:val="yellow"/>
        </w:rPr>
        <w:t xml:space="preserve">from </w:t>
      </w:r>
      <w:r w:rsidR="00F906A6" w:rsidRPr="001D3FD1">
        <w:rPr>
          <w:rFonts w:ascii="Times New Roman" w:hAnsi="Times New Roman" w:cs="Times New Roman"/>
          <w:sz w:val="24"/>
          <w:szCs w:val="24"/>
          <w:highlight w:val="yellow"/>
        </w:rPr>
        <w:t xml:space="preserve">the </w:t>
      </w:r>
      <w:r w:rsidR="00EF0BC5" w:rsidRPr="001D3FD1">
        <w:rPr>
          <w:rFonts w:ascii="Times New Roman" w:hAnsi="Times New Roman" w:cs="Times New Roman"/>
          <w:sz w:val="24"/>
          <w:szCs w:val="24"/>
          <w:highlight w:val="yellow"/>
        </w:rPr>
        <w:t xml:space="preserve">same source colony until </w:t>
      </w:r>
      <w:r w:rsidR="00DA718C" w:rsidRPr="001D3FD1">
        <w:rPr>
          <w:rFonts w:ascii="Times New Roman" w:hAnsi="Times New Roman" w:cs="Times New Roman"/>
          <w:sz w:val="24"/>
          <w:szCs w:val="24"/>
          <w:highlight w:val="yellow"/>
        </w:rPr>
        <w:t>there are</w:t>
      </w:r>
      <w:r w:rsidR="00C00C40" w:rsidRPr="001D3FD1">
        <w:rPr>
          <w:rFonts w:ascii="Times New Roman" w:hAnsi="Times New Roman" w:cs="Times New Roman"/>
          <w:sz w:val="24"/>
          <w:szCs w:val="24"/>
          <w:highlight w:val="yellow"/>
        </w:rPr>
        <w:t xml:space="preserve"> </w:t>
      </w:r>
      <w:r w:rsidR="00EF0BC5" w:rsidRPr="001D3FD1">
        <w:rPr>
          <w:rFonts w:ascii="Times New Roman" w:hAnsi="Times New Roman" w:cs="Times New Roman"/>
          <w:sz w:val="24"/>
          <w:szCs w:val="24"/>
          <w:highlight w:val="yellow"/>
        </w:rPr>
        <w:t>four replicate streaks on each plate.</w:t>
      </w:r>
      <w:r w:rsidR="00EF0BC5">
        <w:rPr>
          <w:rFonts w:ascii="Times New Roman" w:hAnsi="Times New Roman" w:cs="Times New Roman"/>
          <w:sz w:val="24"/>
          <w:szCs w:val="24"/>
        </w:rPr>
        <w:t xml:space="preserve">  </w:t>
      </w:r>
    </w:p>
    <w:p w:rsidR="00C765BA" w:rsidRDefault="00C765BA" w:rsidP="00F33BE8">
      <w:pPr>
        <w:contextualSpacing/>
        <w:rPr>
          <w:rFonts w:ascii="Times New Roman" w:hAnsi="Times New Roman" w:cs="Times New Roman"/>
          <w:sz w:val="24"/>
          <w:szCs w:val="24"/>
        </w:rPr>
      </w:pPr>
    </w:p>
    <w:p w:rsidR="00C765BA" w:rsidRPr="00372BFD"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7</w:t>
      </w:r>
      <w:r w:rsidR="00C765BA" w:rsidRPr="00C765BA">
        <w:rPr>
          <w:rFonts w:ascii="Times New Roman" w:hAnsi="Times New Roman" w:cs="Times New Roman"/>
          <w:b/>
          <w:sz w:val="24"/>
          <w:szCs w:val="24"/>
        </w:rPr>
        <w:t>.3.</w:t>
      </w:r>
      <w:r w:rsidR="00C765BA">
        <w:rPr>
          <w:rFonts w:ascii="Times New Roman" w:hAnsi="Times New Roman" w:cs="Times New Roman"/>
          <w:sz w:val="24"/>
          <w:szCs w:val="24"/>
        </w:rPr>
        <w:t xml:space="preserve">  Repeat </w:t>
      </w:r>
      <w:r w:rsidR="0016308F" w:rsidRPr="0016308F">
        <w:rPr>
          <w:rFonts w:ascii="Times New Roman" w:hAnsi="Times New Roman" w:cs="Times New Roman"/>
          <w:b/>
          <w:sz w:val="24"/>
          <w:szCs w:val="24"/>
        </w:rPr>
        <w:t>S</w:t>
      </w:r>
      <w:r w:rsidR="00C765BA" w:rsidRPr="0016308F">
        <w:rPr>
          <w:rFonts w:ascii="Times New Roman" w:hAnsi="Times New Roman" w:cs="Times New Roman"/>
          <w:b/>
          <w:sz w:val="24"/>
          <w:szCs w:val="24"/>
        </w:rPr>
        <w:t xml:space="preserve">teps </w:t>
      </w:r>
      <w:r w:rsidR="00EF1A9A" w:rsidRPr="0016308F">
        <w:rPr>
          <w:rFonts w:ascii="Times New Roman" w:hAnsi="Times New Roman" w:cs="Times New Roman"/>
          <w:b/>
          <w:sz w:val="24"/>
          <w:szCs w:val="24"/>
        </w:rPr>
        <w:t>7</w:t>
      </w:r>
      <w:r w:rsidR="00C765BA" w:rsidRPr="0016308F">
        <w:rPr>
          <w:rFonts w:ascii="Times New Roman" w:hAnsi="Times New Roman" w:cs="Times New Roman"/>
          <w:b/>
          <w:sz w:val="24"/>
          <w:szCs w:val="24"/>
        </w:rPr>
        <w:t xml:space="preserve">.1 through </w:t>
      </w:r>
      <w:r w:rsidR="00EF1A9A" w:rsidRPr="0016308F">
        <w:rPr>
          <w:rFonts w:ascii="Times New Roman" w:hAnsi="Times New Roman" w:cs="Times New Roman"/>
          <w:b/>
          <w:sz w:val="24"/>
          <w:szCs w:val="24"/>
        </w:rPr>
        <w:t>7</w:t>
      </w:r>
      <w:r w:rsidR="00C765BA" w:rsidRPr="0016308F">
        <w:rPr>
          <w:rFonts w:ascii="Times New Roman" w:hAnsi="Times New Roman" w:cs="Times New Roman"/>
          <w:b/>
          <w:sz w:val="24"/>
          <w:szCs w:val="24"/>
        </w:rPr>
        <w:t>.2</w:t>
      </w:r>
      <w:r w:rsidR="00C765BA">
        <w:rPr>
          <w:rFonts w:ascii="Times New Roman" w:hAnsi="Times New Roman" w:cs="Times New Roman"/>
          <w:sz w:val="24"/>
          <w:szCs w:val="24"/>
        </w:rPr>
        <w:t xml:space="preserve"> until several replicates of every visually-unique colony type </w:t>
      </w:r>
      <w:r w:rsidR="00DA718C">
        <w:rPr>
          <w:rFonts w:ascii="Times New Roman" w:hAnsi="Times New Roman" w:cs="Times New Roman"/>
          <w:sz w:val="24"/>
          <w:szCs w:val="24"/>
        </w:rPr>
        <w:t xml:space="preserve">are selected </w:t>
      </w:r>
      <w:r w:rsidR="00C765BA">
        <w:rPr>
          <w:rFonts w:ascii="Times New Roman" w:hAnsi="Times New Roman" w:cs="Times New Roman"/>
          <w:sz w:val="24"/>
          <w:szCs w:val="24"/>
        </w:rPr>
        <w:t>from every BDM sample.</w:t>
      </w:r>
    </w:p>
    <w:p w:rsidR="003C5C3D" w:rsidRDefault="003C5C3D" w:rsidP="00F33BE8">
      <w:pPr>
        <w:contextualSpacing/>
        <w:rPr>
          <w:rFonts w:ascii="Times New Roman" w:hAnsi="Times New Roman" w:cs="Times New Roman"/>
          <w:sz w:val="24"/>
          <w:szCs w:val="24"/>
        </w:rPr>
      </w:pPr>
    </w:p>
    <w:p w:rsidR="00372BFD" w:rsidRPr="00025ACB"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7</w:t>
      </w:r>
      <w:r w:rsidR="00372BFD" w:rsidRPr="00E71D08">
        <w:rPr>
          <w:rFonts w:ascii="Times New Roman" w:hAnsi="Times New Roman" w:cs="Times New Roman"/>
          <w:b/>
          <w:sz w:val="24"/>
          <w:szCs w:val="24"/>
        </w:rPr>
        <w:t>.</w:t>
      </w:r>
      <w:r w:rsidR="00C765BA">
        <w:rPr>
          <w:rFonts w:ascii="Times New Roman" w:hAnsi="Times New Roman" w:cs="Times New Roman"/>
          <w:b/>
          <w:sz w:val="24"/>
          <w:szCs w:val="24"/>
        </w:rPr>
        <w:t>4</w:t>
      </w:r>
      <w:r w:rsidR="00372BFD" w:rsidRPr="00E71D08">
        <w:rPr>
          <w:rFonts w:ascii="Times New Roman" w:hAnsi="Times New Roman" w:cs="Times New Roman"/>
          <w:b/>
          <w:sz w:val="24"/>
          <w:szCs w:val="24"/>
        </w:rPr>
        <w:t>.</w:t>
      </w:r>
      <w:r w:rsidR="00372BFD" w:rsidRPr="00025ACB">
        <w:rPr>
          <w:rFonts w:ascii="Times New Roman" w:hAnsi="Times New Roman" w:cs="Times New Roman"/>
          <w:sz w:val="24"/>
          <w:szCs w:val="24"/>
        </w:rPr>
        <w:t xml:space="preserve">  </w:t>
      </w:r>
      <w:r w:rsidR="00030D41">
        <w:rPr>
          <w:rFonts w:ascii="Times New Roman" w:hAnsi="Times New Roman" w:cs="Times New Roman"/>
          <w:sz w:val="24"/>
          <w:szCs w:val="24"/>
        </w:rPr>
        <w:t>Seal plates with Parafilm</w:t>
      </w:r>
      <w:r w:rsidR="00374B0B">
        <w:rPr>
          <w:rFonts w:ascii="Times New Roman" w:hAnsi="Times New Roman" w:cs="Times New Roman"/>
          <w:sz w:val="24"/>
          <w:szCs w:val="24"/>
        </w:rPr>
        <w:t xml:space="preserve">, invert, and </w:t>
      </w:r>
      <w:r w:rsidR="00372BFD" w:rsidRPr="00025ACB">
        <w:rPr>
          <w:rFonts w:ascii="Times New Roman" w:hAnsi="Times New Roman" w:cs="Times New Roman"/>
          <w:sz w:val="24"/>
          <w:szCs w:val="24"/>
        </w:rPr>
        <w:t>incubate at 20</w:t>
      </w:r>
      <w:r w:rsidR="00372BFD" w:rsidRPr="00025ACB">
        <w:rPr>
          <w:rFonts w:ascii="Times New Roman" w:hAnsi="Times New Roman" w:cs="Times New Roman"/>
          <w:sz w:val="24"/>
          <w:szCs w:val="24"/>
          <w:vertAlign w:val="superscript"/>
        </w:rPr>
        <w:t>o</w:t>
      </w:r>
      <w:r w:rsidR="00372BFD" w:rsidRPr="00025ACB">
        <w:rPr>
          <w:rFonts w:ascii="Times New Roman" w:hAnsi="Times New Roman" w:cs="Times New Roman"/>
          <w:sz w:val="24"/>
          <w:szCs w:val="24"/>
        </w:rPr>
        <w:t xml:space="preserve">C in the dark for 5 days.  </w:t>
      </w:r>
    </w:p>
    <w:p w:rsidR="00331ED9" w:rsidRPr="00025ACB" w:rsidRDefault="00331ED9" w:rsidP="00F33BE8">
      <w:pPr>
        <w:ind w:firstLine="720"/>
        <w:contextualSpacing/>
        <w:rPr>
          <w:rFonts w:ascii="Times New Roman" w:hAnsi="Times New Roman" w:cs="Times New Roman"/>
          <w:sz w:val="24"/>
          <w:szCs w:val="24"/>
        </w:rPr>
      </w:pPr>
    </w:p>
    <w:p w:rsidR="00D24D92"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7</w:t>
      </w:r>
      <w:r w:rsidR="003C5C3D" w:rsidRPr="00E71D08">
        <w:rPr>
          <w:rFonts w:ascii="Times New Roman" w:hAnsi="Times New Roman" w:cs="Times New Roman"/>
          <w:b/>
          <w:sz w:val="24"/>
          <w:szCs w:val="24"/>
        </w:rPr>
        <w:t>.</w:t>
      </w:r>
      <w:r w:rsidR="00C765BA">
        <w:rPr>
          <w:rFonts w:ascii="Times New Roman" w:hAnsi="Times New Roman" w:cs="Times New Roman"/>
          <w:b/>
          <w:sz w:val="24"/>
          <w:szCs w:val="24"/>
        </w:rPr>
        <w:t>5</w:t>
      </w:r>
      <w:r w:rsidR="003C5C3D" w:rsidRPr="00E71D08">
        <w:rPr>
          <w:rFonts w:ascii="Times New Roman" w:hAnsi="Times New Roman" w:cs="Times New Roman"/>
          <w:b/>
          <w:sz w:val="24"/>
          <w:szCs w:val="24"/>
        </w:rPr>
        <w:t>.</w:t>
      </w:r>
      <w:r w:rsidR="003C5C3D" w:rsidRPr="00025ACB">
        <w:rPr>
          <w:rFonts w:ascii="Times New Roman" w:hAnsi="Times New Roman" w:cs="Times New Roman"/>
          <w:sz w:val="24"/>
          <w:szCs w:val="24"/>
        </w:rPr>
        <w:t xml:space="preserve">  Identify isolates that grow on </w:t>
      </w:r>
      <w:r w:rsidR="00587743">
        <w:rPr>
          <w:rFonts w:ascii="Times New Roman" w:hAnsi="Times New Roman" w:cs="Times New Roman"/>
          <w:sz w:val="24"/>
          <w:szCs w:val="24"/>
        </w:rPr>
        <w:t>BDMs</w:t>
      </w:r>
      <w:r w:rsidR="00F906A6">
        <w:rPr>
          <w:rFonts w:ascii="Times New Roman" w:hAnsi="Times New Roman" w:cs="Times New Roman"/>
          <w:sz w:val="24"/>
          <w:szCs w:val="24"/>
        </w:rPr>
        <w:t xml:space="preserve"> better than they grow</w:t>
      </w:r>
      <w:r w:rsidR="003C5C3D" w:rsidRPr="00025ACB">
        <w:rPr>
          <w:rFonts w:ascii="Times New Roman" w:hAnsi="Times New Roman" w:cs="Times New Roman"/>
          <w:sz w:val="24"/>
          <w:szCs w:val="24"/>
        </w:rPr>
        <w:t xml:space="preserve"> on FMM.  </w:t>
      </w:r>
      <w:r w:rsidR="00587743">
        <w:rPr>
          <w:rFonts w:ascii="Times New Roman" w:hAnsi="Times New Roman" w:cs="Times New Roman"/>
          <w:sz w:val="24"/>
          <w:szCs w:val="24"/>
        </w:rPr>
        <w:t>If growth</w:t>
      </w:r>
      <w:r w:rsidR="00CC7E5D">
        <w:rPr>
          <w:rFonts w:ascii="Times New Roman" w:hAnsi="Times New Roman" w:cs="Times New Roman"/>
          <w:sz w:val="24"/>
          <w:szCs w:val="24"/>
        </w:rPr>
        <w:t xml:space="preserve"> is not obvious</w:t>
      </w:r>
      <w:r w:rsidR="00D24D92">
        <w:rPr>
          <w:rFonts w:ascii="Times New Roman" w:hAnsi="Times New Roman" w:cs="Times New Roman"/>
          <w:sz w:val="24"/>
          <w:szCs w:val="24"/>
        </w:rPr>
        <w:t xml:space="preserve">, </w:t>
      </w:r>
      <w:r w:rsidR="00587743">
        <w:rPr>
          <w:rFonts w:ascii="Times New Roman" w:hAnsi="Times New Roman" w:cs="Times New Roman"/>
          <w:sz w:val="24"/>
          <w:szCs w:val="24"/>
        </w:rPr>
        <w:t xml:space="preserve">view the specimen </w:t>
      </w:r>
      <w:r w:rsidR="00D24D92">
        <w:rPr>
          <w:rFonts w:ascii="Times New Roman" w:hAnsi="Times New Roman" w:cs="Times New Roman"/>
          <w:sz w:val="24"/>
          <w:szCs w:val="24"/>
        </w:rPr>
        <w:t>under a dissecting microscope</w:t>
      </w:r>
      <w:r w:rsidR="00587743">
        <w:rPr>
          <w:rFonts w:ascii="Times New Roman" w:hAnsi="Times New Roman" w:cs="Times New Roman"/>
          <w:sz w:val="24"/>
          <w:szCs w:val="24"/>
        </w:rPr>
        <w:t xml:space="preserve"> to verify </w:t>
      </w:r>
      <w:r w:rsidR="00F344A6">
        <w:rPr>
          <w:rFonts w:ascii="Times New Roman" w:hAnsi="Times New Roman" w:cs="Times New Roman"/>
          <w:sz w:val="24"/>
          <w:szCs w:val="24"/>
        </w:rPr>
        <w:t xml:space="preserve">colonization or </w:t>
      </w:r>
      <w:r w:rsidR="00587743">
        <w:rPr>
          <w:rFonts w:ascii="Times New Roman" w:hAnsi="Times New Roman" w:cs="Times New Roman"/>
          <w:sz w:val="24"/>
          <w:szCs w:val="24"/>
        </w:rPr>
        <w:t xml:space="preserve">lack </w:t>
      </w:r>
      <w:r w:rsidR="00F344A6">
        <w:rPr>
          <w:rFonts w:ascii="Times New Roman" w:hAnsi="Times New Roman" w:cs="Times New Roman"/>
          <w:sz w:val="24"/>
          <w:szCs w:val="24"/>
        </w:rPr>
        <w:t>thereof (</w:t>
      </w:r>
      <w:r w:rsidR="00F344A6" w:rsidRPr="00F344A6">
        <w:rPr>
          <w:rFonts w:ascii="Times New Roman" w:hAnsi="Times New Roman" w:cs="Times New Roman"/>
          <w:b/>
          <w:sz w:val="24"/>
          <w:szCs w:val="24"/>
        </w:rPr>
        <w:t>Figure 1</w:t>
      </w:r>
      <w:r w:rsidR="00F344A6">
        <w:rPr>
          <w:rFonts w:ascii="Times New Roman" w:hAnsi="Times New Roman" w:cs="Times New Roman"/>
          <w:sz w:val="24"/>
          <w:szCs w:val="24"/>
        </w:rPr>
        <w:t>)</w:t>
      </w:r>
      <w:r w:rsidR="00D24D92">
        <w:rPr>
          <w:rFonts w:ascii="Times New Roman" w:hAnsi="Times New Roman" w:cs="Times New Roman"/>
          <w:sz w:val="24"/>
          <w:szCs w:val="24"/>
        </w:rPr>
        <w:t>.</w:t>
      </w:r>
      <w:r w:rsidR="00587743">
        <w:rPr>
          <w:rFonts w:ascii="Times New Roman" w:hAnsi="Times New Roman" w:cs="Times New Roman"/>
          <w:sz w:val="24"/>
          <w:szCs w:val="24"/>
        </w:rPr>
        <w:t xml:space="preserve">  Keep the lid on; if the lid has condensation, replace with a new lid but do so in the biosafety cabinet.</w:t>
      </w:r>
    </w:p>
    <w:p w:rsidR="00D24D92" w:rsidRDefault="00D24D92" w:rsidP="00F33BE8">
      <w:pPr>
        <w:contextualSpacing/>
        <w:rPr>
          <w:rFonts w:ascii="Times New Roman" w:hAnsi="Times New Roman" w:cs="Times New Roman"/>
          <w:sz w:val="24"/>
          <w:szCs w:val="24"/>
        </w:rPr>
      </w:pPr>
    </w:p>
    <w:p w:rsidR="003C5C3D" w:rsidRDefault="00914CE9" w:rsidP="00F33BE8">
      <w:pPr>
        <w:contextualSpacing/>
        <w:rPr>
          <w:rFonts w:ascii="Times New Roman" w:hAnsi="Times New Roman" w:cs="Times New Roman"/>
          <w:sz w:val="24"/>
          <w:szCs w:val="24"/>
        </w:rPr>
      </w:pPr>
      <w:r>
        <w:rPr>
          <w:rFonts w:ascii="Times New Roman" w:hAnsi="Times New Roman" w:cs="Times New Roman"/>
          <w:b/>
          <w:sz w:val="24"/>
          <w:szCs w:val="24"/>
          <w:highlight w:val="yellow"/>
        </w:rPr>
        <w:t>7</w:t>
      </w:r>
      <w:r w:rsidR="00D24D92" w:rsidRPr="001D3FD1">
        <w:rPr>
          <w:rFonts w:ascii="Times New Roman" w:hAnsi="Times New Roman" w:cs="Times New Roman"/>
          <w:b/>
          <w:sz w:val="24"/>
          <w:szCs w:val="24"/>
          <w:highlight w:val="yellow"/>
        </w:rPr>
        <w:t>.</w:t>
      </w:r>
      <w:r w:rsidR="00C765BA" w:rsidRPr="001D3FD1">
        <w:rPr>
          <w:rFonts w:ascii="Times New Roman" w:hAnsi="Times New Roman" w:cs="Times New Roman"/>
          <w:b/>
          <w:sz w:val="24"/>
          <w:szCs w:val="24"/>
          <w:highlight w:val="yellow"/>
        </w:rPr>
        <w:t>6</w:t>
      </w:r>
      <w:r w:rsidR="00D24D92" w:rsidRPr="001D3FD1">
        <w:rPr>
          <w:rFonts w:ascii="Times New Roman" w:hAnsi="Times New Roman" w:cs="Times New Roman"/>
          <w:b/>
          <w:sz w:val="24"/>
          <w:szCs w:val="24"/>
          <w:highlight w:val="yellow"/>
        </w:rPr>
        <w:t>.</w:t>
      </w:r>
      <w:r w:rsidR="00D24D92" w:rsidRPr="001D3FD1">
        <w:rPr>
          <w:rFonts w:ascii="Times New Roman" w:hAnsi="Times New Roman" w:cs="Times New Roman"/>
          <w:sz w:val="24"/>
          <w:szCs w:val="24"/>
          <w:highlight w:val="yellow"/>
        </w:rPr>
        <w:t xml:space="preserve">  </w:t>
      </w:r>
      <w:r w:rsidR="00587743" w:rsidRPr="001D3FD1">
        <w:rPr>
          <w:rFonts w:ascii="Times New Roman" w:hAnsi="Times New Roman" w:cs="Times New Roman"/>
          <w:sz w:val="24"/>
          <w:szCs w:val="24"/>
          <w:highlight w:val="yellow"/>
        </w:rPr>
        <w:t>Once potential BDM degraders</w:t>
      </w:r>
      <w:r w:rsidR="00CC7E5D" w:rsidRPr="001D3FD1">
        <w:rPr>
          <w:rFonts w:ascii="Times New Roman" w:hAnsi="Times New Roman" w:cs="Times New Roman"/>
          <w:sz w:val="24"/>
          <w:szCs w:val="24"/>
          <w:highlight w:val="yellow"/>
        </w:rPr>
        <w:t xml:space="preserve"> are selected</w:t>
      </w:r>
      <w:r w:rsidR="00587743" w:rsidRPr="001D3FD1">
        <w:rPr>
          <w:rFonts w:ascii="Times New Roman" w:hAnsi="Times New Roman" w:cs="Times New Roman"/>
          <w:sz w:val="24"/>
          <w:szCs w:val="24"/>
          <w:highlight w:val="yellow"/>
        </w:rPr>
        <w:t>, u</w:t>
      </w:r>
      <w:r w:rsidR="003C5C3D" w:rsidRPr="001D3FD1">
        <w:rPr>
          <w:rFonts w:ascii="Times New Roman" w:hAnsi="Times New Roman" w:cs="Times New Roman"/>
          <w:sz w:val="24"/>
          <w:szCs w:val="24"/>
          <w:highlight w:val="yellow"/>
        </w:rPr>
        <w:t xml:space="preserve">se a sterile toothpick to </w:t>
      </w:r>
      <w:r w:rsidR="004C56E4" w:rsidRPr="001D3FD1">
        <w:rPr>
          <w:rFonts w:ascii="Times New Roman" w:hAnsi="Times New Roman" w:cs="Times New Roman"/>
          <w:sz w:val="24"/>
          <w:szCs w:val="24"/>
          <w:highlight w:val="yellow"/>
        </w:rPr>
        <w:t>scrape</w:t>
      </w:r>
      <w:r w:rsidR="003C5C3D" w:rsidRPr="001D3FD1">
        <w:rPr>
          <w:rFonts w:ascii="Times New Roman" w:hAnsi="Times New Roman" w:cs="Times New Roman"/>
          <w:sz w:val="24"/>
          <w:szCs w:val="24"/>
          <w:highlight w:val="yellow"/>
        </w:rPr>
        <w:t xml:space="preserve"> inoculum from the </w:t>
      </w:r>
      <w:r w:rsidR="004C56E4" w:rsidRPr="001D3FD1">
        <w:rPr>
          <w:rFonts w:ascii="Times New Roman" w:hAnsi="Times New Roman" w:cs="Times New Roman"/>
          <w:sz w:val="24"/>
          <w:szCs w:val="24"/>
          <w:highlight w:val="yellow"/>
        </w:rPr>
        <w:t>fungus</w:t>
      </w:r>
      <w:r w:rsidR="003C5C3D" w:rsidRPr="001D3FD1">
        <w:rPr>
          <w:rFonts w:ascii="Times New Roman" w:hAnsi="Times New Roman" w:cs="Times New Roman"/>
          <w:sz w:val="24"/>
          <w:szCs w:val="24"/>
          <w:highlight w:val="yellow"/>
        </w:rPr>
        <w:t xml:space="preserve"> colonizing the plastic itself, and streak for isolation</w:t>
      </w:r>
      <w:r w:rsidR="00587743" w:rsidRPr="001D3FD1">
        <w:rPr>
          <w:rFonts w:ascii="Times New Roman" w:hAnsi="Times New Roman" w:cs="Times New Roman"/>
          <w:sz w:val="24"/>
          <w:szCs w:val="24"/>
          <w:highlight w:val="yellow"/>
        </w:rPr>
        <w:t xml:space="preserve"> of single colony-forming-units</w:t>
      </w:r>
      <w:r w:rsidR="003C5C3D" w:rsidRPr="001D3FD1">
        <w:rPr>
          <w:rFonts w:ascii="Times New Roman" w:hAnsi="Times New Roman" w:cs="Times New Roman"/>
          <w:sz w:val="24"/>
          <w:szCs w:val="24"/>
          <w:highlight w:val="yellow"/>
        </w:rPr>
        <w:t xml:space="preserve"> </w:t>
      </w:r>
      <w:r w:rsidR="00331ED9" w:rsidRPr="001D3FD1">
        <w:rPr>
          <w:rFonts w:ascii="Times New Roman" w:hAnsi="Times New Roman" w:cs="Times New Roman"/>
          <w:sz w:val="24"/>
          <w:szCs w:val="24"/>
          <w:highlight w:val="yellow"/>
        </w:rPr>
        <w:t xml:space="preserve">on </w:t>
      </w:r>
      <w:r w:rsidR="00025ACB" w:rsidRPr="001D3FD1">
        <w:rPr>
          <w:rFonts w:ascii="Times New Roman" w:hAnsi="Times New Roman" w:cs="Times New Roman"/>
          <w:sz w:val="24"/>
          <w:szCs w:val="24"/>
          <w:highlight w:val="yellow"/>
        </w:rPr>
        <w:t>PDA chl</w:t>
      </w:r>
      <w:r w:rsidR="00025ACB" w:rsidRPr="001D3FD1">
        <w:rPr>
          <w:rFonts w:ascii="Times New Roman" w:hAnsi="Times New Roman" w:cs="Times New Roman"/>
          <w:sz w:val="24"/>
          <w:szCs w:val="24"/>
          <w:highlight w:val="yellow"/>
          <w:vertAlign w:val="superscript"/>
        </w:rPr>
        <w:t>30</w:t>
      </w:r>
      <w:r w:rsidR="00025ACB" w:rsidRPr="001D3FD1">
        <w:rPr>
          <w:rFonts w:ascii="Times New Roman" w:hAnsi="Times New Roman" w:cs="Times New Roman"/>
          <w:sz w:val="24"/>
          <w:szCs w:val="24"/>
          <w:highlight w:val="yellow"/>
        </w:rPr>
        <w:t xml:space="preserve"> </w:t>
      </w:r>
      <w:r w:rsidR="00331ED9" w:rsidRPr="001D3FD1">
        <w:rPr>
          <w:rFonts w:ascii="Times New Roman" w:hAnsi="Times New Roman" w:cs="Times New Roman"/>
          <w:sz w:val="24"/>
          <w:szCs w:val="24"/>
          <w:highlight w:val="yellow"/>
        </w:rPr>
        <w:t>plates.</w:t>
      </w:r>
      <w:r w:rsidR="00331ED9" w:rsidRPr="00025ACB">
        <w:rPr>
          <w:rFonts w:ascii="Times New Roman" w:hAnsi="Times New Roman" w:cs="Times New Roman"/>
          <w:sz w:val="24"/>
          <w:szCs w:val="24"/>
        </w:rPr>
        <w:t xml:space="preserve">  </w:t>
      </w:r>
    </w:p>
    <w:p w:rsidR="00587743" w:rsidRPr="00025ACB" w:rsidRDefault="00587743" w:rsidP="00F33BE8">
      <w:pPr>
        <w:contextualSpacing/>
        <w:rPr>
          <w:rFonts w:ascii="Times New Roman" w:hAnsi="Times New Roman" w:cs="Times New Roman"/>
          <w:sz w:val="24"/>
          <w:szCs w:val="24"/>
        </w:rPr>
      </w:pPr>
    </w:p>
    <w:p w:rsidR="003C5C3D" w:rsidRPr="00025ACB"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7.</w:t>
      </w:r>
      <w:r w:rsidR="00C765BA">
        <w:rPr>
          <w:rFonts w:ascii="Times New Roman" w:hAnsi="Times New Roman" w:cs="Times New Roman"/>
          <w:b/>
          <w:sz w:val="24"/>
          <w:szCs w:val="24"/>
        </w:rPr>
        <w:t>7</w:t>
      </w:r>
      <w:r w:rsidR="003C5C3D" w:rsidRPr="00E71D08">
        <w:rPr>
          <w:rFonts w:ascii="Times New Roman" w:hAnsi="Times New Roman" w:cs="Times New Roman"/>
          <w:b/>
          <w:sz w:val="24"/>
          <w:szCs w:val="24"/>
        </w:rPr>
        <w:t>.</w:t>
      </w:r>
      <w:r w:rsidR="003C5C3D" w:rsidRPr="00025ACB">
        <w:rPr>
          <w:rFonts w:ascii="Times New Roman" w:hAnsi="Times New Roman" w:cs="Times New Roman"/>
          <w:sz w:val="24"/>
          <w:szCs w:val="24"/>
        </w:rPr>
        <w:t xml:space="preserve">  </w:t>
      </w:r>
      <w:r w:rsidR="00030D41">
        <w:rPr>
          <w:rFonts w:ascii="Times New Roman" w:hAnsi="Times New Roman" w:cs="Times New Roman"/>
          <w:sz w:val="24"/>
          <w:szCs w:val="24"/>
        </w:rPr>
        <w:t xml:space="preserve">Seal plates with Parafilm and incubate </w:t>
      </w:r>
      <w:r w:rsidR="00374B0B">
        <w:rPr>
          <w:rFonts w:ascii="Times New Roman" w:hAnsi="Times New Roman" w:cs="Times New Roman"/>
          <w:sz w:val="24"/>
          <w:szCs w:val="24"/>
        </w:rPr>
        <w:t>P</w:t>
      </w:r>
      <w:r w:rsidR="00025ACB" w:rsidRPr="00025ACB">
        <w:rPr>
          <w:rFonts w:ascii="Times New Roman" w:hAnsi="Times New Roman" w:cs="Times New Roman"/>
          <w:sz w:val="24"/>
          <w:szCs w:val="24"/>
        </w:rPr>
        <w:t>DA chl</w:t>
      </w:r>
      <w:r w:rsidR="00025ACB" w:rsidRPr="00025ACB">
        <w:rPr>
          <w:rFonts w:ascii="Times New Roman" w:hAnsi="Times New Roman" w:cs="Times New Roman"/>
          <w:sz w:val="24"/>
          <w:szCs w:val="24"/>
          <w:vertAlign w:val="superscript"/>
        </w:rPr>
        <w:t>30</w:t>
      </w:r>
      <w:r w:rsidR="00025ACB" w:rsidRPr="00025ACB">
        <w:rPr>
          <w:rFonts w:ascii="Times New Roman" w:hAnsi="Times New Roman" w:cs="Times New Roman"/>
          <w:sz w:val="24"/>
          <w:szCs w:val="24"/>
        </w:rPr>
        <w:t xml:space="preserve"> </w:t>
      </w:r>
      <w:r w:rsidR="003C5C3D" w:rsidRPr="00025ACB">
        <w:rPr>
          <w:rFonts w:ascii="Times New Roman" w:hAnsi="Times New Roman" w:cs="Times New Roman"/>
          <w:sz w:val="24"/>
          <w:szCs w:val="24"/>
        </w:rPr>
        <w:t xml:space="preserve">plates </w:t>
      </w:r>
      <w:r w:rsidR="00025ACB" w:rsidRPr="00025ACB">
        <w:rPr>
          <w:rFonts w:ascii="Times New Roman" w:hAnsi="Times New Roman" w:cs="Times New Roman"/>
          <w:sz w:val="24"/>
          <w:szCs w:val="24"/>
        </w:rPr>
        <w:t>inoculated with</w:t>
      </w:r>
      <w:r w:rsidR="003C5C3D" w:rsidRPr="00025ACB">
        <w:rPr>
          <w:rFonts w:ascii="Times New Roman" w:hAnsi="Times New Roman" w:cs="Times New Roman"/>
          <w:sz w:val="24"/>
          <w:szCs w:val="24"/>
        </w:rPr>
        <w:t xml:space="preserve"> plastic-degrading isolates</w:t>
      </w:r>
      <w:r w:rsidR="00331ED9" w:rsidRPr="00025ACB">
        <w:rPr>
          <w:rFonts w:ascii="Times New Roman" w:hAnsi="Times New Roman" w:cs="Times New Roman"/>
          <w:sz w:val="24"/>
          <w:szCs w:val="24"/>
        </w:rPr>
        <w:t xml:space="preserve"> at 20</w:t>
      </w:r>
      <w:r w:rsidR="00331ED9" w:rsidRPr="00025ACB">
        <w:rPr>
          <w:rFonts w:ascii="Times New Roman" w:hAnsi="Times New Roman" w:cs="Times New Roman"/>
          <w:sz w:val="24"/>
          <w:szCs w:val="24"/>
          <w:vertAlign w:val="superscript"/>
        </w:rPr>
        <w:t>o</w:t>
      </w:r>
      <w:r w:rsidR="003C5C3D" w:rsidRPr="00025ACB">
        <w:rPr>
          <w:rFonts w:ascii="Times New Roman" w:hAnsi="Times New Roman" w:cs="Times New Roman"/>
          <w:sz w:val="24"/>
          <w:szCs w:val="24"/>
        </w:rPr>
        <w:t>C for 5 days in the dark.</w:t>
      </w:r>
    </w:p>
    <w:p w:rsidR="003C5C3D" w:rsidRPr="00025ACB" w:rsidRDefault="003C5C3D" w:rsidP="00F33BE8">
      <w:pPr>
        <w:contextualSpacing/>
        <w:rPr>
          <w:rFonts w:ascii="Times New Roman" w:hAnsi="Times New Roman" w:cs="Times New Roman"/>
          <w:sz w:val="24"/>
          <w:szCs w:val="24"/>
        </w:rPr>
      </w:pPr>
    </w:p>
    <w:p w:rsidR="00C00C40" w:rsidRDefault="00331ED9" w:rsidP="00F33BE8">
      <w:pPr>
        <w:contextualSpacing/>
        <w:rPr>
          <w:rFonts w:ascii="Times New Roman" w:hAnsi="Times New Roman" w:cs="Times New Roman"/>
          <w:b/>
          <w:sz w:val="24"/>
          <w:szCs w:val="24"/>
        </w:rPr>
      </w:pPr>
      <w:r w:rsidRPr="00E71D08">
        <w:rPr>
          <w:b/>
        </w:rPr>
        <w:t xml:space="preserve"> </w:t>
      </w:r>
      <w:r w:rsidR="00914CE9">
        <w:rPr>
          <w:rFonts w:ascii="Times New Roman" w:hAnsi="Times New Roman" w:cs="Times New Roman"/>
          <w:b/>
          <w:sz w:val="24"/>
          <w:szCs w:val="24"/>
        </w:rPr>
        <w:t>7</w:t>
      </w:r>
      <w:r w:rsidR="000470FC" w:rsidRPr="00E71D08">
        <w:rPr>
          <w:rFonts w:ascii="Times New Roman" w:hAnsi="Times New Roman" w:cs="Times New Roman"/>
          <w:b/>
          <w:sz w:val="24"/>
          <w:szCs w:val="24"/>
        </w:rPr>
        <w:t>.</w:t>
      </w:r>
      <w:r w:rsidR="00C765BA">
        <w:rPr>
          <w:rFonts w:ascii="Times New Roman" w:hAnsi="Times New Roman" w:cs="Times New Roman"/>
          <w:b/>
          <w:sz w:val="24"/>
          <w:szCs w:val="24"/>
        </w:rPr>
        <w:t>8</w:t>
      </w:r>
      <w:r w:rsidR="006650E9" w:rsidRPr="00E71D08">
        <w:rPr>
          <w:rFonts w:ascii="Times New Roman" w:hAnsi="Times New Roman" w:cs="Times New Roman"/>
          <w:b/>
          <w:sz w:val="24"/>
          <w:szCs w:val="24"/>
        </w:rPr>
        <w:t>.</w:t>
      </w:r>
      <w:r w:rsidR="000470FC" w:rsidRPr="00025ACB">
        <w:rPr>
          <w:rFonts w:ascii="Times New Roman" w:hAnsi="Times New Roman" w:cs="Times New Roman"/>
          <w:sz w:val="24"/>
          <w:szCs w:val="24"/>
        </w:rPr>
        <w:t xml:space="preserve">  Now that </w:t>
      </w:r>
      <w:r w:rsidR="006650E9" w:rsidRPr="00025ACB">
        <w:rPr>
          <w:rFonts w:ascii="Times New Roman" w:hAnsi="Times New Roman" w:cs="Times New Roman"/>
          <w:sz w:val="24"/>
          <w:szCs w:val="24"/>
        </w:rPr>
        <w:t>single isolated colonies</w:t>
      </w:r>
      <w:r w:rsidR="00CC7E5D">
        <w:rPr>
          <w:rFonts w:ascii="Times New Roman" w:hAnsi="Times New Roman" w:cs="Times New Roman"/>
          <w:sz w:val="24"/>
          <w:szCs w:val="24"/>
        </w:rPr>
        <w:t xml:space="preserve"> are purified</w:t>
      </w:r>
      <w:r w:rsidR="006650E9" w:rsidRPr="00025ACB">
        <w:rPr>
          <w:rFonts w:ascii="Times New Roman" w:hAnsi="Times New Roman" w:cs="Times New Roman"/>
          <w:sz w:val="24"/>
          <w:szCs w:val="24"/>
        </w:rPr>
        <w:t>, ensure that they are truly able to colonize</w:t>
      </w:r>
      <w:r w:rsidR="00F906A6">
        <w:rPr>
          <w:rFonts w:ascii="Times New Roman" w:hAnsi="Times New Roman" w:cs="Times New Roman"/>
          <w:sz w:val="24"/>
          <w:szCs w:val="24"/>
        </w:rPr>
        <w:t xml:space="preserve"> the</w:t>
      </w:r>
      <w:r w:rsidR="006650E9" w:rsidRPr="00025ACB">
        <w:rPr>
          <w:rFonts w:ascii="Times New Roman" w:hAnsi="Times New Roman" w:cs="Times New Roman"/>
          <w:sz w:val="24"/>
          <w:szCs w:val="24"/>
        </w:rPr>
        <w:t xml:space="preserve"> plastic</w:t>
      </w:r>
      <w:r w:rsidR="00F906A6">
        <w:rPr>
          <w:rFonts w:ascii="Times New Roman" w:hAnsi="Times New Roman" w:cs="Times New Roman"/>
          <w:sz w:val="24"/>
          <w:szCs w:val="24"/>
        </w:rPr>
        <w:t xml:space="preserve"> films being tested</w:t>
      </w:r>
      <w:r w:rsidR="006650E9" w:rsidRPr="00025ACB">
        <w:rPr>
          <w:rFonts w:ascii="Times New Roman" w:hAnsi="Times New Roman" w:cs="Times New Roman"/>
          <w:sz w:val="24"/>
          <w:szCs w:val="24"/>
        </w:rPr>
        <w:t xml:space="preserve">.  </w:t>
      </w:r>
      <w:r w:rsidR="00FF4CC4">
        <w:rPr>
          <w:rFonts w:ascii="Times New Roman" w:hAnsi="Times New Roman" w:cs="Times New Roman"/>
          <w:sz w:val="24"/>
          <w:szCs w:val="24"/>
        </w:rPr>
        <w:t>Collect</w:t>
      </w:r>
      <w:r w:rsidR="006650E9" w:rsidRPr="00025ACB">
        <w:rPr>
          <w:rFonts w:ascii="Times New Roman" w:hAnsi="Times New Roman" w:cs="Times New Roman"/>
          <w:sz w:val="24"/>
          <w:szCs w:val="24"/>
        </w:rPr>
        <w:t xml:space="preserve"> inoculum (spores, </w:t>
      </w:r>
      <w:r w:rsidR="004C56E4">
        <w:rPr>
          <w:rFonts w:ascii="Times New Roman" w:hAnsi="Times New Roman" w:cs="Times New Roman"/>
          <w:sz w:val="24"/>
          <w:szCs w:val="24"/>
        </w:rPr>
        <w:t xml:space="preserve">yeast </w:t>
      </w:r>
      <w:r w:rsidR="006650E9" w:rsidRPr="00025ACB">
        <w:rPr>
          <w:rFonts w:ascii="Times New Roman" w:hAnsi="Times New Roman" w:cs="Times New Roman"/>
          <w:sz w:val="24"/>
          <w:szCs w:val="24"/>
        </w:rPr>
        <w:t xml:space="preserve">cells, or hyphae) from a single </w:t>
      </w:r>
      <w:r w:rsidR="00025ACB" w:rsidRPr="00025ACB">
        <w:rPr>
          <w:rFonts w:ascii="Times New Roman" w:hAnsi="Times New Roman" w:cs="Times New Roman"/>
          <w:sz w:val="24"/>
          <w:szCs w:val="24"/>
        </w:rPr>
        <w:t xml:space="preserve">colony-forming unit </w:t>
      </w:r>
      <w:r w:rsidRPr="00025ACB">
        <w:rPr>
          <w:rFonts w:ascii="Times New Roman" w:hAnsi="Times New Roman" w:cs="Times New Roman"/>
          <w:sz w:val="24"/>
          <w:szCs w:val="24"/>
        </w:rPr>
        <w:t xml:space="preserve">with a </w:t>
      </w:r>
      <w:r w:rsidR="006650E9" w:rsidRPr="00025ACB">
        <w:rPr>
          <w:rFonts w:ascii="Times New Roman" w:hAnsi="Times New Roman" w:cs="Times New Roman"/>
          <w:sz w:val="24"/>
          <w:szCs w:val="24"/>
        </w:rPr>
        <w:t xml:space="preserve">sterile toothpick.  Repeat </w:t>
      </w:r>
      <w:r w:rsidR="0016308F" w:rsidRPr="0016308F">
        <w:rPr>
          <w:rFonts w:ascii="Times New Roman" w:hAnsi="Times New Roman" w:cs="Times New Roman"/>
          <w:b/>
          <w:sz w:val="24"/>
          <w:szCs w:val="24"/>
        </w:rPr>
        <w:t xml:space="preserve">Steps </w:t>
      </w:r>
      <w:r w:rsidR="00914CE9" w:rsidRPr="0016308F">
        <w:rPr>
          <w:rFonts w:ascii="Times New Roman" w:hAnsi="Times New Roman" w:cs="Times New Roman"/>
          <w:b/>
          <w:sz w:val="24"/>
          <w:szCs w:val="24"/>
        </w:rPr>
        <w:t>7</w:t>
      </w:r>
      <w:r w:rsidR="00587743" w:rsidRPr="0016308F">
        <w:rPr>
          <w:rFonts w:ascii="Times New Roman" w:hAnsi="Times New Roman" w:cs="Times New Roman"/>
          <w:b/>
          <w:sz w:val="24"/>
          <w:szCs w:val="24"/>
        </w:rPr>
        <w:t xml:space="preserve">.2 through </w:t>
      </w:r>
      <w:r w:rsidR="00914CE9" w:rsidRPr="0016308F">
        <w:rPr>
          <w:rFonts w:ascii="Times New Roman" w:hAnsi="Times New Roman" w:cs="Times New Roman"/>
          <w:b/>
          <w:sz w:val="24"/>
          <w:szCs w:val="24"/>
        </w:rPr>
        <w:t>7</w:t>
      </w:r>
      <w:r w:rsidR="006650E9" w:rsidRPr="0016308F">
        <w:rPr>
          <w:rFonts w:ascii="Times New Roman" w:hAnsi="Times New Roman" w:cs="Times New Roman"/>
          <w:b/>
          <w:sz w:val="24"/>
          <w:szCs w:val="24"/>
        </w:rPr>
        <w:t>.</w:t>
      </w:r>
      <w:r w:rsidR="00C765BA" w:rsidRPr="0016308F">
        <w:rPr>
          <w:rFonts w:ascii="Times New Roman" w:hAnsi="Times New Roman" w:cs="Times New Roman"/>
          <w:b/>
          <w:sz w:val="24"/>
          <w:szCs w:val="24"/>
        </w:rPr>
        <w:t>7</w:t>
      </w:r>
      <w:r w:rsidR="006650E9" w:rsidRPr="00025ACB">
        <w:rPr>
          <w:rFonts w:ascii="Times New Roman" w:hAnsi="Times New Roman" w:cs="Times New Roman"/>
          <w:sz w:val="24"/>
          <w:szCs w:val="24"/>
        </w:rPr>
        <w:t xml:space="preserve">.  </w:t>
      </w:r>
      <w:r w:rsidR="001D7F0E" w:rsidRPr="00025ACB">
        <w:rPr>
          <w:rFonts w:ascii="Times New Roman" w:hAnsi="Times New Roman" w:cs="Times New Roman"/>
          <w:sz w:val="24"/>
          <w:szCs w:val="24"/>
        </w:rPr>
        <w:t>After 5 days of incubation at 20</w:t>
      </w:r>
      <w:r w:rsidR="001D7F0E" w:rsidRPr="00025ACB">
        <w:rPr>
          <w:rFonts w:ascii="Times New Roman" w:hAnsi="Times New Roman" w:cs="Times New Roman"/>
          <w:sz w:val="24"/>
          <w:szCs w:val="24"/>
          <w:vertAlign w:val="superscript"/>
        </w:rPr>
        <w:t>o</w:t>
      </w:r>
      <w:r w:rsidR="001D7F0E" w:rsidRPr="00025ACB">
        <w:rPr>
          <w:rFonts w:ascii="Times New Roman" w:hAnsi="Times New Roman" w:cs="Times New Roman"/>
          <w:sz w:val="24"/>
          <w:szCs w:val="24"/>
        </w:rPr>
        <w:t>C,</w:t>
      </w:r>
      <w:r w:rsidR="001D7F0E">
        <w:rPr>
          <w:rFonts w:ascii="Times New Roman" w:hAnsi="Times New Roman" w:cs="Times New Roman"/>
          <w:sz w:val="24"/>
          <w:szCs w:val="24"/>
        </w:rPr>
        <w:t xml:space="preserve"> examine</w:t>
      </w:r>
      <w:r w:rsidR="001D7F0E" w:rsidRPr="00025ACB">
        <w:rPr>
          <w:rFonts w:ascii="Times New Roman" w:hAnsi="Times New Roman" w:cs="Times New Roman"/>
          <w:sz w:val="24"/>
          <w:szCs w:val="24"/>
        </w:rPr>
        <w:t xml:space="preserve"> the </w:t>
      </w:r>
      <w:r w:rsidR="001D7F0E">
        <w:rPr>
          <w:rFonts w:ascii="Times New Roman" w:hAnsi="Times New Roman" w:cs="Times New Roman"/>
          <w:sz w:val="24"/>
          <w:szCs w:val="24"/>
        </w:rPr>
        <w:t>bioassay</w:t>
      </w:r>
      <w:r w:rsidR="001D7F0E" w:rsidRPr="00025ACB">
        <w:rPr>
          <w:rFonts w:ascii="Times New Roman" w:hAnsi="Times New Roman" w:cs="Times New Roman"/>
          <w:sz w:val="24"/>
          <w:szCs w:val="24"/>
        </w:rPr>
        <w:t xml:space="preserve"> plates</w:t>
      </w:r>
      <w:r w:rsidR="001D7F0E">
        <w:rPr>
          <w:rFonts w:ascii="Times New Roman" w:hAnsi="Times New Roman" w:cs="Times New Roman"/>
          <w:sz w:val="24"/>
          <w:szCs w:val="24"/>
        </w:rPr>
        <w:t xml:space="preserve"> for fungal growth. </w:t>
      </w:r>
      <w:r w:rsidR="001D7F0E" w:rsidRPr="00025ACB">
        <w:rPr>
          <w:rFonts w:ascii="Times New Roman" w:hAnsi="Times New Roman" w:cs="Times New Roman"/>
          <w:sz w:val="24"/>
          <w:szCs w:val="24"/>
        </w:rPr>
        <w:t xml:space="preserve"> If the isolate </w:t>
      </w:r>
      <w:r w:rsidR="001D7F0E">
        <w:rPr>
          <w:rFonts w:ascii="Times New Roman" w:hAnsi="Times New Roman" w:cs="Times New Roman"/>
          <w:sz w:val="24"/>
          <w:szCs w:val="24"/>
        </w:rPr>
        <w:t>grows on a BDM film better than it grows on FMM in both the first (</w:t>
      </w:r>
      <w:r w:rsidR="00914CE9" w:rsidRPr="0016308F">
        <w:rPr>
          <w:rFonts w:ascii="Times New Roman" w:hAnsi="Times New Roman" w:cs="Times New Roman"/>
          <w:b/>
          <w:sz w:val="24"/>
          <w:szCs w:val="24"/>
        </w:rPr>
        <w:t>7</w:t>
      </w:r>
      <w:r w:rsidR="001D7F0E" w:rsidRPr="0016308F">
        <w:rPr>
          <w:rFonts w:ascii="Times New Roman" w:hAnsi="Times New Roman" w:cs="Times New Roman"/>
          <w:b/>
          <w:sz w:val="24"/>
          <w:szCs w:val="24"/>
        </w:rPr>
        <w:t>.5</w:t>
      </w:r>
      <w:r w:rsidR="001D7F0E">
        <w:rPr>
          <w:rFonts w:ascii="Times New Roman" w:hAnsi="Times New Roman" w:cs="Times New Roman"/>
          <w:sz w:val="24"/>
          <w:szCs w:val="24"/>
        </w:rPr>
        <w:t>) and second (</w:t>
      </w:r>
      <w:r w:rsidR="00914CE9" w:rsidRPr="0016308F">
        <w:rPr>
          <w:rFonts w:ascii="Times New Roman" w:hAnsi="Times New Roman" w:cs="Times New Roman"/>
          <w:b/>
          <w:sz w:val="24"/>
          <w:szCs w:val="24"/>
        </w:rPr>
        <w:t>7</w:t>
      </w:r>
      <w:r w:rsidR="001D7F0E" w:rsidRPr="0016308F">
        <w:rPr>
          <w:rFonts w:ascii="Times New Roman" w:hAnsi="Times New Roman" w:cs="Times New Roman"/>
          <w:b/>
          <w:sz w:val="24"/>
          <w:szCs w:val="24"/>
        </w:rPr>
        <w:t>.8</w:t>
      </w:r>
      <w:r w:rsidR="001D7F0E">
        <w:rPr>
          <w:rFonts w:ascii="Times New Roman" w:hAnsi="Times New Roman" w:cs="Times New Roman"/>
          <w:sz w:val="24"/>
          <w:szCs w:val="24"/>
        </w:rPr>
        <w:t xml:space="preserve">) trials, then store the isolate as described below in </w:t>
      </w:r>
      <w:r w:rsidR="0016308F" w:rsidRPr="0016308F">
        <w:rPr>
          <w:rFonts w:ascii="Times New Roman" w:hAnsi="Times New Roman" w:cs="Times New Roman"/>
          <w:b/>
          <w:sz w:val="24"/>
          <w:szCs w:val="24"/>
        </w:rPr>
        <w:t>S</w:t>
      </w:r>
      <w:r w:rsidR="001D7F0E" w:rsidRPr="0016308F">
        <w:rPr>
          <w:rFonts w:ascii="Times New Roman" w:hAnsi="Times New Roman" w:cs="Times New Roman"/>
          <w:b/>
          <w:sz w:val="24"/>
          <w:szCs w:val="24"/>
        </w:rPr>
        <w:t xml:space="preserve">tep </w:t>
      </w:r>
      <w:r w:rsidR="00914CE9" w:rsidRPr="0016308F">
        <w:rPr>
          <w:rFonts w:ascii="Times New Roman" w:hAnsi="Times New Roman" w:cs="Times New Roman"/>
          <w:b/>
          <w:sz w:val="24"/>
          <w:szCs w:val="24"/>
        </w:rPr>
        <w:t>8</w:t>
      </w:r>
      <w:r w:rsidR="001D7F0E">
        <w:rPr>
          <w:rFonts w:ascii="Times New Roman" w:hAnsi="Times New Roman" w:cs="Times New Roman"/>
          <w:sz w:val="24"/>
          <w:szCs w:val="24"/>
        </w:rPr>
        <w:t>.</w:t>
      </w:r>
    </w:p>
    <w:p w:rsidR="00C00C40" w:rsidRDefault="00C00C40" w:rsidP="00F33BE8">
      <w:pPr>
        <w:contextualSpacing/>
        <w:rPr>
          <w:rFonts w:ascii="Times New Roman" w:hAnsi="Times New Roman" w:cs="Times New Roman"/>
          <w:b/>
          <w:sz w:val="24"/>
          <w:szCs w:val="24"/>
        </w:rPr>
      </w:pPr>
    </w:p>
    <w:p w:rsidR="00E71D08" w:rsidRDefault="00914CE9" w:rsidP="00F33BE8">
      <w:pPr>
        <w:contextualSpacing/>
        <w:rPr>
          <w:rFonts w:ascii="Times New Roman" w:hAnsi="Times New Roman" w:cs="Times New Roman"/>
          <w:b/>
          <w:sz w:val="24"/>
          <w:szCs w:val="24"/>
        </w:rPr>
      </w:pPr>
      <w:r>
        <w:rPr>
          <w:rFonts w:ascii="Times New Roman" w:hAnsi="Times New Roman" w:cs="Times New Roman"/>
          <w:b/>
          <w:sz w:val="24"/>
          <w:szCs w:val="24"/>
        </w:rPr>
        <w:t>8</w:t>
      </w:r>
      <w:r w:rsidR="00E71D08">
        <w:rPr>
          <w:rFonts w:ascii="Times New Roman" w:hAnsi="Times New Roman" w:cs="Times New Roman"/>
          <w:b/>
          <w:sz w:val="24"/>
          <w:szCs w:val="24"/>
        </w:rPr>
        <w:t>.  Long-term storage of plastic degraders</w:t>
      </w:r>
    </w:p>
    <w:p w:rsidR="00E71D08" w:rsidRDefault="00E71D08" w:rsidP="00F33BE8">
      <w:pPr>
        <w:contextualSpacing/>
        <w:rPr>
          <w:rFonts w:ascii="Times New Roman" w:hAnsi="Times New Roman" w:cs="Times New Roman"/>
          <w:b/>
          <w:sz w:val="24"/>
          <w:szCs w:val="24"/>
        </w:rPr>
      </w:pPr>
    </w:p>
    <w:p w:rsidR="00E71D08" w:rsidRPr="00E71D08" w:rsidRDefault="00CC7E5D" w:rsidP="00F33BE8">
      <w:pPr>
        <w:contextualSpacing/>
        <w:rPr>
          <w:rFonts w:ascii="Times New Roman" w:hAnsi="Times New Roman" w:cs="Times New Roman"/>
          <w:sz w:val="24"/>
          <w:szCs w:val="24"/>
        </w:rPr>
      </w:pPr>
      <w:r>
        <w:rPr>
          <w:rFonts w:ascii="Times New Roman" w:hAnsi="Times New Roman" w:cs="Times New Roman"/>
          <w:sz w:val="24"/>
          <w:szCs w:val="24"/>
        </w:rPr>
        <w:t>Overall, p</w:t>
      </w:r>
      <w:r w:rsidR="00E71D08" w:rsidRPr="00E71D08">
        <w:rPr>
          <w:rFonts w:ascii="Times New Roman" w:hAnsi="Times New Roman" w:cs="Times New Roman"/>
          <w:sz w:val="24"/>
          <w:szCs w:val="24"/>
        </w:rPr>
        <w:t xml:space="preserve">lastic-degrading isolates will be tested in the plate bioassay </w:t>
      </w:r>
      <w:r w:rsidR="00030D41">
        <w:rPr>
          <w:rFonts w:ascii="Times New Roman" w:hAnsi="Times New Roman" w:cs="Times New Roman"/>
          <w:sz w:val="24"/>
          <w:szCs w:val="24"/>
        </w:rPr>
        <w:t>(</w:t>
      </w:r>
      <w:r w:rsidR="00914CE9" w:rsidRPr="0016308F">
        <w:rPr>
          <w:rFonts w:ascii="Times New Roman" w:hAnsi="Times New Roman" w:cs="Times New Roman"/>
          <w:b/>
          <w:sz w:val="24"/>
          <w:szCs w:val="24"/>
        </w:rPr>
        <w:t>7</w:t>
      </w:r>
      <w:r w:rsidR="00030D41" w:rsidRPr="0016308F">
        <w:rPr>
          <w:rFonts w:ascii="Times New Roman" w:hAnsi="Times New Roman" w:cs="Times New Roman"/>
          <w:b/>
          <w:sz w:val="24"/>
          <w:szCs w:val="24"/>
        </w:rPr>
        <w:t>.5</w:t>
      </w:r>
      <w:r w:rsidR="00030D41">
        <w:rPr>
          <w:rFonts w:ascii="Times New Roman" w:hAnsi="Times New Roman" w:cs="Times New Roman"/>
          <w:sz w:val="24"/>
          <w:szCs w:val="24"/>
        </w:rPr>
        <w:t>)</w:t>
      </w:r>
      <w:r w:rsidR="00E71D08" w:rsidRPr="00E71D08">
        <w:rPr>
          <w:rFonts w:ascii="Times New Roman" w:hAnsi="Times New Roman" w:cs="Times New Roman"/>
          <w:sz w:val="24"/>
          <w:szCs w:val="24"/>
        </w:rPr>
        <w:t>, re-purified to single isolated colon</w:t>
      </w:r>
      <w:r w:rsidR="001D3FD1">
        <w:rPr>
          <w:rFonts w:ascii="Times New Roman" w:hAnsi="Times New Roman" w:cs="Times New Roman"/>
          <w:sz w:val="24"/>
          <w:szCs w:val="24"/>
        </w:rPr>
        <w:t>y-forming units</w:t>
      </w:r>
      <w:r w:rsidR="00030D41">
        <w:rPr>
          <w:rFonts w:ascii="Times New Roman" w:hAnsi="Times New Roman" w:cs="Times New Roman"/>
          <w:sz w:val="24"/>
          <w:szCs w:val="24"/>
        </w:rPr>
        <w:t xml:space="preserve"> (</w:t>
      </w:r>
      <w:r w:rsidR="00914CE9" w:rsidRPr="0016308F">
        <w:rPr>
          <w:rFonts w:ascii="Times New Roman" w:hAnsi="Times New Roman" w:cs="Times New Roman"/>
          <w:b/>
          <w:sz w:val="24"/>
          <w:szCs w:val="24"/>
        </w:rPr>
        <w:t>7</w:t>
      </w:r>
      <w:r w:rsidR="00030D41" w:rsidRPr="0016308F">
        <w:rPr>
          <w:rFonts w:ascii="Times New Roman" w:hAnsi="Times New Roman" w:cs="Times New Roman"/>
          <w:b/>
          <w:sz w:val="24"/>
          <w:szCs w:val="24"/>
        </w:rPr>
        <w:t>.6</w:t>
      </w:r>
      <w:r w:rsidR="00030D41">
        <w:rPr>
          <w:rFonts w:ascii="Times New Roman" w:hAnsi="Times New Roman" w:cs="Times New Roman"/>
          <w:sz w:val="24"/>
          <w:szCs w:val="24"/>
        </w:rPr>
        <w:t>)</w:t>
      </w:r>
      <w:r w:rsidR="00E71D08" w:rsidRPr="00E71D08">
        <w:rPr>
          <w:rFonts w:ascii="Times New Roman" w:hAnsi="Times New Roman" w:cs="Times New Roman"/>
          <w:sz w:val="24"/>
          <w:szCs w:val="24"/>
        </w:rPr>
        <w:t>, tested in the plate bioassay again</w:t>
      </w:r>
      <w:r w:rsidR="00030D41">
        <w:rPr>
          <w:rFonts w:ascii="Times New Roman" w:hAnsi="Times New Roman" w:cs="Times New Roman"/>
          <w:sz w:val="24"/>
          <w:szCs w:val="24"/>
        </w:rPr>
        <w:t xml:space="preserve"> (</w:t>
      </w:r>
      <w:r w:rsidR="00914CE9" w:rsidRPr="0016308F">
        <w:rPr>
          <w:rFonts w:ascii="Times New Roman" w:hAnsi="Times New Roman" w:cs="Times New Roman"/>
          <w:b/>
          <w:sz w:val="24"/>
          <w:szCs w:val="24"/>
        </w:rPr>
        <w:t>7</w:t>
      </w:r>
      <w:r w:rsidR="00030D41" w:rsidRPr="0016308F">
        <w:rPr>
          <w:rFonts w:ascii="Times New Roman" w:hAnsi="Times New Roman" w:cs="Times New Roman"/>
          <w:b/>
          <w:sz w:val="24"/>
          <w:szCs w:val="24"/>
        </w:rPr>
        <w:t>.8</w:t>
      </w:r>
      <w:r w:rsidR="00030D41">
        <w:rPr>
          <w:rFonts w:ascii="Times New Roman" w:hAnsi="Times New Roman" w:cs="Times New Roman"/>
          <w:sz w:val="24"/>
          <w:szCs w:val="24"/>
        </w:rPr>
        <w:t>)</w:t>
      </w:r>
      <w:r w:rsidR="00E71D08" w:rsidRPr="00E71D08">
        <w:rPr>
          <w:rFonts w:ascii="Times New Roman" w:hAnsi="Times New Roman" w:cs="Times New Roman"/>
          <w:sz w:val="24"/>
          <w:szCs w:val="24"/>
        </w:rPr>
        <w:t>, and finally,</w:t>
      </w:r>
      <w:r w:rsidR="004C56E4">
        <w:rPr>
          <w:rFonts w:ascii="Times New Roman" w:hAnsi="Times New Roman" w:cs="Times New Roman"/>
          <w:sz w:val="24"/>
          <w:szCs w:val="24"/>
        </w:rPr>
        <w:t xml:space="preserve"> </w:t>
      </w:r>
      <w:r w:rsidR="00E71D08" w:rsidRPr="00E71D08">
        <w:rPr>
          <w:rFonts w:ascii="Times New Roman" w:hAnsi="Times New Roman" w:cs="Times New Roman"/>
          <w:sz w:val="24"/>
          <w:szCs w:val="24"/>
        </w:rPr>
        <w:t>tested in the liquid bioassay</w:t>
      </w:r>
      <w:r w:rsidR="00030D41">
        <w:rPr>
          <w:rFonts w:ascii="Times New Roman" w:hAnsi="Times New Roman" w:cs="Times New Roman"/>
          <w:sz w:val="24"/>
          <w:szCs w:val="24"/>
        </w:rPr>
        <w:t xml:space="preserve"> (</w:t>
      </w:r>
      <w:r w:rsidR="00914CE9" w:rsidRPr="0016308F">
        <w:rPr>
          <w:rFonts w:ascii="Times New Roman" w:hAnsi="Times New Roman" w:cs="Times New Roman"/>
          <w:b/>
          <w:sz w:val="24"/>
          <w:szCs w:val="24"/>
        </w:rPr>
        <w:t>9</w:t>
      </w:r>
      <w:r w:rsidR="00030D41" w:rsidRPr="0016308F">
        <w:rPr>
          <w:rFonts w:ascii="Times New Roman" w:hAnsi="Times New Roman" w:cs="Times New Roman"/>
          <w:b/>
          <w:sz w:val="24"/>
          <w:szCs w:val="24"/>
        </w:rPr>
        <w:t xml:space="preserve">.1 – </w:t>
      </w:r>
      <w:r w:rsidR="00914CE9" w:rsidRPr="0016308F">
        <w:rPr>
          <w:rFonts w:ascii="Times New Roman" w:hAnsi="Times New Roman" w:cs="Times New Roman"/>
          <w:b/>
          <w:sz w:val="24"/>
          <w:szCs w:val="24"/>
        </w:rPr>
        <w:t>9</w:t>
      </w:r>
      <w:r w:rsidR="00030D41" w:rsidRPr="0016308F">
        <w:rPr>
          <w:rFonts w:ascii="Times New Roman" w:hAnsi="Times New Roman" w:cs="Times New Roman"/>
          <w:b/>
          <w:sz w:val="24"/>
          <w:szCs w:val="24"/>
        </w:rPr>
        <w:t>.5</w:t>
      </w:r>
      <w:r w:rsidR="00030D41">
        <w:rPr>
          <w:rFonts w:ascii="Times New Roman" w:hAnsi="Times New Roman" w:cs="Times New Roman"/>
          <w:sz w:val="24"/>
          <w:szCs w:val="24"/>
        </w:rPr>
        <w:t>)</w:t>
      </w:r>
      <w:r w:rsidR="00E71D08" w:rsidRPr="00E71D08">
        <w:rPr>
          <w:rFonts w:ascii="Times New Roman" w:hAnsi="Times New Roman" w:cs="Times New Roman"/>
          <w:sz w:val="24"/>
          <w:szCs w:val="24"/>
        </w:rPr>
        <w:t xml:space="preserve">.  </w:t>
      </w:r>
      <w:r w:rsidR="00F906A6">
        <w:rPr>
          <w:rFonts w:ascii="Times New Roman" w:hAnsi="Times New Roman" w:cs="Times New Roman"/>
          <w:sz w:val="24"/>
          <w:szCs w:val="24"/>
        </w:rPr>
        <w:t>During testing, isolates should</w:t>
      </w:r>
      <w:r>
        <w:rPr>
          <w:rFonts w:ascii="Times New Roman" w:hAnsi="Times New Roman" w:cs="Times New Roman"/>
          <w:sz w:val="24"/>
          <w:szCs w:val="24"/>
        </w:rPr>
        <w:t xml:space="preserve"> </w:t>
      </w:r>
      <w:r w:rsidR="00E71D08" w:rsidRPr="00E71D08">
        <w:rPr>
          <w:rFonts w:ascii="Times New Roman" w:hAnsi="Times New Roman" w:cs="Times New Roman"/>
          <w:sz w:val="24"/>
          <w:szCs w:val="24"/>
        </w:rPr>
        <w:t xml:space="preserve">be transferred to fresh media every month </w:t>
      </w:r>
      <w:r w:rsidR="00F906A6">
        <w:rPr>
          <w:rFonts w:ascii="Times New Roman" w:hAnsi="Times New Roman" w:cs="Times New Roman"/>
          <w:sz w:val="24"/>
          <w:szCs w:val="24"/>
        </w:rPr>
        <w:t>and working stock plates stored at 4</w:t>
      </w:r>
      <w:r w:rsidR="00F906A6" w:rsidRPr="00F906A6">
        <w:rPr>
          <w:rFonts w:ascii="Times New Roman" w:hAnsi="Times New Roman" w:cs="Times New Roman"/>
          <w:sz w:val="24"/>
          <w:szCs w:val="24"/>
          <w:vertAlign w:val="superscript"/>
        </w:rPr>
        <w:t>o</w:t>
      </w:r>
      <w:r w:rsidR="00F906A6">
        <w:rPr>
          <w:rFonts w:ascii="Times New Roman" w:hAnsi="Times New Roman" w:cs="Times New Roman"/>
          <w:sz w:val="24"/>
          <w:szCs w:val="24"/>
        </w:rPr>
        <w:t xml:space="preserve">C as soon as sufficient growth is visible.  Isolates </w:t>
      </w:r>
      <w:r w:rsidR="00E71D08" w:rsidRPr="00E71D08">
        <w:rPr>
          <w:rFonts w:ascii="Times New Roman" w:hAnsi="Times New Roman" w:cs="Times New Roman"/>
          <w:sz w:val="24"/>
          <w:szCs w:val="24"/>
        </w:rPr>
        <w:t xml:space="preserve">also </w:t>
      </w:r>
      <w:r w:rsidR="00FF4CC4" w:rsidRPr="00E71D08">
        <w:rPr>
          <w:rFonts w:ascii="Times New Roman" w:hAnsi="Times New Roman" w:cs="Times New Roman"/>
          <w:sz w:val="24"/>
          <w:szCs w:val="24"/>
        </w:rPr>
        <w:t xml:space="preserve">should </w:t>
      </w:r>
      <w:r w:rsidR="00E71D08" w:rsidRPr="00E71D08">
        <w:rPr>
          <w:rFonts w:ascii="Times New Roman" w:hAnsi="Times New Roman" w:cs="Times New Roman"/>
          <w:sz w:val="24"/>
          <w:szCs w:val="24"/>
        </w:rPr>
        <w:t xml:space="preserve">be stored as glycerol stocks </w:t>
      </w:r>
      <w:r w:rsidRPr="00CC7E5D">
        <w:rPr>
          <w:rFonts w:ascii="Times New Roman" w:hAnsi="Times New Roman" w:cs="Times New Roman"/>
          <w:sz w:val="24"/>
          <w:szCs w:val="24"/>
        </w:rPr>
        <w:t>at -80</w:t>
      </w:r>
      <w:r w:rsidRPr="004C56E4">
        <w:rPr>
          <w:rFonts w:ascii="Times New Roman" w:hAnsi="Times New Roman" w:cs="Times New Roman"/>
          <w:sz w:val="24"/>
          <w:szCs w:val="24"/>
          <w:vertAlign w:val="superscript"/>
        </w:rPr>
        <w:t>o</w:t>
      </w:r>
      <w:r w:rsidRPr="00CC7E5D">
        <w:rPr>
          <w:rFonts w:ascii="Times New Roman" w:hAnsi="Times New Roman" w:cs="Times New Roman"/>
          <w:sz w:val="24"/>
          <w:szCs w:val="24"/>
        </w:rPr>
        <w:t>C</w:t>
      </w:r>
      <w:r w:rsidR="002F6E5A">
        <w:rPr>
          <w:rFonts w:ascii="Times New Roman" w:hAnsi="Times New Roman" w:cs="Times New Roman"/>
          <w:sz w:val="24"/>
          <w:szCs w:val="24"/>
        </w:rPr>
        <w:t>,</w:t>
      </w:r>
      <w:r w:rsidRPr="00CC7E5D">
        <w:rPr>
          <w:rFonts w:ascii="Times New Roman" w:hAnsi="Times New Roman" w:cs="Times New Roman"/>
          <w:sz w:val="24"/>
          <w:szCs w:val="24"/>
        </w:rPr>
        <w:t xml:space="preserve"> </w:t>
      </w:r>
      <w:r w:rsidR="00E71D08" w:rsidRPr="00E71D08">
        <w:rPr>
          <w:rFonts w:ascii="Times New Roman" w:hAnsi="Times New Roman" w:cs="Times New Roman"/>
          <w:sz w:val="24"/>
          <w:szCs w:val="24"/>
        </w:rPr>
        <w:t>and/or as dried spores on sterile filter disks</w:t>
      </w:r>
      <w:r w:rsidR="00C00C40">
        <w:rPr>
          <w:rFonts w:ascii="Times New Roman" w:hAnsi="Times New Roman" w:cs="Times New Roman"/>
          <w:sz w:val="24"/>
          <w:szCs w:val="24"/>
        </w:rPr>
        <w:t xml:space="preserve"> at 4</w:t>
      </w:r>
      <w:r w:rsidR="00C00C40" w:rsidRPr="008C78A9">
        <w:rPr>
          <w:rFonts w:ascii="Times New Roman" w:hAnsi="Times New Roman" w:cs="Times New Roman"/>
          <w:sz w:val="24"/>
          <w:szCs w:val="24"/>
          <w:vertAlign w:val="superscript"/>
        </w:rPr>
        <w:t>o</w:t>
      </w:r>
      <w:r w:rsidR="00C00C40">
        <w:rPr>
          <w:rFonts w:ascii="Times New Roman" w:hAnsi="Times New Roman" w:cs="Times New Roman"/>
          <w:sz w:val="24"/>
          <w:szCs w:val="24"/>
        </w:rPr>
        <w:t>C</w:t>
      </w:r>
      <w:r w:rsidR="00E71D08" w:rsidRPr="00E71D08">
        <w:rPr>
          <w:rFonts w:ascii="Times New Roman" w:hAnsi="Times New Roman" w:cs="Times New Roman"/>
          <w:sz w:val="24"/>
          <w:szCs w:val="24"/>
        </w:rPr>
        <w:t>.</w:t>
      </w:r>
      <w:r w:rsidR="001D3FD1">
        <w:rPr>
          <w:rFonts w:ascii="Times New Roman" w:hAnsi="Times New Roman" w:cs="Times New Roman"/>
          <w:sz w:val="24"/>
          <w:szCs w:val="24"/>
        </w:rPr>
        <w:t xml:space="preserve">  Both storage methods are described below.</w:t>
      </w:r>
      <w:r w:rsidR="00E71D08" w:rsidRPr="00E71D08">
        <w:rPr>
          <w:rFonts w:ascii="Times New Roman" w:hAnsi="Times New Roman" w:cs="Times New Roman"/>
          <w:sz w:val="24"/>
          <w:szCs w:val="24"/>
        </w:rPr>
        <w:t xml:space="preserve"> </w:t>
      </w:r>
    </w:p>
    <w:p w:rsidR="00E71D08" w:rsidRDefault="00E71D08" w:rsidP="00F33BE8">
      <w:pPr>
        <w:contextualSpacing/>
        <w:rPr>
          <w:rFonts w:ascii="Times New Roman" w:hAnsi="Times New Roman" w:cs="Times New Roman"/>
          <w:b/>
          <w:sz w:val="24"/>
          <w:szCs w:val="24"/>
        </w:rPr>
      </w:pPr>
    </w:p>
    <w:p w:rsidR="00331ED9"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8</w:t>
      </w:r>
      <w:r w:rsidR="00E71D08">
        <w:rPr>
          <w:rFonts w:ascii="Times New Roman" w:hAnsi="Times New Roman" w:cs="Times New Roman"/>
          <w:b/>
          <w:sz w:val="24"/>
          <w:szCs w:val="24"/>
        </w:rPr>
        <w:t>.1</w:t>
      </w:r>
      <w:r w:rsidR="006650E9" w:rsidRPr="00025ACB">
        <w:rPr>
          <w:rFonts w:ascii="Times New Roman" w:hAnsi="Times New Roman" w:cs="Times New Roman"/>
          <w:sz w:val="24"/>
          <w:szCs w:val="24"/>
        </w:rPr>
        <w:t xml:space="preserve">  </w:t>
      </w:r>
      <w:r w:rsidR="00D24D92">
        <w:rPr>
          <w:rFonts w:ascii="Times New Roman" w:hAnsi="Times New Roman" w:cs="Times New Roman"/>
          <w:sz w:val="24"/>
          <w:szCs w:val="24"/>
        </w:rPr>
        <w:t>For each isolate</w:t>
      </w:r>
      <w:r w:rsidR="001D7F0E" w:rsidRPr="001D7F0E">
        <w:rPr>
          <w:rFonts w:ascii="Times New Roman" w:hAnsi="Times New Roman" w:cs="Times New Roman"/>
          <w:sz w:val="24"/>
          <w:szCs w:val="24"/>
        </w:rPr>
        <w:t xml:space="preserve"> </w:t>
      </w:r>
      <w:r w:rsidR="001D7F0E">
        <w:rPr>
          <w:rFonts w:ascii="Times New Roman" w:hAnsi="Times New Roman" w:cs="Times New Roman"/>
          <w:sz w:val="24"/>
          <w:szCs w:val="24"/>
        </w:rPr>
        <w:t>that</w:t>
      </w:r>
      <w:r w:rsidR="001D7F0E" w:rsidRPr="00025ACB">
        <w:rPr>
          <w:rFonts w:ascii="Times New Roman" w:hAnsi="Times New Roman" w:cs="Times New Roman"/>
          <w:sz w:val="24"/>
          <w:szCs w:val="24"/>
        </w:rPr>
        <w:t xml:space="preserve"> </w:t>
      </w:r>
      <w:r w:rsidR="001D7F0E">
        <w:rPr>
          <w:rFonts w:ascii="Times New Roman" w:hAnsi="Times New Roman" w:cs="Times New Roman"/>
          <w:sz w:val="24"/>
          <w:szCs w:val="24"/>
        </w:rPr>
        <w:t>grew on a BDM film better than it grew on FMM in both the first (</w:t>
      </w:r>
      <w:r w:rsidRPr="0016308F">
        <w:rPr>
          <w:rFonts w:ascii="Times New Roman" w:hAnsi="Times New Roman" w:cs="Times New Roman"/>
          <w:b/>
          <w:sz w:val="24"/>
          <w:szCs w:val="24"/>
        </w:rPr>
        <w:t>7</w:t>
      </w:r>
      <w:r w:rsidR="001D7F0E" w:rsidRPr="0016308F">
        <w:rPr>
          <w:rFonts w:ascii="Times New Roman" w:hAnsi="Times New Roman" w:cs="Times New Roman"/>
          <w:b/>
          <w:sz w:val="24"/>
          <w:szCs w:val="24"/>
        </w:rPr>
        <w:t>.5</w:t>
      </w:r>
      <w:r w:rsidR="001D7F0E">
        <w:rPr>
          <w:rFonts w:ascii="Times New Roman" w:hAnsi="Times New Roman" w:cs="Times New Roman"/>
          <w:sz w:val="24"/>
          <w:szCs w:val="24"/>
        </w:rPr>
        <w:t>) and second (</w:t>
      </w:r>
      <w:r w:rsidRPr="0016308F">
        <w:rPr>
          <w:rFonts w:ascii="Times New Roman" w:hAnsi="Times New Roman" w:cs="Times New Roman"/>
          <w:b/>
          <w:sz w:val="24"/>
          <w:szCs w:val="24"/>
        </w:rPr>
        <w:t>7</w:t>
      </w:r>
      <w:r w:rsidR="001D7F0E" w:rsidRPr="0016308F">
        <w:rPr>
          <w:rFonts w:ascii="Times New Roman" w:hAnsi="Times New Roman" w:cs="Times New Roman"/>
          <w:b/>
          <w:sz w:val="24"/>
          <w:szCs w:val="24"/>
        </w:rPr>
        <w:t>.8</w:t>
      </w:r>
      <w:r w:rsidR="001D7F0E">
        <w:rPr>
          <w:rFonts w:ascii="Times New Roman" w:hAnsi="Times New Roman" w:cs="Times New Roman"/>
          <w:sz w:val="24"/>
          <w:szCs w:val="24"/>
        </w:rPr>
        <w:t>) plate bioassays</w:t>
      </w:r>
      <w:r w:rsidR="00D24D92">
        <w:rPr>
          <w:rFonts w:ascii="Times New Roman" w:hAnsi="Times New Roman" w:cs="Times New Roman"/>
          <w:sz w:val="24"/>
          <w:szCs w:val="24"/>
        </w:rPr>
        <w:t>, prepare</w:t>
      </w:r>
      <w:r w:rsidR="006650E9" w:rsidRPr="00025ACB">
        <w:rPr>
          <w:rFonts w:ascii="Times New Roman" w:hAnsi="Times New Roman" w:cs="Times New Roman"/>
          <w:sz w:val="24"/>
          <w:szCs w:val="24"/>
        </w:rPr>
        <w:t xml:space="preserve"> two </w:t>
      </w:r>
      <w:r w:rsidR="00025ACB" w:rsidRPr="00025ACB">
        <w:rPr>
          <w:rFonts w:ascii="Times New Roman" w:hAnsi="Times New Roman" w:cs="Times New Roman"/>
          <w:sz w:val="24"/>
          <w:szCs w:val="24"/>
        </w:rPr>
        <w:t>PDA chl</w:t>
      </w:r>
      <w:r w:rsidR="00025ACB" w:rsidRPr="00025ACB">
        <w:rPr>
          <w:rFonts w:ascii="Times New Roman" w:hAnsi="Times New Roman" w:cs="Times New Roman"/>
          <w:sz w:val="24"/>
          <w:szCs w:val="24"/>
          <w:vertAlign w:val="superscript"/>
        </w:rPr>
        <w:t>30</w:t>
      </w:r>
      <w:r w:rsidR="00025ACB" w:rsidRPr="00025ACB">
        <w:rPr>
          <w:rFonts w:ascii="Times New Roman" w:hAnsi="Times New Roman" w:cs="Times New Roman"/>
          <w:sz w:val="24"/>
          <w:szCs w:val="24"/>
        </w:rPr>
        <w:t xml:space="preserve"> </w:t>
      </w:r>
      <w:r w:rsidR="006650E9" w:rsidRPr="00025ACB">
        <w:rPr>
          <w:rFonts w:ascii="Times New Roman" w:hAnsi="Times New Roman" w:cs="Times New Roman"/>
          <w:sz w:val="24"/>
          <w:szCs w:val="24"/>
        </w:rPr>
        <w:t>plates</w:t>
      </w:r>
      <w:r w:rsidR="00025ACB">
        <w:rPr>
          <w:rFonts w:ascii="Times New Roman" w:hAnsi="Times New Roman" w:cs="Times New Roman"/>
          <w:sz w:val="24"/>
          <w:szCs w:val="24"/>
        </w:rPr>
        <w:t xml:space="preserve"> </w:t>
      </w:r>
      <w:r w:rsidR="00D24D92">
        <w:rPr>
          <w:rFonts w:ascii="Times New Roman" w:hAnsi="Times New Roman" w:cs="Times New Roman"/>
          <w:sz w:val="24"/>
          <w:szCs w:val="24"/>
        </w:rPr>
        <w:t>with</w:t>
      </w:r>
      <w:r w:rsidR="00025ACB">
        <w:rPr>
          <w:rFonts w:ascii="Times New Roman" w:hAnsi="Times New Roman" w:cs="Times New Roman"/>
          <w:sz w:val="24"/>
          <w:szCs w:val="24"/>
        </w:rPr>
        <w:t xml:space="preserve"> two or three </w:t>
      </w:r>
      <w:r w:rsidR="00D24D92">
        <w:rPr>
          <w:rFonts w:ascii="Times New Roman" w:hAnsi="Times New Roman" w:cs="Times New Roman"/>
          <w:sz w:val="24"/>
          <w:szCs w:val="24"/>
        </w:rPr>
        <w:t>sterilized</w:t>
      </w:r>
      <w:r w:rsidR="00F906A6">
        <w:rPr>
          <w:rFonts w:ascii="Times New Roman" w:hAnsi="Times New Roman" w:cs="Times New Roman"/>
          <w:sz w:val="24"/>
          <w:szCs w:val="24"/>
        </w:rPr>
        <w:t xml:space="preserve"> </w:t>
      </w:r>
      <w:r w:rsidR="00D24D92">
        <w:rPr>
          <w:rFonts w:ascii="Times New Roman" w:hAnsi="Times New Roman" w:cs="Times New Roman"/>
          <w:sz w:val="24"/>
          <w:szCs w:val="24"/>
        </w:rPr>
        <w:t xml:space="preserve">filter paper </w:t>
      </w:r>
      <w:r w:rsidR="00F906A6">
        <w:rPr>
          <w:rFonts w:ascii="Times New Roman" w:hAnsi="Times New Roman" w:cs="Times New Roman"/>
          <w:sz w:val="24"/>
          <w:szCs w:val="24"/>
        </w:rPr>
        <w:t xml:space="preserve">disks, </w:t>
      </w:r>
      <w:r w:rsidR="00D24D92">
        <w:rPr>
          <w:rFonts w:ascii="Times New Roman" w:hAnsi="Times New Roman" w:cs="Times New Roman"/>
          <w:sz w:val="24"/>
          <w:szCs w:val="24"/>
        </w:rPr>
        <w:t xml:space="preserve">approximately 1 cm </w:t>
      </w:r>
      <w:r w:rsidR="00F906A6">
        <w:rPr>
          <w:rFonts w:ascii="Times New Roman" w:hAnsi="Times New Roman" w:cs="Times New Roman"/>
          <w:sz w:val="24"/>
          <w:szCs w:val="24"/>
        </w:rPr>
        <w:t xml:space="preserve">in </w:t>
      </w:r>
      <w:r w:rsidR="00D24D92">
        <w:rPr>
          <w:rFonts w:ascii="Times New Roman" w:hAnsi="Times New Roman" w:cs="Times New Roman"/>
          <w:sz w:val="24"/>
          <w:szCs w:val="24"/>
        </w:rPr>
        <w:t>diameter</w:t>
      </w:r>
      <w:r w:rsidR="00F906A6">
        <w:rPr>
          <w:rFonts w:ascii="Times New Roman" w:hAnsi="Times New Roman" w:cs="Times New Roman"/>
          <w:sz w:val="24"/>
          <w:szCs w:val="24"/>
        </w:rPr>
        <w:t>,</w:t>
      </w:r>
      <w:r w:rsidR="00D24D92">
        <w:rPr>
          <w:rFonts w:ascii="Times New Roman" w:hAnsi="Times New Roman" w:cs="Times New Roman"/>
          <w:sz w:val="24"/>
          <w:szCs w:val="24"/>
        </w:rPr>
        <w:t xml:space="preserve"> on the surface.  Inoculate these two plates</w:t>
      </w:r>
      <w:r w:rsidR="006650E9" w:rsidRPr="00025ACB">
        <w:rPr>
          <w:rFonts w:ascii="Times New Roman" w:hAnsi="Times New Roman" w:cs="Times New Roman"/>
          <w:sz w:val="24"/>
          <w:szCs w:val="24"/>
        </w:rPr>
        <w:t xml:space="preserve"> from the same single colony chosen in </w:t>
      </w:r>
      <w:r w:rsidR="0016308F" w:rsidRPr="0016308F">
        <w:rPr>
          <w:rFonts w:ascii="Times New Roman" w:hAnsi="Times New Roman" w:cs="Times New Roman"/>
          <w:b/>
          <w:sz w:val="24"/>
          <w:szCs w:val="24"/>
        </w:rPr>
        <w:t>S</w:t>
      </w:r>
      <w:r w:rsidR="006650E9" w:rsidRPr="0016308F">
        <w:rPr>
          <w:rFonts w:ascii="Times New Roman" w:hAnsi="Times New Roman" w:cs="Times New Roman"/>
          <w:b/>
          <w:sz w:val="24"/>
          <w:szCs w:val="24"/>
        </w:rPr>
        <w:t xml:space="preserve">tep </w:t>
      </w:r>
      <w:r w:rsidRPr="0016308F">
        <w:rPr>
          <w:rFonts w:ascii="Times New Roman" w:hAnsi="Times New Roman" w:cs="Times New Roman"/>
          <w:b/>
          <w:sz w:val="24"/>
          <w:szCs w:val="24"/>
        </w:rPr>
        <w:t>7</w:t>
      </w:r>
      <w:r w:rsidR="006650E9" w:rsidRPr="0016308F">
        <w:rPr>
          <w:rFonts w:ascii="Times New Roman" w:hAnsi="Times New Roman" w:cs="Times New Roman"/>
          <w:b/>
          <w:sz w:val="24"/>
          <w:szCs w:val="24"/>
        </w:rPr>
        <w:t>.</w:t>
      </w:r>
      <w:r w:rsidR="00030D41" w:rsidRPr="0016308F">
        <w:rPr>
          <w:rFonts w:ascii="Times New Roman" w:hAnsi="Times New Roman" w:cs="Times New Roman"/>
          <w:b/>
          <w:sz w:val="24"/>
          <w:szCs w:val="24"/>
        </w:rPr>
        <w:t>8</w:t>
      </w:r>
      <w:r w:rsidR="006650E9" w:rsidRPr="00025ACB">
        <w:rPr>
          <w:rFonts w:ascii="Times New Roman" w:hAnsi="Times New Roman" w:cs="Times New Roman"/>
          <w:sz w:val="24"/>
          <w:szCs w:val="24"/>
        </w:rPr>
        <w:t xml:space="preserve"> above.  </w:t>
      </w:r>
      <w:r w:rsidR="00D24D92">
        <w:rPr>
          <w:rFonts w:ascii="Times New Roman" w:hAnsi="Times New Roman" w:cs="Times New Roman"/>
          <w:sz w:val="24"/>
          <w:szCs w:val="24"/>
        </w:rPr>
        <w:t>Make</w:t>
      </w:r>
      <w:r w:rsidR="006650E9" w:rsidRPr="00025ACB">
        <w:rPr>
          <w:rFonts w:ascii="Times New Roman" w:hAnsi="Times New Roman" w:cs="Times New Roman"/>
          <w:sz w:val="24"/>
          <w:szCs w:val="24"/>
        </w:rPr>
        <w:t xml:space="preserve"> a lawn</w:t>
      </w:r>
      <w:r w:rsidR="002F6E5A">
        <w:rPr>
          <w:rFonts w:ascii="Times New Roman" w:hAnsi="Times New Roman" w:cs="Times New Roman"/>
          <w:sz w:val="24"/>
          <w:szCs w:val="24"/>
        </w:rPr>
        <w:t xml:space="preserve"> by</w:t>
      </w:r>
      <w:r w:rsidR="006650E9" w:rsidRPr="00025ACB">
        <w:rPr>
          <w:rFonts w:ascii="Times New Roman" w:hAnsi="Times New Roman" w:cs="Times New Roman"/>
          <w:sz w:val="24"/>
          <w:szCs w:val="24"/>
        </w:rPr>
        <w:t xml:space="preserve"> spread</w:t>
      </w:r>
      <w:r w:rsidR="002F6E5A">
        <w:rPr>
          <w:rFonts w:ascii="Times New Roman" w:hAnsi="Times New Roman" w:cs="Times New Roman"/>
          <w:sz w:val="24"/>
          <w:szCs w:val="24"/>
        </w:rPr>
        <w:t>ing</w:t>
      </w:r>
      <w:r w:rsidR="006650E9" w:rsidRPr="00025ACB">
        <w:rPr>
          <w:rFonts w:ascii="Times New Roman" w:hAnsi="Times New Roman" w:cs="Times New Roman"/>
          <w:sz w:val="24"/>
          <w:szCs w:val="24"/>
        </w:rPr>
        <w:t xml:space="preserve"> inoculum </w:t>
      </w:r>
      <w:r w:rsidR="00331ED9" w:rsidRPr="00025ACB">
        <w:rPr>
          <w:rFonts w:ascii="Times New Roman" w:hAnsi="Times New Roman" w:cs="Times New Roman"/>
          <w:sz w:val="24"/>
          <w:szCs w:val="24"/>
        </w:rPr>
        <w:t xml:space="preserve">uniformly </w:t>
      </w:r>
      <w:r w:rsidR="00331ED9" w:rsidRPr="00025ACB">
        <w:rPr>
          <w:rFonts w:ascii="Times New Roman" w:hAnsi="Times New Roman" w:cs="Times New Roman"/>
          <w:sz w:val="24"/>
          <w:szCs w:val="24"/>
        </w:rPr>
        <w:lastRenderedPageBreak/>
        <w:t xml:space="preserve">over </w:t>
      </w:r>
      <w:r w:rsidR="002F6E5A">
        <w:rPr>
          <w:rFonts w:ascii="Times New Roman" w:hAnsi="Times New Roman" w:cs="Times New Roman"/>
          <w:sz w:val="24"/>
          <w:szCs w:val="24"/>
        </w:rPr>
        <w:t xml:space="preserve">the </w:t>
      </w:r>
      <w:r w:rsidR="00030D41">
        <w:rPr>
          <w:rFonts w:ascii="Times New Roman" w:hAnsi="Times New Roman" w:cs="Times New Roman"/>
          <w:sz w:val="24"/>
          <w:szCs w:val="24"/>
        </w:rPr>
        <w:t>agar</w:t>
      </w:r>
      <w:r w:rsidR="00331ED9" w:rsidRPr="00025ACB">
        <w:rPr>
          <w:rFonts w:ascii="Times New Roman" w:hAnsi="Times New Roman" w:cs="Times New Roman"/>
          <w:sz w:val="24"/>
          <w:szCs w:val="24"/>
        </w:rPr>
        <w:t xml:space="preserve"> to maximize growth.  </w:t>
      </w:r>
      <w:r w:rsidR="00030D41">
        <w:rPr>
          <w:rFonts w:ascii="Times New Roman" w:hAnsi="Times New Roman" w:cs="Times New Roman"/>
          <w:sz w:val="24"/>
          <w:szCs w:val="24"/>
        </w:rPr>
        <w:t>Seal plates with Parafilm and i</w:t>
      </w:r>
      <w:r w:rsidR="00D24D92">
        <w:rPr>
          <w:rFonts w:ascii="Times New Roman" w:hAnsi="Times New Roman" w:cs="Times New Roman"/>
          <w:sz w:val="24"/>
          <w:szCs w:val="24"/>
        </w:rPr>
        <w:t xml:space="preserve">ncubate </w:t>
      </w:r>
      <w:r w:rsidR="00331ED9" w:rsidRPr="00025ACB">
        <w:rPr>
          <w:rFonts w:ascii="Times New Roman" w:hAnsi="Times New Roman" w:cs="Times New Roman"/>
          <w:sz w:val="24"/>
          <w:szCs w:val="24"/>
        </w:rPr>
        <w:t>at 20</w:t>
      </w:r>
      <w:r w:rsidR="00331ED9" w:rsidRPr="00025ACB">
        <w:rPr>
          <w:rFonts w:ascii="Times New Roman" w:hAnsi="Times New Roman" w:cs="Times New Roman"/>
          <w:sz w:val="24"/>
          <w:szCs w:val="24"/>
          <w:vertAlign w:val="superscript"/>
        </w:rPr>
        <w:t>o</w:t>
      </w:r>
      <w:r w:rsidR="00331ED9" w:rsidRPr="00025ACB">
        <w:rPr>
          <w:rFonts w:ascii="Times New Roman" w:hAnsi="Times New Roman" w:cs="Times New Roman"/>
          <w:sz w:val="24"/>
          <w:szCs w:val="24"/>
        </w:rPr>
        <w:t xml:space="preserve">C for 5 days.  </w:t>
      </w:r>
      <w:r w:rsidR="00712403">
        <w:rPr>
          <w:rFonts w:ascii="Times New Roman" w:hAnsi="Times New Roman" w:cs="Times New Roman"/>
          <w:sz w:val="24"/>
          <w:szCs w:val="24"/>
        </w:rPr>
        <w:t xml:space="preserve">This step can be initiated simultaneously with </w:t>
      </w:r>
      <w:r w:rsidR="0016308F" w:rsidRPr="0016308F">
        <w:rPr>
          <w:rFonts w:ascii="Times New Roman" w:hAnsi="Times New Roman" w:cs="Times New Roman"/>
          <w:b/>
          <w:sz w:val="24"/>
          <w:szCs w:val="24"/>
        </w:rPr>
        <w:t>S</w:t>
      </w:r>
      <w:r w:rsidR="00712403" w:rsidRPr="0016308F">
        <w:rPr>
          <w:rFonts w:ascii="Times New Roman" w:hAnsi="Times New Roman" w:cs="Times New Roman"/>
          <w:b/>
          <w:sz w:val="24"/>
          <w:szCs w:val="24"/>
        </w:rPr>
        <w:t xml:space="preserve">tep </w:t>
      </w:r>
      <w:r w:rsidRPr="0016308F">
        <w:rPr>
          <w:rFonts w:ascii="Times New Roman" w:hAnsi="Times New Roman" w:cs="Times New Roman"/>
          <w:b/>
          <w:sz w:val="24"/>
          <w:szCs w:val="24"/>
        </w:rPr>
        <w:t>7</w:t>
      </w:r>
      <w:r w:rsidR="00712403" w:rsidRPr="0016308F">
        <w:rPr>
          <w:rFonts w:ascii="Times New Roman" w:hAnsi="Times New Roman" w:cs="Times New Roman"/>
          <w:b/>
          <w:sz w:val="24"/>
          <w:szCs w:val="24"/>
        </w:rPr>
        <w:t>.8</w:t>
      </w:r>
      <w:r w:rsidR="00712403">
        <w:rPr>
          <w:rFonts w:ascii="Times New Roman" w:hAnsi="Times New Roman" w:cs="Times New Roman"/>
          <w:sz w:val="24"/>
          <w:szCs w:val="24"/>
        </w:rPr>
        <w:t xml:space="preserve"> for efficiency.</w:t>
      </w:r>
    </w:p>
    <w:p w:rsidR="00D24D92" w:rsidRDefault="00D24D92" w:rsidP="00F33BE8">
      <w:pPr>
        <w:contextualSpacing/>
        <w:rPr>
          <w:rFonts w:ascii="Times New Roman" w:hAnsi="Times New Roman" w:cs="Times New Roman"/>
          <w:sz w:val="24"/>
          <w:szCs w:val="24"/>
        </w:rPr>
      </w:pPr>
    </w:p>
    <w:p w:rsidR="007E798B"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8</w:t>
      </w:r>
      <w:r w:rsidR="00E71D08">
        <w:rPr>
          <w:rFonts w:ascii="Times New Roman" w:hAnsi="Times New Roman" w:cs="Times New Roman"/>
          <w:b/>
          <w:sz w:val="24"/>
          <w:szCs w:val="24"/>
        </w:rPr>
        <w:t>.2.</w:t>
      </w:r>
      <w:r w:rsidR="00D24D92">
        <w:rPr>
          <w:rFonts w:ascii="Times New Roman" w:hAnsi="Times New Roman" w:cs="Times New Roman"/>
          <w:sz w:val="24"/>
          <w:szCs w:val="24"/>
        </w:rPr>
        <w:t xml:space="preserve">  </w:t>
      </w:r>
      <w:r w:rsidR="007E798B">
        <w:rPr>
          <w:rFonts w:ascii="Times New Roman" w:hAnsi="Times New Roman" w:cs="Times New Roman"/>
          <w:sz w:val="24"/>
          <w:szCs w:val="24"/>
        </w:rPr>
        <w:t>The filter disk on the agar surface should be covered with mycelium/spores.</w:t>
      </w:r>
      <w:r w:rsidR="007E798B" w:rsidRPr="00D24D92">
        <w:rPr>
          <w:rFonts w:ascii="Times New Roman" w:hAnsi="Times New Roman" w:cs="Times New Roman"/>
          <w:sz w:val="24"/>
          <w:szCs w:val="24"/>
        </w:rPr>
        <w:t xml:space="preserve"> </w:t>
      </w:r>
      <w:r w:rsidR="007E798B">
        <w:rPr>
          <w:rFonts w:ascii="Times New Roman" w:hAnsi="Times New Roman" w:cs="Times New Roman"/>
          <w:sz w:val="24"/>
          <w:szCs w:val="24"/>
        </w:rPr>
        <w:t>Remove the filter disks from the agar surface</w:t>
      </w:r>
      <w:r w:rsidR="007E798B" w:rsidRPr="00025ACB">
        <w:rPr>
          <w:rFonts w:ascii="Times New Roman" w:hAnsi="Times New Roman" w:cs="Times New Roman"/>
          <w:sz w:val="24"/>
          <w:szCs w:val="24"/>
        </w:rPr>
        <w:t xml:space="preserve"> with sterilized forceps, </w:t>
      </w:r>
      <w:r w:rsidR="007E798B">
        <w:rPr>
          <w:rFonts w:ascii="Times New Roman" w:hAnsi="Times New Roman" w:cs="Times New Roman"/>
          <w:sz w:val="24"/>
          <w:szCs w:val="24"/>
        </w:rPr>
        <w:t xml:space="preserve">and </w:t>
      </w:r>
      <w:r w:rsidR="00E71D08">
        <w:rPr>
          <w:rFonts w:ascii="Times New Roman" w:hAnsi="Times New Roman" w:cs="Times New Roman"/>
          <w:sz w:val="24"/>
          <w:szCs w:val="24"/>
        </w:rPr>
        <w:t>place into a sterile</w:t>
      </w:r>
      <w:r w:rsidR="007E798B" w:rsidRPr="00025ACB">
        <w:rPr>
          <w:rFonts w:ascii="Times New Roman" w:hAnsi="Times New Roman" w:cs="Times New Roman"/>
          <w:sz w:val="24"/>
          <w:szCs w:val="24"/>
        </w:rPr>
        <w:t xml:space="preserve"> Eppendorf tube</w:t>
      </w:r>
      <w:r w:rsidR="007E798B">
        <w:rPr>
          <w:rFonts w:ascii="Times New Roman" w:hAnsi="Times New Roman" w:cs="Times New Roman"/>
          <w:sz w:val="24"/>
          <w:szCs w:val="24"/>
        </w:rPr>
        <w:t>.  A</w:t>
      </w:r>
      <w:r w:rsidR="007E798B" w:rsidRPr="00025ACB">
        <w:rPr>
          <w:rFonts w:ascii="Times New Roman" w:hAnsi="Times New Roman" w:cs="Times New Roman"/>
          <w:sz w:val="24"/>
          <w:szCs w:val="24"/>
        </w:rPr>
        <w:t>ir dr</w:t>
      </w:r>
      <w:r w:rsidR="007E798B">
        <w:rPr>
          <w:rFonts w:ascii="Times New Roman" w:hAnsi="Times New Roman" w:cs="Times New Roman"/>
          <w:sz w:val="24"/>
          <w:szCs w:val="24"/>
        </w:rPr>
        <w:t xml:space="preserve">y </w:t>
      </w:r>
      <w:r w:rsidR="004C56E4">
        <w:rPr>
          <w:rFonts w:ascii="Times New Roman" w:hAnsi="Times New Roman" w:cs="Times New Roman"/>
          <w:sz w:val="24"/>
          <w:szCs w:val="24"/>
        </w:rPr>
        <w:t xml:space="preserve">the filter disks overnight inside the Eppendorf tubes </w:t>
      </w:r>
      <w:r w:rsidR="007E798B">
        <w:rPr>
          <w:rFonts w:ascii="Times New Roman" w:hAnsi="Times New Roman" w:cs="Times New Roman"/>
          <w:sz w:val="24"/>
          <w:szCs w:val="24"/>
        </w:rPr>
        <w:t>(</w:t>
      </w:r>
      <w:r w:rsidR="004C56E4">
        <w:rPr>
          <w:rFonts w:ascii="Times New Roman" w:hAnsi="Times New Roman" w:cs="Times New Roman"/>
          <w:sz w:val="24"/>
          <w:szCs w:val="24"/>
        </w:rPr>
        <w:t xml:space="preserve">with the </w:t>
      </w:r>
      <w:r w:rsidR="007E798B">
        <w:rPr>
          <w:rFonts w:ascii="Times New Roman" w:hAnsi="Times New Roman" w:cs="Times New Roman"/>
          <w:sz w:val="24"/>
          <w:szCs w:val="24"/>
        </w:rPr>
        <w:t>cap off) in a biosafety cabinet or other dry, sterile environment</w:t>
      </w:r>
      <w:r w:rsidR="00C31BB5">
        <w:rPr>
          <w:rFonts w:ascii="Times New Roman" w:hAnsi="Times New Roman" w:cs="Times New Roman"/>
          <w:sz w:val="24"/>
          <w:szCs w:val="24"/>
        </w:rPr>
        <w:t xml:space="preserve"> with minimal air movement to avoid cross-contamination</w:t>
      </w:r>
      <w:r w:rsidR="007E798B">
        <w:rPr>
          <w:rFonts w:ascii="Times New Roman" w:hAnsi="Times New Roman" w:cs="Times New Roman"/>
          <w:sz w:val="24"/>
          <w:szCs w:val="24"/>
        </w:rPr>
        <w:t>.  Then</w:t>
      </w:r>
      <w:r w:rsidR="007E798B" w:rsidRPr="00025ACB">
        <w:rPr>
          <w:rFonts w:ascii="Times New Roman" w:hAnsi="Times New Roman" w:cs="Times New Roman"/>
          <w:sz w:val="24"/>
          <w:szCs w:val="24"/>
        </w:rPr>
        <w:t xml:space="preserve"> seal </w:t>
      </w:r>
      <w:r w:rsidR="00C31BB5">
        <w:rPr>
          <w:rFonts w:ascii="Times New Roman" w:hAnsi="Times New Roman" w:cs="Times New Roman"/>
          <w:sz w:val="24"/>
          <w:szCs w:val="24"/>
        </w:rPr>
        <w:t xml:space="preserve">with Parafilm, </w:t>
      </w:r>
      <w:r w:rsidR="007E798B" w:rsidRPr="00025ACB">
        <w:rPr>
          <w:rFonts w:ascii="Times New Roman" w:hAnsi="Times New Roman" w:cs="Times New Roman"/>
          <w:sz w:val="24"/>
          <w:szCs w:val="24"/>
        </w:rPr>
        <w:t>and store at 4</w:t>
      </w:r>
      <w:r w:rsidR="007E798B" w:rsidRPr="00025ACB">
        <w:rPr>
          <w:rFonts w:ascii="Times New Roman" w:hAnsi="Times New Roman" w:cs="Times New Roman"/>
          <w:sz w:val="24"/>
          <w:szCs w:val="24"/>
          <w:vertAlign w:val="superscript"/>
        </w:rPr>
        <w:t>o</w:t>
      </w:r>
      <w:r w:rsidR="007E798B" w:rsidRPr="00025ACB">
        <w:rPr>
          <w:rFonts w:ascii="Times New Roman" w:hAnsi="Times New Roman" w:cs="Times New Roman"/>
          <w:sz w:val="24"/>
          <w:szCs w:val="24"/>
        </w:rPr>
        <w:t>C.</w:t>
      </w:r>
    </w:p>
    <w:p w:rsidR="007E798B" w:rsidRPr="00025ACB" w:rsidRDefault="007E798B" w:rsidP="00F33BE8">
      <w:pPr>
        <w:contextualSpacing/>
        <w:rPr>
          <w:rFonts w:ascii="Times New Roman" w:hAnsi="Times New Roman" w:cs="Times New Roman"/>
          <w:sz w:val="24"/>
          <w:szCs w:val="24"/>
        </w:rPr>
      </w:pPr>
    </w:p>
    <w:p w:rsidR="00D24D92"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8</w:t>
      </w:r>
      <w:r w:rsidR="00E71D08">
        <w:rPr>
          <w:rFonts w:ascii="Times New Roman" w:hAnsi="Times New Roman" w:cs="Times New Roman"/>
          <w:b/>
          <w:sz w:val="24"/>
          <w:szCs w:val="24"/>
        </w:rPr>
        <w:t>.</w:t>
      </w:r>
      <w:r w:rsidR="00587743">
        <w:rPr>
          <w:rFonts w:ascii="Times New Roman" w:hAnsi="Times New Roman" w:cs="Times New Roman"/>
          <w:b/>
          <w:sz w:val="24"/>
          <w:szCs w:val="24"/>
        </w:rPr>
        <w:t>3</w:t>
      </w:r>
      <w:r w:rsidR="007E798B" w:rsidRPr="00E71D08">
        <w:rPr>
          <w:rFonts w:ascii="Times New Roman" w:hAnsi="Times New Roman" w:cs="Times New Roman"/>
          <w:b/>
          <w:sz w:val="24"/>
          <w:szCs w:val="24"/>
        </w:rPr>
        <w:t>.</w:t>
      </w:r>
      <w:r w:rsidR="00D24D92" w:rsidRPr="00025ACB">
        <w:rPr>
          <w:rFonts w:ascii="Times New Roman" w:hAnsi="Times New Roman" w:cs="Times New Roman"/>
          <w:sz w:val="24"/>
          <w:szCs w:val="24"/>
        </w:rPr>
        <w:t xml:space="preserve">  </w:t>
      </w:r>
      <w:r w:rsidR="00D24D92">
        <w:rPr>
          <w:rFonts w:ascii="Times New Roman" w:hAnsi="Times New Roman" w:cs="Times New Roman"/>
          <w:sz w:val="24"/>
          <w:szCs w:val="24"/>
        </w:rPr>
        <w:t xml:space="preserve">Use </w:t>
      </w:r>
      <w:r w:rsidR="00C31BB5">
        <w:rPr>
          <w:rFonts w:ascii="Times New Roman" w:hAnsi="Times New Roman" w:cs="Times New Roman"/>
          <w:sz w:val="24"/>
          <w:szCs w:val="24"/>
        </w:rPr>
        <w:t>a sterile cotton swab</w:t>
      </w:r>
      <w:r w:rsidR="00D24D92">
        <w:rPr>
          <w:rFonts w:ascii="Times New Roman" w:hAnsi="Times New Roman" w:cs="Times New Roman"/>
          <w:sz w:val="24"/>
          <w:szCs w:val="24"/>
        </w:rPr>
        <w:t xml:space="preserve"> or toothpick to harvest spores and mycelia from </w:t>
      </w:r>
      <w:r w:rsidR="002F6E5A">
        <w:rPr>
          <w:rFonts w:ascii="Times New Roman" w:hAnsi="Times New Roman" w:cs="Times New Roman"/>
          <w:sz w:val="24"/>
          <w:szCs w:val="24"/>
        </w:rPr>
        <w:t xml:space="preserve">the </w:t>
      </w:r>
      <w:r w:rsidR="00D24D92">
        <w:rPr>
          <w:rFonts w:ascii="Times New Roman" w:hAnsi="Times New Roman" w:cs="Times New Roman"/>
          <w:sz w:val="24"/>
          <w:szCs w:val="24"/>
        </w:rPr>
        <w:t>lawn plates.  Suspend spores and hyphae in 30% glycerol in cryovials, flash-freeze in liquid nitrogen, and store at -80</w:t>
      </w:r>
      <w:r w:rsidR="00D24D92" w:rsidRPr="004C56E4">
        <w:rPr>
          <w:rFonts w:ascii="Times New Roman" w:hAnsi="Times New Roman" w:cs="Times New Roman"/>
          <w:sz w:val="24"/>
          <w:szCs w:val="24"/>
          <w:vertAlign w:val="superscript"/>
        </w:rPr>
        <w:t>o</w:t>
      </w:r>
      <w:r w:rsidR="00D24D92">
        <w:rPr>
          <w:rFonts w:ascii="Times New Roman" w:hAnsi="Times New Roman" w:cs="Times New Roman"/>
          <w:sz w:val="24"/>
          <w:szCs w:val="24"/>
        </w:rPr>
        <w:t>C.</w:t>
      </w:r>
    </w:p>
    <w:p w:rsidR="00D24D92" w:rsidRDefault="00D24D92" w:rsidP="00F33BE8">
      <w:pPr>
        <w:contextualSpacing/>
        <w:rPr>
          <w:rFonts w:ascii="Times New Roman" w:hAnsi="Times New Roman" w:cs="Times New Roman"/>
          <w:sz w:val="24"/>
          <w:szCs w:val="24"/>
        </w:rPr>
      </w:pPr>
    </w:p>
    <w:p w:rsidR="00FF012F" w:rsidRPr="00A01D2F" w:rsidRDefault="00914CE9" w:rsidP="00F33BE8">
      <w:pPr>
        <w:contextualSpacing/>
        <w:rPr>
          <w:rFonts w:ascii="Times New Roman" w:hAnsi="Times New Roman" w:cs="Times New Roman"/>
          <w:b/>
          <w:sz w:val="24"/>
          <w:szCs w:val="24"/>
        </w:rPr>
      </w:pPr>
      <w:r>
        <w:rPr>
          <w:rFonts w:ascii="Times New Roman" w:hAnsi="Times New Roman" w:cs="Times New Roman"/>
          <w:b/>
          <w:sz w:val="24"/>
          <w:szCs w:val="24"/>
        </w:rPr>
        <w:t>9</w:t>
      </w:r>
      <w:r w:rsidR="00FF012F" w:rsidRPr="00A01D2F">
        <w:rPr>
          <w:rFonts w:ascii="Times New Roman" w:hAnsi="Times New Roman" w:cs="Times New Roman"/>
          <w:b/>
          <w:sz w:val="24"/>
          <w:szCs w:val="24"/>
        </w:rPr>
        <w:t>.  Stringent confirmation of plastic utilization via liquid bioassay</w:t>
      </w:r>
    </w:p>
    <w:p w:rsidR="00D24D92" w:rsidRPr="00A01D2F" w:rsidRDefault="00D24D92" w:rsidP="00F33BE8">
      <w:pPr>
        <w:contextualSpacing/>
        <w:rPr>
          <w:rFonts w:ascii="Times New Roman" w:hAnsi="Times New Roman" w:cs="Times New Roman"/>
          <w:sz w:val="24"/>
          <w:szCs w:val="24"/>
        </w:rPr>
      </w:pPr>
    </w:p>
    <w:p w:rsidR="00FF4CC4" w:rsidRDefault="00914CE9" w:rsidP="00F33BE8">
      <w:pPr>
        <w:tabs>
          <w:tab w:val="left" w:pos="0"/>
        </w:tabs>
        <w:spacing w:after="0"/>
        <w:contextualSpacing/>
        <w:rPr>
          <w:rFonts w:ascii="Times New Roman" w:hAnsi="Times New Roman" w:cs="Times New Roman"/>
          <w:sz w:val="24"/>
          <w:szCs w:val="24"/>
        </w:rPr>
      </w:pPr>
      <w:r>
        <w:rPr>
          <w:rFonts w:ascii="Times New Roman" w:hAnsi="Times New Roman" w:cs="Times New Roman"/>
          <w:b/>
          <w:sz w:val="24"/>
          <w:szCs w:val="24"/>
        </w:rPr>
        <w:t>9</w:t>
      </w:r>
      <w:r w:rsidR="001C39AB" w:rsidRPr="00A01D2F">
        <w:rPr>
          <w:rFonts w:ascii="Times New Roman" w:hAnsi="Times New Roman" w:cs="Times New Roman"/>
          <w:b/>
          <w:sz w:val="24"/>
          <w:szCs w:val="24"/>
        </w:rPr>
        <w:t>.1.</w:t>
      </w:r>
      <w:r w:rsidR="001C39AB" w:rsidRPr="00A01D2F">
        <w:rPr>
          <w:rFonts w:ascii="Times New Roman" w:hAnsi="Times New Roman" w:cs="Times New Roman"/>
          <w:sz w:val="24"/>
          <w:szCs w:val="24"/>
        </w:rPr>
        <w:t xml:space="preserve">  </w:t>
      </w:r>
      <w:r w:rsidR="00712403">
        <w:rPr>
          <w:rFonts w:ascii="Times New Roman" w:hAnsi="Times New Roman" w:cs="Times New Roman"/>
          <w:sz w:val="24"/>
          <w:szCs w:val="24"/>
        </w:rPr>
        <w:t xml:space="preserve">Generate fresh spores and/or cells with which to inoculate liquid cultures: </w:t>
      </w:r>
      <w:r w:rsidR="001C39AB" w:rsidRPr="00A01D2F">
        <w:rPr>
          <w:rFonts w:ascii="Times New Roman" w:hAnsi="Times New Roman" w:cs="Times New Roman"/>
          <w:sz w:val="24"/>
          <w:szCs w:val="24"/>
        </w:rPr>
        <w:t>inoculate PDA chl</w:t>
      </w:r>
      <w:r w:rsidR="001C39AB" w:rsidRPr="00A01D2F">
        <w:rPr>
          <w:rFonts w:ascii="Times New Roman" w:hAnsi="Times New Roman" w:cs="Times New Roman"/>
          <w:sz w:val="24"/>
          <w:szCs w:val="24"/>
          <w:vertAlign w:val="superscript"/>
        </w:rPr>
        <w:t>30</w:t>
      </w:r>
      <w:r w:rsidR="001C39AB" w:rsidRPr="00A01D2F">
        <w:rPr>
          <w:rFonts w:ascii="Times New Roman" w:hAnsi="Times New Roman" w:cs="Times New Roman"/>
          <w:sz w:val="24"/>
          <w:szCs w:val="24"/>
        </w:rPr>
        <w:t xml:space="preserve"> plates with spores from potential plastic degrading isolates.  </w:t>
      </w:r>
      <w:r w:rsidR="00DB553B">
        <w:rPr>
          <w:rFonts w:ascii="Times New Roman" w:hAnsi="Times New Roman" w:cs="Times New Roman"/>
          <w:sz w:val="24"/>
          <w:szCs w:val="24"/>
        </w:rPr>
        <w:t xml:space="preserve">Seal </w:t>
      </w:r>
      <w:r w:rsidR="002F6E5A">
        <w:rPr>
          <w:rFonts w:ascii="Times New Roman" w:hAnsi="Times New Roman" w:cs="Times New Roman"/>
          <w:sz w:val="24"/>
          <w:szCs w:val="24"/>
        </w:rPr>
        <w:t xml:space="preserve">the </w:t>
      </w:r>
      <w:r w:rsidR="00DB553B">
        <w:rPr>
          <w:rFonts w:ascii="Times New Roman" w:hAnsi="Times New Roman" w:cs="Times New Roman"/>
          <w:sz w:val="24"/>
          <w:szCs w:val="24"/>
        </w:rPr>
        <w:t>plates with Parafilm</w:t>
      </w:r>
      <w:r w:rsidR="002F6E5A">
        <w:rPr>
          <w:rFonts w:ascii="Times New Roman" w:hAnsi="Times New Roman" w:cs="Times New Roman"/>
          <w:sz w:val="24"/>
          <w:szCs w:val="24"/>
        </w:rPr>
        <w:t>,</w:t>
      </w:r>
      <w:r w:rsidR="00DB553B">
        <w:rPr>
          <w:rFonts w:ascii="Times New Roman" w:hAnsi="Times New Roman" w:cs="Times New Roman"/>
          <w:sz w:val="24"/>
          <w:szCs w:val="24"/>
        </w:rPr>
        <w:t xml:space="preserve"> and i</w:t>
      </w:r>
      <w:r w:rsidR="001C39AB" w:rsidRPr="00A01D2F">
        <w:rPr>
          <w:rFonts w:ascii="Times New Roman" w:hAnsi="Times New Roman" w:cs="Times New Roman"/>
          <w:sz w:val="24"/>
          <w:szCs w:val="24"/>
        </w:rPr>
        <w:t>ncubate at 20</w:t>
      </w:r>
      <w:r w:rsidR="001C39AB" w:rsidRPr="00A01D2F">
        <w:rPr>
          <w:rFonts w:ascii="Times New Roman" w:hAnsi="Times New Roman" w:cs="Times New Roman"/>
          <w:sz w:val="24"/>
          <w:szCs w:val="24"/>
          <w:vertAlign w:val="superscript"/>
        </w:rPr>
        <w:t>o</w:t>
      </w:r>
      <w:r w:rsidR="001C39AB" w:rsidRPr="00A01D2F">
        <w:rPr>
          <w:rFonts w:ascii="Times New Roman" w:hAnsi="Times New Roman" w:cs="Times New Roman"/>
          <w:sz w:val="24"/>
          <w:szCs w:val="24"/>
        </w:rPr>
        <w:t xml:space="preserve">C until fungal spores are visible.  </w:t>
      </w:r>
    </w:p>
    <w:p w:rsidR="00FF4CC4" w:rsidRDefault="00FF4CC4" w:rsidP="00F33BE8">
      <w:pPr>
        <w:tabs>
          <w:tab w:val="left" w:pos="0"/>
        </w:tabs>
        <w:spacing w:after="0"/>
        <w:contextualSpacing/>
        <w:rPr>
          <w:rFonts w:ascii="Times New Roman" w:hAnsi="Times New Roman" w:cs="Times New Roman"/>
          <w:sz w:val="24"/>
          <w:szCs w:val="24"/>
        </w:rPr>
      </w:pPr>
    </w:p>
    <w:p w:rsidR="001C39AB" w:rsidRPr="00A01D2F" w:rsidRDefault="00FF4CC4" w:rsidP="00F33BE8">
      <w:pPr>
        <w:tabs>
          <w:tab w:val="left" w:pos="0"/>
        </w:tabs>
        <w:spacing w:after="0"/>
        <w:contextualSpacing/>
        <w:rPr>
          <w:rFonts w:ascii="Times New Roman" w:hAnsi="Times New Roman" w:cs="Times New Roman"/>
          <w:sz w:val="24"/>
          <w:szCs w:val="24"/>
        </w:rPr>
      </w:pPr>
      <w:r w:rsidRPr="00FF4CC4">
        <w:rPr>
          <w:rFonts w:ascii="Times New Roman" w:hAnsi="Times New Roman" w:cs="Times New Roman"/>
          <w:b/>
          <w:sz w:val="24"/>
          <w:szCs w:val="24"/>
        </w:rPr>
        <w:t>9.2.</w:t>
      </w:r>
      <w:r>
        <w:rPr>
          <w:rFonts w:ascii="Times New Roman" w:hAnsi="Times New Roman" w:cs="Times New Roman"/>
          <w:sz w:val="24"/>
          <w:szCs w:val="24"/>
        </w:rPr>
        <w:t xml:space="preserve">  </w:t>
      </w:r>
      <w:r w:rsidR="00374B0B">
        <w:rPr>
          <w:rFonts w:ascii="Times New Roman" w:hAnsi="Times New Roman" w:cs="Times New Roman"/>
          <w:sz w:val="24"/>
          <w:szCs w:val="24"/>
        </w:rPr>
        <w:t>In a biosafety cabinet, h</w:t>
      </w:r>
      <w:r w:rsidR="001C39AB" w:rsidRPr="00A01D2F">
        <w:rPr>
          <w:rFonts w:ascii="Times New Roman" w:hAnsi="Times New Roman" w:cs="Times New Roman"/>
          <w:sz w:val="24"/>
          <w:szCs w:val="24"/>
        </w:rPr>
        <w:t xml:space="preserve">arvest spores by washing </w:t>
      </w:r>
      <w:r w:rsidR="002F6E5A">
        <w:rPr>
          <w:rFonts w:ascii="Times New Roman" w:hAnsi="Times New Roman" w:cs="Times New Roman"/>
          <w:sz w:val="24"/>
          <w:szCs w:val="24"/>
        </w:rPr>
        <w:t xml:space="preserve">the </w:t>
      </w:r>
      <w:r w:rsidR="001C39AB" w:rsidRPr="00A01D2F">
        <w:rPr>
          <w:rFonts w:ascii="Times New Roman" w:hAnsi="Times New Roman" w:cs="Times New Roman"/>
          <w:sz w:val="24"/>
          <w:szCs w:val="24"/>
        </w:rPr>
        <w:t>plate with</w:t>
      </w:r>
      <w:r w:rsidR="00FF012F" w:rsidRPr="00A01D2F">
        <w:rPr>
          <w:rFonts w:ascii="Times New Roman" w:hAnsi="Times New Roman" w:cs="Times New Roman"/>
          <w:sz w:val="24"/>
          <w:szCs w:val="24"/>
        </w:rPr>
        <w:t xml:space="preserve"> 0.01% Triton X-100</w:t>
      </w:r>
      <w:r w:rsidR="001C39AB" w:rsidRPr="00A01D2F">
        <w:rPr>
          <w:rFonts w:ascii="Times New Roman" w:hAnsi="Times New Roman" w:cs="Times New Roman"/>
          <w:sz w:val="24"/>
          <w:szCs w:val="24"/>
        </w:rPr>
        <w:t xml:space="preserve"> (5 mLs per 15 x 100 mm Petri plate</w:t>
      </w:r>
      <w:r w:rsidR="00C00C40">
        <w:rPr>
          <w:rFonts w:ascii="Times New Roman" w:hAnsi="Times New Roman" w:cs="Times New Roman"/>
          <w:sz w:val="24"/>
          <w:szCs w:val="24"/>
        </w:rPr>
        <w:t xml:space="preserve"> </w:t>
      </w:r>
      <w:r w:rsidR="001D3FD1">
        <w:rPr>
          <w:rFonts w:ascii="Times New Roman" w:hAnsi="Times New Roman" w:cs="Times New Roman"/>
          <w:sz w:val="24"/>
          <w:szCs w:val="24"/>
        </w:rPr>
        <w:t>works well</w:t>
      </w:r>
      <w:r w:rsidR="001C39AB" w:rsidRPr="00A01D2F">
        <w:rPr>
          <w:rFonts w:ascii="Times New Roman" w:hAnsi="Times New Roman" w:cs="Times New Roman"/>
          <w:sz w:val="24"/>
          <w:szCs w:val="24"/>
        </w:rPr>
        <w:t>) and scrubbing</w:t>
      </w:r>
      <w:r w:rsidR="004C56E4">
        <w:rPr>
          <w:rFonts w:ascii="Times New Roman" w:hAnsi="Times New Roman" w:cs="Times New Roman"/>
          <w:sz w:val="24"/>
          <w:szCs w:val="24"/>
        </w:rPr>
        <w:t xml:space="preserve"> </w:t>
      </w:r>
      <w:r w:rsidR="002F6E5A">
        <w:rPr>
          <w:rFonts w:ascii="Times New Roman" w:hAnsi="Times New Roman" w:cs="Times New Roman"/>
          <w:sz w:val="24"/>
          <w:szCs w:val="24"/>
        </w:rPr>
        <w:t xml:space="preserve">the </w:t>
      </w:r>
      <w:r w:rsidR="001C39AB" w:rsidRPr="00A01D2F">
        <w:rPr>
          <w:rFonts w:ascii="Times New Roman" w:hAnsi="Times New Roman" w:cs="Times New Roman"/>
          <w:sz w:val="24"/>
          <w:szCs w:val="24"/>
        </w:rPr>
        <w:t>spores</w:t>
      </w:r>
      <w:r w:rsidR="004C56E4">
        <w:rPr>
          <w:rFonts w:ascii="Times New Roman" w:hAnsi="Times New Roman" w:cs="Times New Roman"/>
          <w:sz w:val="24"/>
          <w:szCs w:val="24"/>
        </w:rPr>
        <w:t xml:space="preserve"> </w:t>
      </w:r>
      <w:r w:rsidR="00C00C40">
        <w:rPr>
          <w:rFonts w:ascii="Times New Roman" w:hAnsi="Times New Roman" w:cs="Times New Roman"/>
          <w:sz w:val="24"/>
          <w:szCs w:val="24"/>
        </w:rPr>
        <w:t xml:space="preserve">(or yeast cells) </w:t>
      </w:r>
      <w:r w:rsidR="004C56E4">
        <w:rPr>
          <w:rFonts w:ascii="Times New Roman" w:hAnsi="Times New Roman" w:cs="Times New Roman"/>
          <w:sz w:val="24"/>
          <w:szCs w:val="24"/>
        </w:rPr>
        <w:t>from the surface</w:t>
      </w:r>
      <w:r w:rsidR="001C39AB" w:rsidRPr="00A01D2F">
        <w:rPr>
          <w:rFonts w:ascii="Times New Roman" w:hAnsi="Times New Roman" w:cs="Times New Roman"/>
          <w:sz w:val="24"/>
          <w:szCs w:val="24"/>
        </w:rPr>
        <w:t xml:space="preserve"> with a sterile bent-glass rod.  Aspirate spore </w:t>
      </w:r>
      <w:r w:rsidR="00C00C40">
        <w:rPr>
          <w:rFonts w:ascii="Times New Roman" w:hAnsi="Times New Roman" w:cs="Times New Roman"/>
          <w:sz w:val="24"/>
          <w:szCs w:val="24"/>
        </w:rPr>
        <w:t xml:space="preserve">(or cell) </w:t>
      </w:r>
      <w:r w:rsidR="001C39AB" w:rsidRPr="00A01D2F">
        <w:rPr>
          <w:rFonts w:ascii="Times New Roman" w:hAnsi="Times New Roman" w:cs="Times New Roman"/>
          <w:sz w:val="24"/>
          <w:szCs w:val="24"/>
        </w:rPr>
        <w:t xml:space="preserve">suspension </w:t>
      </w:r>
      <w:r w:rsidR="00DB553B">
        <w:rPr>
          <w:rFonts w:ascii="Times New Roman" w:hAnsi="Times New Roman" w:cs="Times New Roman"/>
          <w:sz w:val="24"/>
          <w:szCs w:val="24"/>
        </w:rPr>
        <w:t xml:space="preserve">and transfer </w:t>
      </w:r>
      <w:r w:rsidR="001C39AB" w:rsidRPr="00A01D2F">
        <w:rPr>
          <w:rFonts w:ascii="Times New Roman" w:hAnsi="Times New Roman" w:cs="Times New Roman"/>
          <w:sz w:val="24"/>
          <w:szCs w:val="24"/>
        </w:rPr>
        <w:t>into a sterile container.</w:t>
      </w:r>
    </w:p>
    <w:p w:rsidR="001C39AB" w:rsidRPr="00A01D2F" w:rsidRDefault="001C39AB" w:rsidP="00F33BE8">
      <w:pPr>
        <w:tabs>
          <w:tab w:val="left" w:pos="0"/>
        </w:tabs>
        <w:spacing w:after="0"/>
        <w:contextualSpacing/>
        <w:rPr>
          <w:rFonts w:ascii="Times New Roman" w:hAnsi="Times New Roman" w:cs="Times New Roman"/>
          <w:sz w:val="24"/>
          <w:szCs w:val="24"/>
        </w:rPr>
      </w:pPr>
    </w:p>
    <w:p w:rsidR="001C39AB" w:rsidRPr="00A01D2F" w:rsidRDefault="00914CE9" w:rsidP="00F33BE8">
      <w:pPr>
        <w:tabs>
          <w:tab w:val="left" w:pos="0"/>
        </w:tabs>
        <w:spacing w:after="0"/>
        <w:contextualSpacing/>
        <w:rPr>
          <w:rFonts w:ascii="Times New Roman" w:hAnsi="Times New Roman" w:cs="Times New Roman"/>
          <w:sz w:val="24"/>
          <w:szCs w:val="24"/>
        </w:rPr>
      </w:pPr>
      <w:r>
        <w:rPr>
          <w:rFonts w:ascii="Times New Roman" w:hAnsi="Times New Roman" w:cs="Times New Roman"/>
          <w:b/>
          <w:sz w:val="24"/>
          <w:szCs w:val="24"/>
        </w:rPr>
        <w:t>9</w:t>
      </w:r>
      <w:r w:rsidR="001C39AB" w:rsidRPr="00A01D2F">
        <w:rPr>
          <w:rFonts w:ascii="Times New Roman" w:hAnsi="Times New Roman" w:cs="Times New Roman"/>
          <w:b/>
          <w:sz w:val="24"/>
          <w:szCs w:val="24"/>
        </w:rPr>
        <w:t>.</w:t>
      </w:r>
      <w:r w:rsidR="00FF4CC4">
        <w:rPr>
          <w:rFonts w:ascii="Times New Roman" w:hAnsi="Times New Roman" w:cs="Times New Roman"/>
          <w:b/>
          <w:sz w:val="24"/>
          <w:szCs w:val="24"/>
        </w:rPr>
        <w:t>3</w:t>
      </w:r>
      <w:proofErr w:type="gramStart"/>
      <w:r w:rsidR="001C39AB" w:rsidRPr="00A01D2F">
        <w:rPr>
          <w:rFonts w:ascii="Times New Roman" w:hAnsi="Times New Roman" w:cs="Times New Roman"/>
          <w:b/>
          <w:sz w:val="24"/>
          <w:szCs w:val="24"/>
        </w:rPr>
        <w:t>.</w:t>
      </w:r>
      <w:r w:rsidR="001C39AB" w:rsidRPr="00A01D2F">
        <w:rPr>
          <w:rFonts w:ascii="Times New Roman" w:hAnsi="Times New Roman" w:cs="Times New Roman"/>
          <w:sz w:val="24"/>
          <w:szCs w:val="24"/>
        </w:rPr>
        <w:t xml:space="preserve">  Count</w:t>
      </w:r>
      <w:proofErr w:type="gramEnd"/>
      <w:r w:rsidR="001C39AB" w:rsidRPr="00A01D2F">
        <w:rPr>
          <w:rFonts w:ascii="Times New Roman" w:hAnsi="Times New Roman" w:cs="Times New Roman"/>
          <w:sz w:val="24"/>
          <w:szCs w:val="24"/>
        </w:rPr>
        <w:t xml:space="preserve"> spores</w:t>
      </w:r>
      <w:r w:rsidR="0049693D">
        <w:rPr>
          <w:rFonts w:ascii="Times New Roman" w:hAnsi="Times New Roman" w:cs="Times New Roman"/>
          <w:sz w:val="24"/>
          <w:szCs w:val="24"/>
        </w:rPr>
        <w:t xml:space="preserve"> or cells</w:t>
      </w:r>
      <w:r w:rsidR="001C39AB" w:rsidRPr="00A01D2F">
        <w:rPr>
          <w:rFonts w:ascii="Times New Roman" w:hAnsi="Times New Roman" w:cs="Times New Roman"/>
          <w:sz w:val="24"/>
          <w:szCs w:val="24"/>
        </w:rPr>
        <w:t xml:space="preserve"> with a </w:t>
      </w:r>
      <w:r w:rsidR="00FF012F" w:rsidRPr="00A01D2F">
        <w:rPr>
          <w:rFonts w:ascii="Times New Roman" w:hAnsi="Times New Roman" w:cs="Times New Roman"/>
          <w:sz w:val="24"/>
          <w:szCs w:val="24"/>
        </w:rPr>
        <w:t>hemacytometer</w:t>
      </w:r>
      <w:r w:rsidR="001C39AB" w:rsidRPr="00A01D2F">
        <w:rPr>
          <w:rFonts w:ascii="Times New Roman" w:hAnsi="Times New Roman" w:cs="Times New Roman"/>
          <w:sz w:val="24"/>
          <w:szCs w:val="24"/>
        </w:rPr>
        <w:t xml:space="preserve"> and determine the appropriate volume to add to 5 mLs of FMM broth for a </w:t>
      </w:r>
      <w:r w:rsidR="00117F3B">
        <w:rPr>
          <w:rFonts w:ascii="Times New Roman" w:hAnsi="Times New Roman" w:cs="Times New Roman"/>
          <w:sz w:val="24"/>
          <w:szCs w:val="24"/>
        </w:rPr>
        <w:t>total of 1 x 10</w:t>
      </w:r>
      <w:r w:rsidR="00117F3B" w:rsidRPr="007E72C5">
        <w:rPr>
          <w:rFonts w:ascii="Times New Roman" w:hAnsi="Times New Roman" w:cs="Times New Roman"/>
          <w:sz w:val="24"/>
          <w:szCs w:val="24"/>
          <w:vertAlign w:val="superscript"/>
        </w:rPr>
        <w:t>6</w:t>
      </w:r>
      <w:r w:rsidR="001C39AB" w:rsidRPr="00A01D2F">
        <w:rPr>
          <w:rFonts w:ascii="Times New Roman" w:hAnsi="Times New Roman" w:cs="Times New Roman"/>
          <w:sz w:val="24"/>
          <w:szCs w:val="24"/>
        </w:rPr>
        <w:t xml:space="preserve"> spores/tube.  </w:t>
      </w:r>
      <w:r w:rsidR="00DB553B">
        <w:rPr>
          <w:rFonts w:ascii="Times New Roman" w:hAnsi="Times New Roman" w:cs="Times New Roman"/>
          <w:sz w:val="24"/>
          <w:szCs w:val="24"/>
        </w:rPr>
        <w:t xml:space="preserve">The volume should be less than 10 </w:t>
      </w:r>
      <w:r w:rsidR="00DB553B" w:rsidRPr="00DB553B">
        <w:rPr>
          <w:rFonts w:ascii="Symbol" w:hAnsi="Symbol" w:cs="Times New Roman"/>
          <w:sz w:val="24"/>
          <w:szCs w:val="24"/>
        </w:rPr>
        <w:t></w:t>
      </w:r>
      <w:r w:rsidR="00DB553B">
        <w:rPr>
          <w:rFonts w:ascii="Times New Roman" w:hAnsi="Times New Roman" w:cs="Times New Roman"/>
          <w:sz w:val="24"/>
          <w:szCs w:val="24"/>
        </w:rPr>
        <w:t xml:space="preserve">L.  </w:t>
      </w:r>
      <w:r w:rsidR="001C39AB" w:rsidRPr="00A01D2F">
        <w:rPr>
          <w:rFonts w:ascii="Times New Roman" w:hAnsi="Times New Roman" w:cs="Times New Roman"/>
          <w:sz w:val="24"/>
          <w:szCs w:val="24"/>
        </w:rPr>
        <w:t xml:space="preserve">Dilution </w:t>
      </w:r>
      <w:r w:rsidR="0049693D">
        <w:rPr>
          <w:rFonts w:ascii="Times New Roman" w:hAnsi="Times New Roman" w:cs="Times New Roman"/>
          <w:sz w:val="24"/>
          <w:szCs w:val="24"/>
        </w:rPr>
        <w:t xml:space="preserve">of concentrated spore suspensions in </w:t>
      </w:r>
      <w:r w:rsidR="0049693D" w:rsidRPr="00A01D2F">
        <w:rPr>
          <w:rFonts w:ascii="Times New Roman" w:hAnsi="Times New Roman" w:cs="Times New Roman"/>
          <w:sz w:val="24"/>
          <w:szCs w:val="24"/>
        </w:rPr>
        <w:t xml:space="preserve">0.01% Triton X-100 </w:t>
      </w:r>
      <w:r w:rsidR="001C39AB" w:rsidRPr="00A01D2F">
        <w:rPr>
          <w:rFonts w:ascii="Times New Roman" w:hAnsi="Times New Roman" w:cs="Times New Roman"/>
          <w:sz w:val="24"/>
          <w:szCs w:val="24"/>
        </w:rPr>
        <w:t>may be necessary.</w:t>
      </w:r>
    </w:p>
    <w:p w:rsidR="001C39AB" w:rsidRPr="00A01D2F" w:rsidRDefault="001C39AB" w:rsidP="00F33BE8">
      <w:pPr>
        <w:tabs>
          <w:tab w:val="left" w:pos="0"/>
        </w:tabs>
        <w:spacing w:after="0"/>
        <w:contextualSpacing/>
        <w:rPr>
          <w:rFonts w:ascii="Times New Roman" w:hAnsi="Times New Roman" w:cs="Times New Roman"/>
          <w:sz w:val="24"/>
          <w:szCs w:val="24"/>
        </w:rPr>
      </w:pPr>
    </w:p>
    <w:p w:rsidR="00FF012F" w:rsidRPr="00381285" w:rsidRDefault="00914CE9" w:rsidP="00F33BE8">
      <w:pPr>
        <w:tabs>
          <w:tab w:val="left" w:pos="0"/>
        </w:tabs>
        <w:spacing w:after="0"/>
        <w:contextualSpacing/>
        <w:rPr>
          <w:rFonts w:ascii="Times New Roman" w:hAnsi="Times New Roman" w:cs="Times New Roman"/>
          <w:sz w:val="24"/>
          <w:szCs w:val="24"/>
          <w:highlight w:val="yellow"/>
        </w:rPr>
      </w:pPr>
      <w:r>
        <w:rPr>
          <w:rFonts w:ascii="Times New Roman" w:hAnsi="Times New Roman" w:cs="Times New Roman"/>
          <w:b/>
          <w:sz w:val="24"/>
          <w:szCs w:val="24"/>
        </w:rPr>
        <w:t>9</w:t>
      </w:r>
      <w:r w:rsidR="001C39AB" w:rsidRPr="00A01D2F">
        <w:rPr>
          <w:rFonts w:ascii="Times New Roman" w:hAnsi="Times New Roman" w:cs="Times New Roman"/>
          <w:b/>
          <w:sz w:val="24"/>
          <w:szCs w:val="24"/>
        </w:rPr>
        <w:t>.</w:t>
      </w:r>
      <w:r w:rsidR="00FF4CC4">
        <w:rPr>
          <w:rFonts w:ascii="Times New Roman" w:hAnsi="Times New Roman" w:cs="Times New Roman"/>
          <w:b/>
          <w:sz w:val="24"/>
          <w:szCs w:val="24"/>
        </w:rPr>
        <w:t>4</w:t>
      </w:r>
      <w:r w:rsidR="001C39AB" w:rsidRPr="00A01D2F">
        <w:rPr>
          <w:rFonts w:ascii="Times New Roman" w:hAnsi="Times New Roman" w:cs="Times New Roman"/>
          <w:b/>
          <w:sz w:val="24"/>
          <w:szCs w:val="24"/>
        </w:rPr>
        <w:t>.</w:t>
      </w:r>
      <w:r w:rsidR="001C39AB" w:rsidRPr="00A01D2F">
        <w:rPr>
          <w:rFonts w:ascii="Times New Roman" w:hAnsi="Times New Roman" w:cs="Times New Roman"/>
          <w:sz w:val="24"/>
          <w:szCs w:val="24"/>
        </w:rPr>
        <w:t xml:space="preserve">  </w:t>
      </w:r>
      <w:r w:rsidR="00A01D2F" w:rsidRPr="00381285">
        <w:rPr>
          <w:rFonts w:ascii="Times New Roman" w:hAnsi="Times New Roman" w:cs="Times New Roman"/>
          <w:sz w:val="24"/>
          <w:szCs w:val="24"/>
          <w:highlight w:val="yellow"/>
        </w:rPr>
        <w:t xml:space="preserve">In a sterile transfer hood, </w:t>
      </w:r>
      <w:r w:rsidR="00DB553B" w:rsidRPr="00381285">
        <w:rPr>
          <w:rFonts w:ascii="Times New Roman" w:hAnsi="Times New Roman" w:cs="Times New Roman"/>
          <w:sz w:val="24"/>
          <w:szCs w:val="24"/>
          <w:highlight w:val="yellow"/>
        </w:rPr>
        <w:t>i</w:t>
      </w:r>
      <w:r w:rsidR="00A01D2F" w:rsidRPr="00381285">
        <w:rPr>
          <w:rFonts w:ascii="Times New Roman" w:hAnsi="Times New Roman" w:cs="Times New Roman"/>
          <w:sz w:val="24"/>
          <w:szCs w:val="24"/>
          <w:highlight w:val="yellow"/>
        </w:rPr>
        <w:t>noculate c</w:t>
      </w:r>
      <w:r w:rsidR="00FF012F" w:rsidRPr="00381285">
        <w:rPr>
          <w:rFonts w:ascii="Times New Roman" w:hAnsi="Times New Roman" w:cs="Times New Roman"/>
          <w:sz w:val="24"/>
          <w:szCs w:val="24"/>
          <w:highlight w:val="yellow"/>
        </w:rPr>
        <w:t xml:space="preserve">ulture tubes </w:t>
      </w:r>
      <w:r w:rsidR="00DB553B" w:rsidRPr="00381285">
        <w:rPr>
          <w:rFonts w:ascii="Times New Roman" w:hAnsi="Times New Roman" w:cs="Times New Roman"/>
          <w:sz w:val="24"/>
          <w:szCs w:val="24"/>
          <w:highlight w:val="yellow"/>
        </w:rPr>
        <w:t xml:space="preserve">prepared in </w:t>
      </w:r>
      <w:r w:rsidR="0016308F" w:rsidRPr="0016308F">
        <w:rPr>
          <w:rFonts w:ascii="Times New Roman" w:hAnsi="Times New Roman" w:cs="Times New Roman"/>
          <w:b/>
          <w:sz w:val="24"/>
          <w:szCs w:val="24"/>
          <w:highlight w:val="yellow"/>
        </w:rPr>
        <w:t>S</w:t>
      </w:r>
      <w:r w:rsidR="00DB553B" w:rsidRPr="0016308F">
        <w:rPr>
          <w:rFonts w:ascii="Times New Roman" w:hAnsi="Times New Roman" w:cs="Times New Roman"/>
          <w:b/>
          <w:sz w:val="24"/>
          <w:szCs w:val="24"/>
          <w:highlight w:val="yellow"/>
        </w:rPr>
        <w:t xml:space="preserve">tep </w:t>
      </w:r>
      <w:r w:rsidR="001D3FD1" w:rsidRPr="0016308F">
        <w:rPr>
          <w:rFonts w:ascii="Times New Roman" w:hAnsi="Times New Roman" w:cs="Times New Roman"/>
          <w:b/>
          <w:sz w:val="24"/>
          <w:szCs w:val="24"/>
          <w:highlight w:val="yellow"/>
        </w:rPr>
        <w:t>5</w:t>
      </w:r>
      <w:r w:rsidR="00DB553B" w:rsidRPr="0016308F">
        <w:rPr>
          <w:rFonts w:ascii="Times New Roman" w:hAnsi="Times New Roman" w:cs="Times New Roman"/>
          <w:b/>
          <w:sz w:val="24"/>
          <w:szCs w:val="24"/>
          <w:highlight w:val="yellow"/>
        </w:rPr>
        <w:t xml:space="preserve"> </w:t>
      </w:r>
      <w:r w:rsidR="00FF012F" w:rsidRPr="00381285">
        <w:rPr>
          <w:rFonts w:ascii="Times New Roman" w:hAnsi="Times New Roman" w:cs="Times New Roman"/>
          <w:sz w:val="24"/>
          <w:szCs w:val="24"/>
          <w:highlight w:val="yellow"/>
        </w:rPr>
        <w:t xml:space="preserve">with </w:t>
      </w:r>
      <w:r w:rsidR="00DB553B" w:rsidRPr="00381285">
        <w:rPr>
          <w:rFonts w:ascii="Times New Roman" w:hAnsi="Times New Roman" w:cs="Times New Roman"/>
          <w:sz w:val="24"/>
          <w:szCs w:val="24"/>
          <w:highlight w:val="yellow"/>
        </w:rPr>
        <w:t>1</w:t>
      </w:r>
      <w:r w:rsidR="00FF012F" w:rsidRPr="00381285">
        <w:rPr>
          <w:rFonts w:ascii="Times New Roman" w:hAnsi="Times New Roman" w:cs="Times New Roman"/>
          <w:sz w:val="24"/>
          <w:szCs w:val="24"/>
          <w:highlight w:val="yellow"/>
        </w:rPr>
        <w:t xml:space="preserve"> x 10</w:t>
      </w:r>
      <w:r w:rsidR="00DB553B" w:rsidRPr="00381285">
        <w:rPr>
          <w:rFonts w:ascii="Times New Roman" w:hAnsi="Times New Roman" w:cs="Times New Roman"/>
          <w:sz w:val="24"/>
          <w:szCs w:val="24"/>
          <w:highlight w:val="yellow"/>
          <w:vertAlign w:val="superscript"/>
        </w:rPr>
        <w:t>6</w:t>
      </w:r>
      <w:r w:rsidR="00DB553B" w:rsidRPr="00381285">
        <w:rPr>
          <w:rFonts w:ascii="Times New Roman" w:hAnsi="Times New Roman" w:cs="Times New Roman"/>
          <w:sz w:val="24"/>
          <w:szCs w:val="24"/>
          <w:highlight w:val="yellow"/>
        </w:rPr>
        <w:t xml:space="preserve"> spores</w:t>
      </w:r>
      <w:r w:rsidR="00FF012F" w:rsidRPr="00381285">
        <w:rPr>
          <w:rFonts w:ascii="Times New Roman" w:hAnsi="Times New Roman" w:cs="Times New Roman"/>
          <w:sz w:val="24"/>
          <w:szCs w:val="24"/>
          <w:highlight w:val="yellow"/>
        </w:rPr>
        <w:t xml:space="preserve"> </w:t>
      </w:r>
      <w:r w:rsidR="00A01D2F" w:rsidRPr="00381285">
        <w:rPr>
          <w:rFonts w:ascii="Times New Roman" w:hAnsi="Times New Roman" w:cs="Times New Roman"/>
          <w:sz w:val="24"/>
          <w:szCs w:val="24"/>
          <w:highlight w:val="yellow"/>
        </w:rPr>
        <w:t xml:space="preserve">(or </w:t>
      </w:r>
      <w:r w:rsidR="00FF012F" w:rsidRPr="00381285">
        <w:rPr>
          <w:rFonts w:ascii="Times New Roman" w:hAnsi="Times New Roman" w:cs="Times New Roman"/>
          <w:sz w:val="24"/>
          <w:szCs w:val="24"/>
          <w:highlight w:val="yellow"/>
        </w:rPr>
        <w:t>yeast c</w:t>
      </w:r>
      <w:r w:rsidR="00DB553B" w:rsidRPr="00381285">
        <w:rPr>
          <w:rFonts w:ascii="Times New Roman" w:hAnsi="Times New Roman" w:cs="Times New Roman"/>
          <w:sz w:val="24"/>
          <w:szCs w:val="24"/>
          <w:highlight w:val="yellow"/>
        </w:rPr>
        <w:t>ells</w:t>
      </w:r>
      <w:r w:rsidR="00A01D2F" w:rsidRPr="00381285">
        <w:rPr>
          <w:rFonts w:ascii="Times New Roman" w:hAnsi="Times New Roman" w:cs="Times New Roman"/>
          <w:sz w:val="24"/>
          <w:szCs w:val="24"/>
          <w:highlight w:val="yellow"/>
        </w:rPr>
        <w:t>)</w:t>
      </w:r>
      <w:r w:rsidR="00FF012F" w:rsidRPr="00381285">
        <w:rPr>
          <w:rFonts w:ascii="Times New Roman" w:hAnsi="Times New Roman" w:cs="Times New Roman"/>
          <w:sz w:val="24"/>
          <w:szCs w:val="24"/>
          <w:highlight w:val="yellow"/>
        </w:rPr>
        <w:t>.</w:t>
      </w:r>
      <w:r w:rsidR="00A01D2F" w:rsidRPr="00381285">
        <w:rPr>
          <w:rFonts w:ascii="Times New Roman" w:hAnsi="Times New Roman" w:cs="Times New Roman"/>
          <w:sz w:val="24"/>
          <w:szCs w:val="24"/>
          <w:highlight w:val="yellow"/>
        </w:rPr>
        <w:t xml:space="preserve">  </w:t>
      </w:r>
      <w:r w:rsidR="00CD20DC" w:rsidRPr="00381285">
        <w:rPr>
          <w:rFonts w:ascii="Times New Roman" w:hAnsi="Times New Roman" w:cs="Times New Roman"/>
          <w:sz w:val="24"/>
          <w:szCs w:val="24"/>
          <w:highlight w:val="yellow"/>
        </w:rPr>
        <w:t xml:space="preserve">Seal </w:t>
      </w:r>
      <w:r w:rsidR="00A01D2F" w:rsidRPr="00381285">
        <w:rPr>
          <w:rFonts w:ascii="Times New Roman" w:hAnsi="Times New Roman" w:cs="Times New Roman"/>
          <w:sz w:val="24"/>
          <w:szCs w:val="24"/>
          <w:highlight w:val="yellow"/>
        </w:rPr>
        <w:t>the</w:t>
      </w:r>
      <w:r w:rsidR="00CD20DC" w:rsidRPr="00381285">
        <w:rPr>
          <w:rFonts w:ascii="Times New Roman" w:hAnsi="Times New Roman" w:cs="Times New Roman"/>
          <w:sz w:val="24"/>
          <w:szCs w:val="24"/>
          <w:highlight w:val="yellow"/>
        </w:rPr>
        <w:t xml:space="preserve"> </w:t>
      </w:r>
      <w:r w:rsidR="00A01D2F" w:rsidRPr="00381285">
        <w:rPr>
          <w:rFonts w:ascii="Times New Roman" w:hAnsi="Times New Roman" w:cs="Times New Roman"/>
          <w:sz w:val="24"/>
          <w:szCs w:val="24"/>
          <w:highlight w:val="yellow"/>
        </w:rPr>
        <w:t xml:space="preserve">caps </w:t>
      </w:r>
      <w:r w:rsidR="00F64207" w:rsidRPr="00381285">
        <w:rPr>
          <w:rFonts w:ascii="Times New Roman" w:hAnsi="Times New Roman" w:cs="Times New Roman"/>
          <w:sz w:val="24"/>
          <w:szCs w:val="24"/>
          <w:highlight w:val="yellow"/>
        </w:rPr>
        <w:t xml:space="preserve">with Parafilm </w:t>
      </w:r>
      <w:r w:rsidR="00A01D2F" w:rsidRPr="00381285">
        <w:rPr>
          <w:rFonts w:ascii="Times New Roman" w:hAnsi="Times New Roman" w:cs="Times New Roman"/>
          <w:sz w:val="24"/>
          <w:szCs w:val="24"/>
          <w:highlight w:val="yellow"/>
        </w:rPr>
        <w:t xml:space="preserve">to avoid </w:t>
      </w:r>
      <w:r w:rsidR="002F6E5A" w:rsidRPr="00381285">
        <w:rPr>
          <w:rFonts w:ascii="Times New Roman" w:hAnsi="Times New Roman" w:cs="Times New Roman"/>
          <w:sz w:val="24"/>
          <w:szCs w:val="24"/>
          <w:highlight w:val="yellow"/>
        </w:rPr>
        <w:t xml:space="preserve">any </w:t>
      </w:r>
      <w:r w:rsidR="00A01D2F" w:rsidRPr="00381285">
        <w:rPr>
          <w:rFonts w:ascii="Times New Roman" w:hAnsi="Times New Roman" w:cs="Times New Roman"/>
          <w:sz w:val="24"/>
          <w:szCs w:val="24"/>
          <w:highlight w:val="yellow"/>
        </w:rPr>
        <w:t>escap</w:t>
      </w:r>
      <w:r w:rsidR="002F6E5A" w:rsidRPr="00381285">
        <w:rPr>
          <w:rFonts w:ascii="Times New Roman" w:hAnsi="Times New Roman" w:cs="Times New Roman"/>
          <w:sz w:val="24"/>
          <w:szCs w:val="24"/>
          <w:highlight w:val="yellow"/>
        </w:rPr>
        <w:t>e</w:t>
      </w:r>
      <w:r w:rsidR="00A01D2F" w:rsidRPr="00381285">
        <w:rPr>
          <w:rFonts w:ascii="Times New Roman" w:hAnsi="Times New Roman" w:cs="Times New Roman"/>
          <w:sz w:val="24"/>
          <w:szCs w:val="24"/>
          <w:highlight w:val="yellow"/>
        </w:rPr>
        <w:t xml:space="preserve"> of spores</w:t>
      </w:r>
      <w:r w:rsidR="002F6E5A" w:rsidRPr="00381285">
        <w:rPr>
          <w:rFonts w:ascii="Times New Roman" w:hAnsi="Times New Roman" w:cs="Times New Roman"/>
          <w:sz w:val="24"/>
          <w:szCs w:val="24"/>
          <w:highlight w:val="yellow"/>
        </w:rPr>
        <w:t>, particularly for</w:t>
      </w:r>
      <w:r w:rsidR="00A01D2F" w:rsidRPr="00381285">
        <w:rPr>
          <w:rFonts w:ascii="Times New Roman" w:hAnsi="Times New Roman" w:cs="Times New Roman"/>
          <w:sz w:val="24"/>
          <w:szCs w:val="24"/>
          <w:highlight w:val="yellow"/>
        </w:rPr>
        <w:t xml:space="preserve"> unidentified isolates.  </w:t>
      </w:r>
      <w:r w:rsidR="00DB553B" w:rsidRPr="00381285">
        <w:rPr>
          <w:rFonts w:ascii="Times New Roman" w:hAnsi="Times New Roman" w:cs="Times New Roman"/>
          <w:sz w:val="24"/>
          <w:szCs w:val="24"/>
          <w:highlight w:val="yellow"/>
        </w:rPr>
        <w:t>Incubate</w:t>
      </w:r>
      <w:r w:rsidR="00A01D2F" w:rsidRPr="00381285">
        <w:rPr>
          <w:rFonts w:ascii="Times New Roman" w:hAnsi="Times New Roman" w:cs="Times New Roman"/>
          <w:sz w:val="24"/>
          <w:szCs w:val="24"/>
          <w:highlight w:val="yellow"/>
        </w:rPr>
        <w:t xml:space="preserve"> in darkness at 20</w:t>
      </w:r>
      <w:r w:rsidR="00A01D2F" w:rsidRPr="00381285">
        <w:rPr>
          <w:rFonts w:ascii="Times New Roman" w:hAnsi="Times New Roman" w:cs="Times New Roman"/>
          <w:sz w:val="24"/>
          <w:szCs w:val="24"/>
          <w:highlight w:val="yellow"/>
          <w:vertAlign w:val="superscript"/>
        </w:rPr>
        <w:t>o</w:t>
      </w:r>
      <w:r w:rsidR="00A01D2F" w:rsidRPr="00381285">
        <w:rPr>
          <w:rFonts w:ascii="Times New Roman" w:hAnsi="Times New Roman" w:cs="Times New Roman"/>
          <w:sz w:val="24"/>
          <w:szCs w:val="24"/>
          <w:highlight w:val="yellow"/>
        </w:rPr>
        <w:t>C</w:t>
      </w:r>
      <w:ins w:id="70" w:author="Marion Brodhagen" w:date="2012-10-05T14:59:00Z">
        <w:r w:rsidR="00017D08">
          <w:rPr>
            <w:rFonts w:ascii="Times New Roman" w:hAnsi="Times New Roman" w:cs="Times New Roman"/>
            <w:sz w:val="24"/>
            <w:szCs w:val="24"/>
            <w:highlight w:val="yellow"/>
          </w:rPr>
          <w:t xml:space="preserve"> and observe </w:t>
        </w:r>
        <w:r w:rsidR="00017D08" w:rsidRPr="00381285">
          <w:rPr>
            <w:rFonts w:ascii="Times New Roman" w:hAnsi="Times New Roman" w:cs="Times New Roman"/>
            <w:sz w:val="24"/>
            <w:szCs w:val="24"/>
            <w:highlight w:val="yellow"/>
          </w:rPr>
          <w:t xml:space="preserve">samples </w:t>
        </w:r>
        <w:r w:rsidR="00017D08">
          <w:rPr>
            <w:rFonts w:ascii="Times New Roman" w:hAnsi="Times New Roman" w:cs="Times New Roman"/>
            <w:sz w:val="24"/>
            <w:szCs w:val="24"/>
            <w:highlight w:val="yellow"/>
          </w:rPr>
          <w:t>weekly for growth</w:t>
        </w:r>
      </w:ins>
      <w:r w:rsidR="00A01D2F" w:rsidRPr="00381285">
        <w:rPr>
          <w:rFonts w:ascii="Times New Roman" w:hAnsi="Times New Roman" w:cs="Times New Roman"/>
          <w:sz w:val="24"/>
          <w:szCs w:val="24"/>
          <w:highlight w:val="yellow"/>
        </w:rPr>
        <w:t>.</w:t>
      </w:r>
    </w:p>
    <w:p w:rsidR="00DB553B" w:rsidRPr="00381285" w:rsidRDefault="00DB553B" w:rsidP="00F33BE8">
      <w:pPr>
        <w:tabs>
          <w:tab w:val="left" w:pos="0"/>
        </w:tabs>
        <w:spacing w:after="0"/>
        <w:contextualSpacing/>
        <w:rPr>
          <w:rFonts w:ascii="Times New Roman" w:hAnsi="Times New Roman" w:cs="Times New Roman"/>
          <w:sz w:val="24"/>
          <w:szCs w:val="24"/>
          <w:highlight w:val="yellow"/>
        </w:rPr>
      </w:pPr>
    </w:p>
    <w:p w:rsidR="00F33BE8" w:rsidRDefault="00914CE9" w:rsidP="00F33BE8">
      <w:pPr>
        <w:contextualSpacing/>
        <w:rPr>
          <w:rFonts w:ascii="Times New Roman" w:hAnsi="Times New Roman" w:cs="Times New Roman"/>
          <w:sz w:val="24"/>
          <w:szCs w:val="24"/>
          <w:highlight w:val="yellow"/>
        </w:rPr>
      </w:pPr>
      <w:r>
        <w:rPr>
          <w:rFonts w:ascii="Times New Roman" w:hAnsi="Times New Roman" w:cs="Times New Roman"/>
          <w:b/>
          <w:sz w:val="24"/>
          <w:szCs w:val="24"/>
          <w:highlight w:val="yellow"/>
        </w:rPr>
        <w:t>9</w:t>
      </w:r>
      <w:r w:rsidR="00A01D2F" w:rsidRPr="00381285">
        <w:rPr>
          <w:rFonts w:ascii="Times New Roman" w:hAnsi="Times New Roman" w:cs="Times New Roman"/>
          <w:b/>
          <w:sz w:val="24"/>
          <w:szCs w:val="24"/>
          <w:highlight w:val="yellow"/>
        </w:rPr>
        <w:t>.</w:t>
      </w:r>
      <w:r w:rsidR="00FF4CC4">
        <w:rPr>
          <w:rFonts w:ascii="Times New Roman" w:hAnsi="Times New Roman" w:cs="Times New Roman"/>
          <w:b/>
          <w:sz w:val="24"/>
          <w:szCs w:val="24"/>
          <w:highlight w:val="yellow"/>
        </w:rPr>
        <w:t>5</w:t>
      </w:r>
      <w:proofErr w:type="gramStart"/>
      <w:r w:rsidR="00A01D2F" w:rsidRPr="00381285">
        <w:rPr>
          <w:rFonts w:ascii="Times New Roman" w:hAnsi="Times New Roman" w:cs="Times New Roman"/>
          <w:b/>
          <w:sz w:val="24"/>
          <w:szCs w:val="24"/>
          <w:highlight w:val="yellow"/>
        </w:rPr>
        <w:t>.</w:t>
      </w:r>
      <w:r w:rsidR="00A01D2F" w:rsidRPr="00381285">
        <w:rPr>
          <w:rFonts w:ascii="Times New Roman" w:hAnsi="Times New Roman" w:cs="Times New Roman"/>
          <w:sz w:val="24"/>
          <w:szCs w:val="24"/>
          <w:highlight w:val="yellow"/>
        </w:rPr>
        <w:t xml:space="preserve">  </w:t>
      </w:r>
      <w:proofErr w:type="gramEnd"/>
      <w:del w:id="71" w:author="Marion Brodhagen" w:date="2012-10-05T14:59:00Z">
        <w:r w:rsidR="00A01D2F" w:rsidRPr="00381285" w:rsidDel="00017D08">
          <w:rPr>
            <w:rFonts w:ascii="Times New Roman" w:hAnsi="Times New Roman" w:cs="Times New Roman"/>
            <w:sz w:val="24"/>
            <w:szCs w:val="24"/>
            <w:highlight w:val="yellow"/>
          </w:rPr>
          <w:delText xml:space="preserve">Observe </w:delText>
        </w:r>
        <w:r w:rsidR="0051367F" w:rsidRPr="00381285" w:rsidDel="00017D08">
          <w:rPr>
            <w:rFonts w:ascii="Times New Roman" w:hAnsi="Times New Roman" w:cs="Times New Roman"/>
            <w:sz w:val="24"/>
            <w:szCs w:val="24"/>
            <w:highlight w:val="yellow"/>
          </w:rPr>
          <w:delText xml:space="preserve">FMM + BDM </w:delText>
        </w:r>
        <w:r w:rsidR="00A01D2F" w:rsidRPr="00381285" w:rsidDel="00017D08">
          <w:rPr>
            <w:rFonts w:ascii="Times New Roman" w:hAnsi="Times New Roman" w:cs="Times New Roman"/>
            <w:sz w:val="24"/>
            <w:szCs w:val="24"/>
            <w:highlight w:val="yellow"/>
          </w:rPr>
          <w:delText xml:space="preserve">samples weekly for growth.  </w:delText>
        </w:r>
      </w:del>
      <w:proofErr w:type="spellStart"/>
      <w:r w:rsidR="002F6E5A" w:rsidRPr="00381285">
        <w:rPr>
          <w:rFonts w:ascii="Times New Roman" w:hAnsi="Times New Roman" w:cs="Times New Roman"/>
          <w:sz w:val="24"/>
          <w:szCs w:val="24"/>
          <w:highlight w:val="yellow"/>
        </w:rPr>
        <w:t>M</w:t>
      </w:r>
      <w:r w:rsidR="00777DC2" w:rsidRPr="00381285">
        <w:rPr>
          <w:rFonts w:ascii="Times New Roman" w:hAnsi="Times New Roman" w:cs="Times New Roman"/>
          <w:sz w:val="24"/>
          <w:szCs w:val="24"/>
          <w:highlight w:val="yellow"/>
        </w:rPr>
        <w:t>ycelial</w:t>
      </w:r>
      <w:proofErr w:type="spellEnd"/>
      <w:r w:rsidR="00777DC2" w:rsidRPr="00381285">
        <w:rPr>
          <w:rFonts w:ascii="Times New Roman" w:hAnsi="Times New Roman" w:cs="Times New Roman"/>
          <w:sz w:val="24"/>
          <w:szCs w:val="24"/>
          <w:highlight w:val="yellow"/>
        </w:rPr>
        <w:t xml:space="preserve"> </w:t>
      </w:r>
      <w:r w:rsidR="00A01D2F" w:rsidRPr="00381285">
        <w:rPr>
          <w:rFonts w:ascii="Times New Roman" w:hAnsi="Times New Roman" w:cs="Times New Roman"/>
          <w:sz w:val="24"/>
          <w:szCs w:val="24"/>
          <w:highlight w:val="yellow"/>
        </w:rPr>
        <w:t xml:space="preserve">growth </w:t>
      </w:r>
      <w:r w:rsidR="002F6E5A" w:rsidRPr="00381285">
        <w:rPr>
          <w:rFonts w:ascii="Times New Roman" w:hAnsi="Times New Roman" w:cs="Times New Roman"/>
          <w:sz w:val="24"/>
          <w:szCs w:val="24"/>
          <w:highlight w:val="yellow"/>
        </w:rPr>
        <w:t xml:space="preserve">of fungi </w:t>
      </w:r>
      <w:r w:rsidR="00A01D2F" w:rsidRPr="00381285">
        <w:rPr>
          <w:rFonts w:ascii="Times New Roman" w:hAnsi="Times New Roman" w:cs="Times New Roman"/>
          <w:sz w:val="24"/>
          <w:szCs w:val="24"/>
          <w:highlight w:val="yellow"/>
        </w:rPr>
        <w:t xml:space="preserve">on plastic films may be visible within the first week after inoculation, </w:t>
      </w:r>
      <w:r w:rsidR="00777DC2" w:rsidRPr="00381285">
        <w:rPr>
          <w:rFonts w:ascii="Times New Roman" w:hAnsi="Times New Roman" w:cs="Times New Roman"/>
          <w:sz w:val="24"/>
          <w:szCs w:val="24"/>
          <w:highlight w:val="yellow"/>
        </w:rPr>
        <w:t>especially</w:t>
      </w:r>
      <w:r w:rsidR="00A01D2F" w:rsidRPr="00381285">
        <w:rPr>
          <w:rFonts w:ascii="Times New Roman" w:hAnsi="Times New Roman" w:cs="Times New Roman"/>
          <w:sz w:val="24"/>
          <w:szCs w:val="24"/>
          <w:highlight w:val="yellow"/>
        </w:rPr>
        <w:t xml:space="preserve"> </w:t>
      </w:r>
      <w:r w:rsidR="00736DE9" w:rsidRPr="00381285">
        <w:rPr>
          <w:rFonts w:ascii="Times New Roman" w:hAnsi="Times New Roman" w:cs="Times New Roman"/>
          <w:sz w:val="24"/>
          <w:szCs w:val="24"/>
          <w:highlight w:val="yellow"/>
        </w:rPr>
        <w:t>at</w:t>
      </w:r>
      <w:r w:rsidR="00A01D2F" w:rsidRPr="00381285">
        <w:rPr>
          <w:rFonts w:ascii="Times New Roman" w:hAnsi="Times New Roman" w:cs="Times New Roman"/>
          <w:sz w:val="24"/>
          <w:szCs w:val="24"/>
          <w:highlight w:val="yellow"/>
        </w:rPr>
        <w:t xml:space="preserve"> the edges of the plastic</w:t>
      </w:r>
      <w:r w:rsidR="004E731E" w:rsidRPr="00381285">
        <w:rPr>
          <w:rFonts w:ascii="Times New Roman" w:hAnsi="Times New Roman" w:cs="Times New Roman"/>
          <w:sz w:val="24"/>
          <w:szCs w:val="24"/>
          <w:highlight w:val="yellow"/>
        </w:rPr>
        <w:t xml:space="preserve"> films</w:t>
      </w:r>
      <w:r w:rsidR="00A01D2F" w:rsidRPr="00381285">
        <w:rPr>
          <w:rFonts w:ascii="Times New Roman" w:hAnsi="Times New Roman" w:cs="Times New Roman"/>
          <w:sz w:val="24"/>
          <w:szCs w:val="24"/>
          <w:highlight w:val="yellow"/>
        </w:rPr>
        <w:t xml:space="preserve">.  </w:t>
      </w:r>
      <w:r w:rsidR="00DB553B" w:rsidRPr="00381285">
        <w:rPr>
          <w:rFonts w:ascii="Times New Roman" w:hAnsi="Times New Roman" w:cs="Times New Roman"/>
          <w:sz w:val="24"/>
          <w:szCs w:val="24"/>
          <w:highlight w:val="yellow"/>
        </w:rPr>
        <w:t>For planktonic yeast (as evidenced by cloudy media</w:t>
      </w:r>
      <w:r w:rsidR="004C56E4" w:rsidRPr="00381285">
        <w:rPr>
          <w:rFonts w:ascii="Times New Roman" w:hAnsi="Times New Roman" w:cs="Times New Roman"/>
          <w:sz w:val="24"/>
          <w:szCs w:val="24"/>
          <w:highlight w:val="yellow"/>
        </w:rPr>
        <w:t>)</w:t>
      </w:r>
      <w:r w:rsidR="00DB553B" w:rsidRPr="00381285">
        <w:rPr>
          <w:rFonts w:ascii="Times New Roman" w:hAnsi="Times New Roman" w:cs="Times New Roman"/>
          <w:sz w:val="24"/>
          <w:szCs w:val="24"/>
          <w:highlight w:val="yellow"/>
        </w:rPr>
        <w:t>, g</w:t>
      </w:r>
      <w:r w:rsidR="00A01D2F" w:rsidRPr="00381285">
        <w:rPr>
          <w:rFonts w:ascii="Times New Roman" w:hAnsi="Times New Roman" w:cs="Times New Roman"/>
          <w:sz w:val="24"/>
          <w:szCs w:val="24"/>
          <w:highlight w:val="yellow"/>
        </w:rPr>
        <w:t xml:space="preserve">rowth can be </w:t>
      </w:r>
      <w:r w:rsidR="00A14EF1" w:rsidRPr="00381285">
        <w:rPr>
          <w:rFonts w:ascii="Times New Roman" w:hAnsi="Times New Roman" w:cs="Times New Roman"/>
          <w:sz w:val="24"/>
          <w:szCs w:val="24"/>
          <w:highlight w:val="yellow"/>
        </w:rPr>
        <w:t xml:space="preserve">monitored </w:t>
      </w:r>
      <w:r w:rsidR="00A01D2F" w:rsidRPr="00381285">
        <w:rPr>
          <w:rFonts w:ascii="Times New Roman" w:hAnsi="Times New Roman" w:cs="Times New Roman"/>
          <w:sz w:val="24"/>
          <w:szCs w:val="24"/>
          <w:highlight w:val="yellow"/>
        </w:rPr>
        <w:t xml:space="preserve">by optical density readings at 600 nm.  </w:t>
      </w:r>
      <w:r w:rsidR="00777DC2" w:rsidRPr="00381285">
        <w:rPr>
          <w:rFonts w:ascii="Times New Roman" w:hAnsi="Times New Roman" w:cs="Times New Roman"/>
          <w:sz w:val="24"/>
          <w:szCs w:val="24"/>
          <w:highlight w:val="yellow"/>
        </w:rPr>
        <w:t>Because fungi are likely to attach directly to the plastic film, g</w:t>
      </w:r>
      <w:r w:rsidR="00A01D2F" w:rsidRPr="00381285">
        <w:rPr>
          <w:rFonts w:ascii="Times New Roman" w:hAnsi="Times New Roman" w:cs="Times New Roman"/>
          <w:sz w:val="24"/>
          <w:szCs w:val="24"/>
          <w:highlight w:val="yellow"/>
        </w:rPr>
        <w:t xml:space="preserve">rowth </w:t>
      </w:r>
      <w:r w:rsidR="003D1969" w:rsidRPr="00381285">
        <w:rPr>
          <w:rFonts w:ascii="Times New Roman" w:hAnsi="Times New Roman" w:cs="Times New Roman"/>
          <w:sz w:val="24"/>
          <w:szCs w:val="24"/>
          <w:highlight w:val="yellow"/>
        </w:rPr>
        <w:t>may be assessed</w:t>
      </w:r>
      <w:r w:rsidR="00777DC2" w:rsidRPr="00381285">
        <w:rPr>
          <w:rFonts w:ascii="Times New Roman" w:hAnsi="Times New Roman" w:cs="Times New Roman"/>
          <w:sz w:val="24"/>
          <w:szCs w:val="24"/>
          <w:highlight w:val="yellow"/>
        </w:rPr>
        <w:t xml:space="preserve"> by eye</w:t>
      </w:r>
      <w:r w:rsidR="002F6E5A" w:rsidRPr="00381285">
        <w:rPr>
          <w:rFonts w:ascii="Times New Roman" w:hAnsi="Times New Roman" w:cs="Times New Roman"/>
          <w:sz w:val="24"/>
          <w:szCs w:val="24"/>
          <w:highlight w:val="yellow"/>
        </w:rPr>
        <w:t>,</w:t>
      </w:r>
      <w:r w:rsidR="00777DC2" w:rsidRPr="00381285">
        <w:rPr>
          <w:rFonts w:ascii="Times New Roman" w:hAnsi="Times New Roman" w:cs="Times New Roman"/>
          <w:sz w:val="24"/>
          <w:szCs w:val="24"/>
          <w:highlight w:val="yellow"/>
        </w:rPr>
        <w:t xml:space="preserve"> and </w:t>
      </w:r>
      <w:r w:rsidR="00A01D2F" w:rsidRPr="00381285">
        <w:rPr>
          <w:rFonts w:ascii="Times New Roman" w:hAnsi="Times New Roman" w:cs="Times New Roman"/>
          <w:sz w:val="24"/>
          <w:szCs w:val="24"/>
          <w:highlight w:val="yellow"/>
        </w:rPr>
        <w:t>can be confirmed by light microscopy</w:t>
      </w:r>
      <w:r w:rsidR="00381285">
        <w:rPr>
          <w:rFonts w:ascii="Times New Roman" w:hAnsi="Times New Roman" w:cs="Times New Roman"/>
          <w:sz w:val="24"/>
          <w:szCs w:val="24"/>
          <w:highlight w:val="yellow"/>
        </w:rPr>
        <w:t xml:space="preserve"> and/or scanning electron microscopy (SEM)</w:t>
      </w:r>
      <w:r w:rsidR="00A01D2F" w:rsidRPr="00381285">
        <w:rPr>
          <w:rFonts w:ascii="Times New Roman" w:hAnsi="Times New Roman" w:cs="Times New Roman"/>
          <w:sz w:val="24"/>
          <w:szCs w:val="24"/>
          <w:highlight w:val="yellow"/>
        </w:rPr>
        <w:t xml:space="preserve">.  </w:t>
      </w:r>
    </w:p>
    <w:p w:rsidR="00381285" w:rsidRPr="00381285" w:rsidRDefault="00381285" w:rsidP="00F33BE8">
      <w:pPr>
        <w:contextualSpacing/>
        <w:rPr>
          <w:rFonts w:ascii="Times New Roman" w:hAnsi="Times New Roman" w:cs="Times New Roman"/>
          <w:sz w:val="24"/>
          <w:szCs w:val="24"/>
          <w:highlight w:val="yellow"/>
        </w:rPr>
      </w:pPr>
    </w:p>
    <w:p w:rsidR="00C31BB5" w:rsidRDefault="00914CE9" w:rsidP="00F33BE8">
      <w:pPr>
        <w:contextualSpacing/>
        <w:rPr>
          <w:rFonts w:ascii="Times New Roman" w:hAnsi="Times New Roman" w:cs="Times New Roman"/>
          <w:sz w:val="24"/>
          <w:szCs w:val="24"/>
        </w:rPr>
      </w:pPr>
      <w:r>
        <w:rPr>
          <w:rFonts w:ascii="Times New Roman" w:hAnsi="Times New Roman" w:cs="Times New Roman"/>
          <w:b/>
          <w:sz w:val="24"/>
          <w:szCs w:val="24"/>
          <w:highlight w:val="yellow"/>
        </w:rPr>
        <w:t>9</w:t>
      </w:r>
      <w:r w:rsidR="0051367F" w:rsidRPr="00381285">
        <w:rPr>
          <w:rFonts w:ascii="Times New Roman" w:hAnsi="Times New Roman" w:cs="Times New Roman"/>
          <w:b/>
          <w:sz w:val="24"/>
          <w:szCs w:val="24"/>
          <w:highlight w:val="yellow"/>
        </w:rPr>
        <w:t>.</w:t>
      </w:r>
      <w:r w:rsidR="00FF4CC4">
        <w:rPr>
          <w:rFonts w:ascii="Times New Roman" w:hAnsi="Times New Roman" w:cs="Times New Roman"/>
          <w:b/>
          <w:sz w:val="24"/>
          <w:szCs w:val="24"/>
          <w:highlight w:val="yellow"/>
        </w:rPr>
        <w:t>6</w:t>
      </w:r>
      <w:proofErr w:type="gramStart"/>
      <w:r w:rsidR="0051367F" w:rsidRPr="00381285">
        <w:rPr>
          <w:rFonts w:ascii="Times New Roman" w:hAnsi="Times New Roman" w:cs="Times New Roman"/>
          <w:b/>
          <w:sz w:val="24"/>
          <w:szCs w:val="24"/>
          <w:highlight w:val="yellow"/>
        </w:rPr>
        <w:t>.</w:t>
      </w:r>
      <w:r w:rsidR="0051367F" w:rsidRPr="00381285">
        <w:rPr>
          <w:rFonts w:ascii="Times New Roman" w:hAnsi="Times New Roman" w:cs="Times New Roman"/>
          <w:sz w:val="24"/>
          <w:szCs w:val="24"/>
          <w:highlight w:val="yellow"/>
        </w:rPr>
        <w:t xml:space="preserve">  </w:t>
      </w:r>
      <w:proofErr w:type="gramEnd"/>
      <w:del w:id="72" w:author="Marion Brodhagen" w:date="2012-10-05T15:00:00Z">
        <w:r w:rsidR="0051367F" w:rsidRPr="00381285" w:rsidDel="00017D08">
          <w:rPr>
            <w:rFonts w:ascii="Times New Roman" w:hAnsi="Times New Roman" w:cs="Times New Roman"/>
            <w:sz w:val="24"/>
            <w:szCs w:val="24"/>
            <w:highlight w:val="yellow"/>
          </w:rPr>
          <w:delText xml:space="preserve">Observe GMM, FMM-only, and uninoculated samples weekly for growth.  </w:delText>
        </w:r>
      </w:del>
      <w:r w:rsidR="0051367F" w:rsidRPr="00381285">
        <w:rPr>
          <w:rFonts w:ascii="Times New Roman" w:hAnsi="Times New Roman" w:cs="Times New Roman"/>
          <w:sz w:val="24"/>
          <w:szCs w:val="24"/>
          <w:highlight w:val="yellow"/>
        </w:rPr>
        <w:t>In FMM-only controls, look for miniscule white flecks</w:t>
      </w:r>
      <w:r w:rsidR="004E731E" w:rsidRPr="00381285">
        <w:rPr>
          <w:rFonts w:ascii="Times New Roman" w:hAnsi="Times New Roman" w:cs="Times New Roman"/>
          <w:sz w:val="24"/>
          <w:szCs w:val="24"/>
          <w:highlight w:val="yellow"/>
        </w:rPr>
        <w:t xml:space="preserve"> that are</w:t>
      </w:r>
      <w:r w:rsidR="0051367F" w:rsidRPr="00381285">
        <w:rPr>
          <w:rFonts w:ascii="Times New Roman" w:hAnsi="Times New Roman" w:cs="Times New Roman"/>
          <w:sz w:val="24"/>
          <w:szCs w:val="24"/>
          <w:highlight w:val="yellow"/>
        </w:rPr>
        <w:t xml:space="preserve"> too small to register a change in optical density using spectrophotometric methods.  These flecks can be aspirated with a Pasteur pipette and observed using differential interference </w:t>
      </w:r>
      <w:r w:rsidR="006A40DD" w:rsidRPr="00381285">
        <w:rPr>
          <w:rFonts w:ascii="Times New Roman" w:hAnsi="Times New Roman" w:cs="Times New Roman"/>
          <w:sz w:val="24"/>
          <w:szCs w:val="24"/>
          <w:highlight w:val="yellow"/>
        </w:rPr>
        <w:t xml:space="preserve">(DIC) </w:t>
      </w:r>
      <w:r w:rsidR="0051367F" w:rsidRPr="00381285">
        <w:rPr>
          <w:rFonts w:ascii="Times New Roman" w:hAnsi="Times New Roman" w:cs="Times New Roman"/>
          <w:sz w:val="24"/>
          <w:szCs w:val="24"/>
          <w:highlight w:val="yellow"/>
        </w:rPr>
        <w:t xml:space="preserve">microscopy.  </w:t>
      </w:r>
      <w:r w:rsidR="002F6E5A" w:rsidRPr="00381285">
        <w:rPr>
          <w:rFonts w:ascii="Times New Roman" w:hAnsi="Times New Roman" w:cs="Times New Roman"/>
          <w:sz w:val="24"/>
          <w:szCs w:val="24"/>
          <w:highlight w:val="yellow"/>
        </w:rPr>
        <w:t>Flecks are often</w:t>
      </w:r>
      <w:r w:rsidR="00A14EF1" w:rsidRPr="00381285">
        <w:rPr>
          <w:rFonts w:ascii="Times New Roman" w:hAnsi="Times New Roman" w:cs="Times New Roman"/>
          <w:sz w:val="24"/>
          <w:szCs w:val="24"/>
          <w:highlight w:val="yellow"/>
        </w:rPr>
        <w:t xml:space="preserve"> </w:t>
      </w:r>
      <w:r w:rsidR="0051367F" w:rsidRPr="00381285">
        <w:rPr>
          <w:rFonts w:ascii="Times New Roman" w:hAnsi="Times New Roman" w:cs="Times New Roman"/>
          <w:sz w:val="24"/>
          <w:szCs w:val="24"/>
          <w:highlight w:val="yellow"/>
        </w:rPr>
        <w:t>unidentifiable precipitate</w:t>
      </w:r>
      <w:r w:rsidR="002F6E5A" w:rsidRPr="00381285">
        <w:rPr>
          <w:rFonts w:ascii="Times New Roman" w:hAnsi="Times New Roman" w:cs="Times New Roman"/>
          <w:sz w:val="24"/>
          <w:szCs w:val="24"/>
          <w:highlight w:val="yellow"/>
        </w:rPr>
        <w:t>,</w:t>
      </w:r>
      <w:r w:rsidR="0051367F" w:rsidRPr="00381285">
        <w:rPr>
          <w:rFonts w:ascii="Times New Roman" w:hAnsi="Times New Roman" w:cs="Times New Roman"/>
          <w:sz w:val="24"/>
          <w:szCs w:val="24"/>
          <w:highlight w:val="yellow"/>
        </w:rPr>
        <w:t xml:space="preserve"> but in some cases the</w:t>
      </w:r>
      <w:r w:rsidR="002F6E5A" w:rsidRPr="00381285">
        <w:rPr>
          <w:rFonts w:ascii="Times New Roman" w:hAnsi="Times New Roman" w:cs="Times New Roman"/>
          <w:sz w:val="24"/>
          <w:szCs w:val="24"/>
          <w:highlight w:val="yellow"/>
        </w:rPr>
        <w:t>y may be</w:t>
      </w:r>
      <w:r w:rsidR="0051367F" w:rsidRPr="00381285">
        <w:rPr>
          <w:rFonts w:ascii="Times New Roman" w:hAnsi="Times New Roman" w:cs="Times New Roman"/>
          <w:sz w:val="24"/>
          <w:szCs w:val="24"/>
          <w:highlight w:val="yellow"/>
        </w:rPr>
        <w:t xml:space="preserve"> clumps of the original inoculant that had germinated but not grown substantially.</w:t>
      </w:r>
      <w:r w:rsidR="0051367F">
        <w:rPr>
          <w:rFonts w:ascii="Times New Roman" w:hAnsi="Times New Roman" w:cs="Times New Roman"/>
          <w:sz w:val="24"/>
          <w:szCs w:val="24"/>
        </w:rPr>
        <w:t xml:space="preserve">  </w:t>
      </w:r>
    </w:p>
    <w:p w:rsidR="00F33BE8" w:rsidRDefault="00F33BE8" w:rsidP="00F33BE8">
      <w:pPr>
        <w:contextualSpacing/>
        <w:rPr>
          <w:rFonts w:ascii="Times New Roman" w:hAnsi="Times New Roman" w:cs="Times New Roman"/>
          <w:sz w:val="24"/>
          <w:szCs w:val="24"/>
        </w:rPr>
      </w:pPr>
    </w:p>
    <w:p w:rsidR="0051367F"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lastRenderedPageBreak/>
        <w:t>9</w:t>
      </w:r>
      <w:r w:rsidR="0051367F" w:rsidRPr="006A40DD">
        <w:rPr>
          <w:rFonts w:ascii="Times New Roman" w:hAnsi="Times New Roman" w:cs="Times New Roman"/>
          <w:b/>
          <w:sz w:val="24"/>
          <w:szCs w:val="24"/>
        </w:rPr>
        <w:t>.</w:t>
      </w:r>
      <w:r w:rsidR="00FF4CC4">
        <w:rPr>
          <w:rFonts w:ascii="Times New Roman" w:hAnsi="Times New Roman" w:cs="Times New Roman"/>
          <w:b/>
          <w:sz w:val="24"/>
          <w:szCs w:val="24"/>
        </w:rPr>
        <w:t>7</w:t>
      </w:r>
      <w:r w:rsidR="0051367F" w:rsidRPr="006A40DD">
        <w:rPr>
          <w:rFonts w:ascii="Times New Roman" w:hAnsi="Times New Roman" w:cs="Times New Roman"/>
          <w:b/>
          <w:sz w:val="24"/>
          <w:szCs w:val="24"/>
        </w:rPr>
        <w:t>.</w:t>
      </w:r>
      <w:r w:rsidR="0051367F">
        <w:rPr>
          <w:rFonts w:ascii="Times New Roman" w:hAnsi="Times New Roman" w:cs="Times New Roman"/>
          <w:sz w:val="24"/>
          <w:szCs w:val="24"/>
        </w:rPr>
        <w:t xml:space="preserve">  </w:t>
      </w:r>
      <w:r w:rsidR="00381285">
        <w:rPr>
          <w:rFonts w:ascii="Times New Roman" w:hAnsi="Times New Roman" w:cs="Times New Roman"/>
          <w:sz w:val="24"/>
          <w:szCs w:val="24"/>
        </w:rPr>
        <w:t>Use visual and microscopic observations to c</w:t>
      </w:r>
      <w:r w:rsidR="00A14EF1">
        <w:rPr>
          <w:rFonts w:ascii="Times New Roman" w:hAnsi="Times New Roman" w:cs="Times New Roman"/>
          <w:sz w:val="24"/>
          <w:szCs w:val="24"/>
        </w:rPr>
        <w:t xml:space="preserve">ompare colonization of experimental samples and controls, and assign ratings to the </w:t>
      </w:r>
      <w:r w:rsidR="0051367F">
        <w:rPr>
          <w:rFonts w:ascii="Times New Roman" w:hAnsi="Times New Roman" w:cs="Times New Roman"/>
          <w:sz w:val="24"/>
          <w:szCs w:val="24"/>
        </w:rPr>
        <w:t>growth</w:t>
      </w:r>
      <w:r w:rsidR="00A14EF1">
        <w:rPr>
          <w:rFonts w:ascii="Times New Roman" w:hAnsi="Times New Roman" w:cs="Times New Roman"/>
          <w:sz w:val="24"/>
          <w:szCs w:val="24"/>
        </w:rPr>
        <w:t xml:space="preserve"> on each sample of BDM film</w:t>
      </w:r>
      <w:r w:rsidR="0051367F">
        <w:rPr>
          <w:rFonts w:ascii="Times New Roman" w:hAnsi="Times New Roman" w:cs="Times New Roman"/>
          <w:sz w:val="24"/>
          <w:szCs w:val="24"/>
        </w:rPr>
        <w:t>.</w:t>
      </w:r>
      <w:r w:rsidR="00EE3BB3">
        <w:rPr>
          <w:rFonts w:ascii="Times New Roman" w:hAnsi="Times New Roman" w:cs="Times New Roman"/>
          <w:sz w:val="24"/>
          <w:szCs w:val="24"/>
        </w:rPr>
        <w:t xml:space="preserve">  Because</w:t>
      </w:r>
      <w:r w:rsidR="00EE3BB3" w:rsidRPr="003D1969">
        <w:rPr>
          <w:rFonts w:ascii="Times New Roman" w:hAnsi="Times New Roman" w:cs="Times New Roman"/>
          <w:sz w:val="24"/>
          <w:szCs w:val="24"/>
        </w:rPr>
        <w:t xml:space="preserve"> </w:t>
      </w:r>
      <w:r w:rsidR="00EE3BB3">
        <w:rPr>
          <w:rFonts w:ascii="Times New Roman" w:hAnsi="Times New Roman" w:cs="Times New Roman"/>
          <w:sz w:val="24"/>
          <w:szCs w:val="24"/>
        </w:rPr>
        <w:t>many BDMs</w:t>
      </w:r>
      <w:r w:rsidR="00EE3BB3" w:rsidRPr="003D1969">
        <w:rPr>
          <w:rFonts w:ascii="Times New Roman" w:hAnsi="Times New Roman" w:cs="Times New Roman"/>
          <w:sz w:val="24"/>
          <w:szCs w:val="24"/>
        </w:rPr>
        <w:t xml:space="preserve"> are dark in color and permit minimal observation via</w:t>
      </w:r>
      <w:r w:rsidR="00EE3BB3">
        <w:rPr>
          <w:rFonts w:ascii="Times New Roman" w:hAnsi="Times New Roman" w:cs="Times New Roman"/>
          <w:sz w:val="24"/>
          <w:szCs w:val="24"/>
        </w:rPr>
        <w:t xml:space="preserve"> microscopy except at the edges, </w:t>
      </w:r>
      <w:r w:rsidR="00381285">
        <w:rPr>
          <w:rFonts w:ascii="Times New Roman" w:hAnsi="Times New Roman" w:cs="Times New Roman"/>
          <w:sz w:val="24"/>
          <w:szCs w:val="24"/>
        </w:rPr>
        <w:t>and</w:t>
      </w:r>
      <w:r w:rsidR="00EE3BB3">
        <w:rPr>
          <w:rFonts w:ascii="Times New Roman" w:hAnsi="Times New Roman" w:cs="Times New Roman"/>
          <w:sz w:val="24"/>
          <w:szCs w:val="24"/>
        </w:rPr>
        <w:t xml:space="preserve"> f</w:t>
      </w:r>
      <w:r w:rsidR="00EE3BB3" w:rsidRPr="003D1969">
        <w:rPr>
          <w:rFonts w:ascii="Times New Roman" w:hAnsi="Times New Roman" w:cs="Times New Roman"/>
          <w:sz w:val="24"/>
          <w:szCs w:val="24"/>
        </w:rPr>
        <w:t xml:space="preserve">ilm thickness </w:t>
      </w:r>
      <w:r w:rsidR="00EE3BB3">
        <w:rPr>
          <w:rFonts w:ascii="Times New Roman" w:hAnsi="Times New Roman" w:cs="Times New Roman"/>
          <w:sz w:val="24"/>
          <w:szCs w:val="24"/>
        </w:rPr>
        <w:t xml:space="preserve">prohibits </w:t>
      </w:r>
      <w:r w:rsidR="00EE3BB3" w:rsidRPr="003D1969">
        <w:rPr>
          <w:rFonts w:ascii="Times New Roman" w:hAnsi="Times New Roman" w:cs="Times New Roman"/>
          <w:sz w:val="24"/>
          <w:szCs w:val="24"/>
        </w:rPr>
        <w:t xml:space="preserve">observation </w:t>
      </w:r>
      <w:r w:rsidR="00EE3BB3">
        <w:rPr>
          <w:rFonts w:ascii="Times New Roman" w:hAnsi="Times New Roman" w:cs="Times New Roman"/>
          <w:sz w:val="24"/>
          <w:szCs w:val="24"/>
        </w:rPr>
        <w:t>under an oil-immersion lens</w:t>
      </w:r>
      <w:r w:rsidR="00381285">
        <w:rPr>
          <w:rFonts w:ascii="Times New Roman" w:hAnsi="Times New Roman" w:cs="Times New Roman"/>
          <w:sz w:val="24"/>
          <w:szCs w:val="24"/>
        </w:rPr>
        <w:t>,</w:t>
      </w:r>
      <w:r w:rsidR="00EE3BB3">
        <w:rPr>
          <w:rFonts w:ascii="Times New Roman" w:hAnsi="Times New Roman" w:cs="Times New Roman"/>
          <w:sz w:val="24"/>
          <w:szCs w:val="24"/>
        </w:rPr>
        <w:t xml:space="preserve"> SEM</w:t>
      </w:r>
      <w:r w:rsidR="00A14EF1">
        <w:rPr>
          <w:rFonts w:ascii="Times New Roman" w:hAnsi="Times New Roman" w:cs="Times New Roman"/>
          <w:sz w:val="24"/>
          <w:szCs w:val="24"/>
        </w:rPr>
        <w:t xml:space="preserve"> </w:t>
      </w:r>
      <w:r w:rsidR="00366E2D">
        <w:rPr>
          <w:rFonts w:ascii="Times New Roman" w:hAnsi="Times New Roman" w:cs="Times New Roman"/>
          <w:sz w:val="24"/>
          <w:szCs w:val="24"/>
        </w:rPr>
        <w:t xml:space="preserve">is useful </w:t>
      </w:r>
      <w:r w:rsidR="00EE3BB3">
        <w:rPr>
          <w:rFonts w:ascii="Times New Roman" w:hAnsi="Times New Roman" w:cs="Times New Roman"/>
          <w:sz w:val="24"/>
          <w:szCs w:val="24"/>
        </w:rPr>
        <w:t xml:space="preserve">to estimate </w:t>
      </w:r>
      <w:r w:rsidR="00EE3BB3" w:rsidRPr="003D1969">
        <w:rPr>
          <w:rFonts w:ascii="Times New Roman" w:hAnsi="Times New Roman" w:cs="Times New Roman"/>
          <w:i/>
          <w:sz w:val="24"/>
          <w:szCs w:val="24"/>
        </w:rPr>
        <w:t>i)</w:t>
      </w:r>
      <w:r w:rsidR="00EE3BB3">
        <w:rPr>
          <w:rFonts w:ascii="Times New Roman" w:hAnsi="Times New Roman" w:cs="Times New Roman"/>
          <w:sz w:val="24"/>
          <w:szCs w:val="24"/>
        </w:rPr>
        <w:t xml:space="preserve"> the presence of microbial growth</w:t>
      </w:r>
      <w:r w:rsidR="00366E2D">
        <w:rPr>
          <w:rFonts w:ascii="Times New Roman" w:hAnsi="Times New Roman" w:cs="Times New Roman"/>
          <w:sz w:val="24"/>
          <w:szCs w:val="24"/>
        </w:rPr>
        <w:t xml:space="preserve">, e.g. via the rating system described in </w:t>
      </w:r>
      <w:r w:rsidR="00366E2D" w:rsidRPr="00366E2D">
        <w:rPr>
          <w:rFonts w:ascii="Times New Roman" w:hAnsi="Times New Roman" w:cs="Times New Roman"/>
          <w:b/>
          <w:sz w:val="24"/>
          <w:szCs w:val="24"/>
        </w:rPr>
        <w:t>Table 1</w:t>
      </w:r>
      <w:r w:rsidR="00366E2D">
        <w:rPr>
          <w:rFonts w:ascii="Times New Roman" w:hAnsi="Times New Roman" w:cs="Times New Roman"/>
          <w:sz w:val="24"/>
          <w:szCs w:val="24"/>
        </w:rPr>
        <w:t>,</w:t>
      </w:r>
      <w:r w:rsidR="00EE3BB3">
        <w:rPr>
          <w:rFonts w:ascii="Times New Roman" w:hAnsi="Times New Roman" w:cs="Times New Roman"/>
          <w:sz w:val="24"/>
          <w:szCs w:val="24"/>
        </w:rPr>
        <w:t xml:space="preserve"> </w:t>
      </w:r>
      <w:r w:rsidR="00F64207">
        <w:rPr>
          <w:rFonts w:ascii="Times New Roman" w:hAnsi="Times New Roman" w:cs="Times New Roman"/>
          <w:sz w:val="24"/>
          <w:szCs w:val="24"/>
        </w:rPr>
        <w:t xml:space="preserve">and </w:t>
      </w:r>
      <w:r w:rsidR="00EE3BB3" w:rsidRPr="003D1969">
        <w:rPr>
          <w:rFonts w:ascii="Times New Roman" w:hAnsi="Times New Roman" w:cs="Times New Roman"/>
          <w:i/>
          <w:sz w:val="24"/>
          <w:szCs w:val="24"/>
        </w:rPr>
        <w:t>ii)</w:t>
      </w:r>
      <w:r w:rsidR="00EE3BB3">
        <w:rPr>
          <w:rFonts w:ascii="Times New Roman" w:hAnsi="Times New Roman" w:cs="Times New Roman"/>
          <w:sz w:val="24"/>
          <w:szCs w:val="24"/>
        </w:rPr>
        <w:t xml:space="preserve"> the extent of BDM degradation</w:t>
      </w:r>
      <w:r w:rsidR="00366E2D">
        <w:rPr>
          <w:rFonts w:ascii="Times New Roman" w:hAnsi="Times New Roman" w:cs="Times New Roman"/>
          <w:sz w:val="24"/>
          <w:szCs w:val="24"/>
        </w:rPr>
        <w:t>.</w:t>
      </w:r>
    </w:p>
    <w:p w:rsidR="00F33BE8" w:rsidRDefault="00F33BE8" w:rsidP="00F33BE8">
      <w:pPr>
        <w:contextualSpacing/>
        <w:rPr>
          <w:rFonts w:ascii="Times New Roman" w:hAnsi="Times New Roman" w:cs="Times New Roman"/>
          <w:sz w:val="24"/>
          <w:szCs w:val="24"/>
        </w:rPr>
      </w:pPr>
    </w:p>
    <w:p w:rsidR="00736DE9" w:rsidRDefault="00914CE9" w:rsidP="00F33BE8">
      <w:pPr>
        <w:contextualSpacing/>
        <w:rPr>
          <w:rFonts w:ascii="Times New Roman" w:hAnsi="Times New Roman" w:cs="Times New Roman"/>
          <w:b/>
          <w:sz w:val="24"/>
          <w:szCs w:val="24"/>
        </w:rPr>
      </w:pPr>
      <w:r>
        <w:rPr>
          <w:rFonts w:ascii="Times New Roman" w:hAnsi="Times New Roman" w:cs="Times New Roman"/>
          <w:b/>
          <w:sz w:val="24"/>
          <w:szCs w:val="24"/>
        </w:rPr>
        <w:t>10</w:t>
      </w:r>
      <w:r w:rsidR="00736DE9" w:rsidRPr="00736DE9">
        <w:rPr>
          <w:rFonts w:ascii="Times New Roman" w:hAnsi="Times New Roman" w:cs="Times New Roman"/>
          <w:b/>
          <w:sz w:val="24"/>
          <w:szCs w:val="24"/>
        </w:rPr>
        <w:t>.  SEM sample preparation</w:t>
      </w:r>
    </w:p>
    <w:p w:rsidR="00F33BE8" w:rsidRPr="00736DE9" w:rsidRDefault="00F33BE8" w:rsidP="00F33BE8">
      <w:pPr>
        <w:contextualSpacing/>
        <w:rPr>
          <w:rFonts w:ascii="Times New Roman" w:hAnsi="Times New Roman" w:cs="Times New Roman"/>
          <w:b/>
          <w:sz w:val="24"/>
          <w:szCs w:val="24"/>
        </w:rPr>
      </w:pPr>
    </w:p>
    <w:p w:rsidR="00FF4CC4"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10</w:t>
      </w:r>
      <w:r w:rsidR="00736DE9" w:rsidRPr="00EE3BB3">
        <w:rPr>
          <w:rFonts w:ascii="Times New Roman" w:hAnsi="Times New Roman" w:cs="Times New Roman"/>
          <w:b/>
          <w:sz w:val="24"/>
          <w:szCs w:val="24"/>
        </w:rPr>
        <w:t>.1.</w:t>
      </w:r>
      <w:r w:rsidR="00736DE9">
        <w:rPr>
          <w:rFonts w:ascii="Times New Roman" w:hAnsi="Times New Roman" w:cs="Times New Roman"/>
          <w:sz w:val="24"/>
          <w:szCs w:val="24"/>
        </w:rPr>
        <w:t xml:space="preserve">  Use clean, sterile scissors to cut small pieces of BDM from replicate samples.  Fix BDMs by immersing in 2.5% glutaraldehyde in 0.1 M sodium phosphate buf</w:t>
      </w:r>
      <w:r w:rsidR="00EC521F">
        <w:rPr>
          <w:rFonts w:ascii="Times New Roman" w:hAnsi="Times New Roman" w:cs="Times New Roman"/>
          <w:sz w:val="24"/>
          <w:szCs w:val="24"/>
        </w:rPr>
        <w:t>fer (pH 7.2</w:t>
      </w:r>
      <w:r w:rsidR="00736DE9">
        <w:rPr>
          <w:rFonts w:ascii="Times New Roman" w:hAnsi="Times New Roman" w:cs="Times New Roman"/>
          <w:sz w:val="24"/>
          <w:szCs w:val="24"/>
        </w:rPr>
        <w:t xml:space="preserve">) for 24-48 h.  </w:t>
      </w:r>
    </w:p>
    <w:p w:rsidR="00FF4CC4" w:rsidRDefault="00FF4CC4" w:rsidP="00F33BE8">
      <w:pPr>
        <w:contextualSpacing/>
        <w:rPr>
          <w:rFonts w:ascii="Times New Roman" w:hAnsi="Times New Roman" w:cs="Times New Roman"/>
          <w:sz w:val="24"/>
          <w:szCs w:val="24"/>
        </w:rPr>
      </w:pPr>
    </w:p>
    <w:p w:rsidR="00736DE9" w:rsidRDefault="00FF4CC4" w:rsidP="00F33BE8">
      <w:pPr>
        <w:contextualSpacing/>
        <w:rPr>
          <w:rFonts w:ascii="Times New Roman" w:hAnsi="Times New Roman" w:cs="Times New Roman"/>
          <w:sz w:val="24"/>
          <w:szCs w:val="24"/>
        </w:rPr>
      </w:pPr>
      <w:r w:rsidRPr="00FF4CC4">
        <w:rPr>
          <w:rFonts w:ascii="Times New Roman" w:hAnsi="Times New Roman" w:cs="Times New Roman"/>
          <w:b/>
          <w:sz w:val="24"/>
          <w:szCs w:val="24"/>
        </w:rPr>
        <w:t>10.2.</w:t>
      </w:r>
      <w:r>
        <w:rPr>
          <w:rFonts w:ascii="Times New Roman" w:hAnsi="Times New Roman" w:cs="Times New Roman"/>
          <w:sz w:val="24"/>
          <w:szCs w:val="24"/>
        </w:rPr>
        <w:t xml:space="preserve">  </w:t>
      </w:r>
      <w:r w:rsidR="00722DC5">
        <w:rPr>
          <w:rFonts w:ascii="Times New Roman" w:hAnsi="Times New Roman" w:cs="Times New Roman"/>
          <w:sz w:val="24"/>
          <w:szCs w:val="24"/>
        </w:rPr>
        <w:t>While fixation is occurring, dehydrate pure 100% ethanol by adding 5-10% volume 3Å molecular sieve (activated in a drying oven at 175-260</w:t>
      </w:r>
      <w:r w:rsidR="00722DC5" w:rsidRPr="00722DC5">
        <w:rPr>
          <w:rFonts w:ascii="Times New Roman" w:hAnsi="Times New Roman" w:cs="Times New Roman"/>
          <w:sz w:val="24"/>
          <w:szCs w:val="24"/>
          <w:vertAlign w:val="superscript"/>
        </w:rPr>
        <w:t>o</w:t>
      </w:r>
      <w:r w:rsidR="00722DC5">
        <w:rPr>
          <w:rFonts w:ascii="Times New Roman" w:hAnsi="Times New Roman" w:cs="Times New Roman"/>
          <w:sz w:val="24"/>
          <w:szCs w:val="24"/>
        </w:rPr>
        <w:t>C and cooled in a desiccator)</w:t>
      </w:r>
      <w:r w:rsidR="00C05A30">
        <w:rPr>
          <w:rFonts w:ascii="Times New Roman" w:hAnsi="Times New Roman" w:cs="Times New Roman"/>
          <w:sz w:val="24"/>
          <w:szCs w:val="24"/>
        </w:rPr>
        <w:t>,</w:t>
      </w:r>
      <w:r w:rsidR="00722DC5">
        <w:rPr>
          <w:rFonts w:ascii="Times New Roman" w:hAnsi="Times New Roman" w:cs="Times New Roman"/>
          <w:sz w:val="24"/>
          <w:szCs w:val="24"/>
        </w:rPr>
        <w:t xml:space="preserve"> and allow to sit at room temperature overnight to ensure total dehydration.</w:t>
      </w:r>
    </w:p>
    <w:p w:rsidR="00F33BE8" w:rsidRDefault="00F33BE8" w:rsidP="00F33BE8">
      <w:pPr>
        <w:contextualSpacing/>
        <w:rPr>
          <w:rFonts w:ascii="Times New Roman" w:hAnsi="Times New Roman" w:cs="Times New Roman"/>
          <w:sz w:val="24"/>
          <w:szCs w:val="24"/>
        </w:rPr>
      </w:pPr>
    </w:p>
    <w:p w:rsidR="00F33BE8"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10</w:t>
      </w:r>
      <w:r w:rsidR="00736DE9" w:rsidRPr="00EE3BB3">
        <w:rPr>
          <w:rFonts w:ascii="Times New Roman" w:hAnsi="Times New Roman" w:cs="Times New Roman"/>
          <w:b/>
          <w:sz w:val="24"/>
          <w:szCs w:val="24"/>
        </w:rPr>
        <w:t>.</w:t>
      </w:r>
      <w:r w:rsidR="00FF4CC4">
        <w:rPr>
          <w:rFonts w:ascii="Times New Roman" w:hAnsi="Times New Roman" w:cs="Times New Roman"/>
          <w:b/>
          <w:sz w:val="24"/>
          <w:szCs w:val="24"/>
        </w:rPr>
        <w:t>3</w:t>
      </w:r>
      <w:r w:rsidR="00736DE9" w:rsidRPr="00EE3BB3">
        <w:rPr>
          <w:rFonts w:ascii="Times New Roman" w:hAnsi="Times New Roman" w:cs="Times New Roman"/>
          <w:b/>
          <w:sz w:val="24"/>
          <w:szCs w:val="24"/>
        </w:rPr>
        <w:t>.</w:t>
      </w:r>
      <w:r w:rsidR="00736DE9">
        <w:rPr>
          <w:rFonts w:ascii="Times New Roman" w:hAnsi="Times New Roman" w:cs="Times New Roman"/>
          <w:sz w:val="24"/>
          <w:szCs w:val="24"/>
        </w:rPr>
        <w:t xml:space="preserve">  </w:t>
      </w:r>
      <w:r w:rsidR="00722DC5">
        <w:rPr>
          <w:rFonts w:ascii="Times New Roman" w:hAnsi="Times New Roman" w:cs="Times New Roman"/>
          <w:sz w:val="24"/>
          <w:szCs w:val="24"/>
        </w:rPr>
        <w:t xml:space="preserve">Immerse BDMs in </w:t>
      </w:r>
      <w:r w:rsidR="00736DE9">
        <w:rPr>
          <w:rFonts w:ascii="Times New Roman" w:hAnsi="Times New Roman" w:cs="Times New Roman"/>
          <w:sz w:val="24"/>
          <w:szCs w:val="24"/>
        </w:rPr>
        <w:t xml:space="preserve">0.1 M sodium phosphate buffer </w:t>
      </w:r>
      <w:r w:rsidR="00EC521F">
        <w:rPr>
          <w:rFonts w:ascii="Times New Roman" w:hAnsi="Times New Roman" w:cs="Times New Roman"/>
          <w:sz w:val="24"/>
          <w:szCs w:val="24"/>
        </w:rPr>
        <w:t xml:space="preserve">(pH 7.2) </w:t>
      </w:r>
      <w:r w:rsidR="00FF4CC4">
        <w:rPr>
          <w:rFonts w:ascii="Times New Roman" w:hAnsi="Times New Roman" w:cs="Times New Roman"/>
          <w:sz w:val="24"/>
          <w:szCs w:val="24"/>
        </w:rPr>
        <w:t xml:space="preserve">for </w:t>
      </w:r>
      <w:r w:rsidR="00722DC5">
        <w:rPr>
          <w:rFonts w:ascii="Times New Roman" w:hAnsi="Times New Roman" w:cs="Times New Roman"/>
          <w:sz w:val="24"/>
          <w:szCs w:val="24"/>
        </w:rPr>
        <w:t xml:space="preserve">four washes of </w:t>
      </w:r>
      <w:r w:rsidR="00736DE9">
        <w:rPr>
          <w:rFonts w:ascii="Times New Roman" w:hAnsi="Times New Roman" w:cs="Times New Roman"/>
          <w:sz w:val="24"/>
          <w:szCs w:val="24"/>
        </w:rPr>
        <w:t>15 min each.</w:t>
      </w:r>
    </w:p>
    <w:p w:rsidR="00736DE9" w:rsidRDefault="00736DE9" w:rsidP="00F33BE8">
      <w:pPr>
        <w:contextualSpacing/>
        <w:rPr>
          <w:rFonts w:ascii="Times New Roman" w:hAnsi="Times New Roman" w:cs="Times New Roman"/>
          <w:sz w:val="24"/>
          <w:szCs w:val="24"/>
        </w:rPr>
      </w:pPr>
      <w:r>
        <w:rPr>
          <w:rFonts w:ascii="Times New Roman" w:hAnsi="Times New Roman" w:cs="Times New Roman"/>
          <w:sz w:val="24"/>
          <w:szCs w:val="24"/>
        </w:rPr>
        <w:t xml:space="preserve">  </w:t>
      </w:r>
    </w:p>
    <w:p w:rsidR="00722DC5"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10</w:t>
      </w:r>
      <w:r w:rsidR="00736DE9" w:rsidRPr="00EE3BB3">
        <w:rPr>
          <w:rFonts w:ascii="Times New Roman" w:hAnsi="Times New Roman" w:cs="Times New Roman"/>
          <w:b/>
          <w:sz w:val="24"/>
          <w:szCs w:val="24"/>
        </w:rPr>
        <w:t>.</w:t>
      </w:r>
      <w:r w:rsidR="00FF4CC4">
        <w:rPr>
          <w:rFonts w:ascii="Times New Roman" w:hAnsi="Times New Roman" w:cs="Times New Roman"/>
          <w:b/>
          <w:sz w:val="24"/>
          <w:szCs w:val="24"/>
        </w:rPr>
        <w:t>4</w:t>
      </w:r>
      <w:r w:rsidR="00736DE9" w:rsidRPr="00EE3BB3">
        <w:rPr>
          <w:rFonts w:ascii="Times New Roman" w:hAnsi="Times New Roman" w:cs="Times New Roman"/>
          <w:b/>
          <w:sz w:val="24"/>
          <w:szCs w:val="24"/>
        </w:rPr>
        <w:t>.</w:t>
      </w:r>
      <w:r w:rsidR="00736DE9">
        <w:rPr>
          <w:rFonts w:ascii="Times New Roman" w:hAnsi="Times New Roman" w:cs="Times New Roman"/>
          <w:sz w:val="24"/>
          <w:szCs w:val="24"/>
        </w:rPr>
        <w:t xml:space="preserve">  </w:t>
      </w:r>
      <w:r w:rsidR="00722DC5">
        <w:rPr>
          <w:rFonts w:ascii="Times New Roman" w:hAnsi="Times New Roman" w:cs="Times New Roman"/>
          <w:sz w:val="24"/>
          <w:szCs w:val="24"/>
        </w:rPr>
        <w:t xml:space="preserve">Immerse </w:t>
      </w:r>
      <w:r w:rsidR="00736DE9">
        <w:rPr>
          <w:rFonts w:ascii="Times New Roman" w:hAnsi="Times New Roman" w:cs="Times New Roman"/>
          <w:sz w:val="24"/>
          <w:szCs w:val="24"/>
        </w:rPr>
        <w:t xml:space="preserve">BDMs </w:t>
      </w:r>
      <w:r w:rsidR="00722DC5">
        <w:rPr>
          <w:rFonts w:ascii="Times New Roman" w:hAnsi="Times New Roman" w:cs="Times New Roman"/>
          <w:sz w:val="24"/>
          <w:szCs w:val="24"/>
        </w:rPr>
        <w:t xml:space="preserve">in </w:t>
      </w:r>
      <w:r w:rsidR="00736DE9">
        <w:rPr>
          <w:rFonts w:ascii="Times New Roman" w:hAnsi="Times New Roman" w:cs="Times New Roman"/>
          <w:sz w:val="24"/>
          <w:szCs w:val="24"/>
        </w:rPr>
        <w:t>ultrapure water</w:t>
      </w:r>
      <w:r w:rsidR="00366E2D">
        <w:rPr>
          <w:rFonts w:ascii="Times New Roman" w:hAnsi="Times New Roman" w:cs="Times New Roman"/>
          <w:sz w:val="24"/>
          <w:szCs w:val="24"/>
        </w:rPr>
        <w:t xml:space="preserve"> </w:t>
      </w:r>
      <w:r w:rsidR="00FF4CC4">
        <w:rPr>
          <w:rFonts w:ascii="Times New Roman" w:hAnsi="Times New Roman" w:cs="Times New Roman"/>
          <w:sz w:val="24"/>
          <w:szCs w:val="24"/>
        </w:rPr>
        <w:t xml:space="preserve">for </w:t>
      </w:r>
      <w:r w:rsidR="00722DC5">
        <w:rPr>
          <w:rFonts w:ascii="Times New Roman" w:hAnsi="Times New Roman" w:cs="Times New Roman"/>
          <w:sz w:val="24"/>
          <w:szCs w:val="24"/>
        </w:rPr>
        <w:t xml:space="preserve">three washes of 5 min each.  </w:t>
      </w:r>
    </w:p>
    <w:p w:rsidR="00F33BE8" w:rsidRDefault="00F33BE8" w:rsidP="00F33BE8">
      <w:pPr>
        <w:contextualSpacing/>
        <w:rPr>
          <w:rFonts w:ascii="Times New Roman" w:hAnsi="Times New Roman" w:cs="Times New Roman"/>
          <w:sz w:val="24"/>
          <w:szCs w:val="24"/>
        </w:rPr>
      </w:pPr>
    </w:p>
    <w:p w:rsidR="00736DE9" w:rsidRDefault="00914CE9" w:rsidP="00F33BE8">
      <w:pPr>
        <w:contextualSpacing/>
        <w:rPr>
          <w:rFonts w:ascii="Times New Roman" w:hAnsi="Times New Roman" w:cs="Times New Roman"/>
          <w:sz w:val="24"/>
          <w:szCs w:val="24"/>
        </w:rPr>
      </w:pPr>
      <w:r>
        <w:rPr>
          <w:rFonts w:ascii="Times New Roman" w:hAnsi="Times New Roman" w:cs="Times New Roman"/>
          <w:b/>
          <w:sz w:val="24"/>
          <w:szCs w:val="24"/>
        </w:rPr>
        <w:t>10</w:t>
      </w:r>
      <w:r w:rsidR="00736DE9" w:rsidRPr="00EE3BB3">
        <w:rPr>
          <w:rFonts w:ascii="Times New Roman" w:hAnsi="Times New Roman" w:cs="Times New Roman"/>
          <w:b/>
          <w:sz w:val="24"/>
          <w:szCs w:val="24"/>
        </w:rPr>
        <w:t>.</w:t>
      </w:r>
      <w:r w:rsidR="00FF4CC4">
        <w:rPr>
          <w:rFonts w:ascii="Times New Roman" w:hAnsi="Times New Roman" w:cs="Times New Roman"/>
          <w:b/>
          <w:sz w:val="24"/>
          <w:szCs w:val="24"/>
        </w:rPr>
        <w:t>5</w:t>
      </w:r>
      <w:r w:rsidR="00736DE9" w:rsidRPr="00EE3BB3">
        <w:rPr>
          <w:rFonts w:ascii="Times New Roman" w:hAnsi="Times New Roman" w:cs="Times New Roman"/>
          <w:b/>
          <w:sz w:val="24"/>
          <w:szCs w:val="24"/>
        </w:rPr>
        <w:t>.</w:t>
      </w:r>
      <w:r w:rsidR="00736DE9">
        <w:rPr>
          <w:rFonts w:ascii="Times New Roman" w:hAnsi="Times New Roman" w:cs="Times New Roman"/>
          <w:sz w:val="24"/>
          <w:szCs w:val="24"/>
        </w:rPr>
        <w:t xml:space="preserve">  Dehydrate BDM samples in an ethanol series, </w:t>
      </w:r>
      <w:r w:rsidR="00712403">
        <w:rPr>
          <w:rFonts w:ascii="Times New Roman" w:hAnsi="Times New Roman" w:cs="Times New Roman"/>
          <w:sz w:val="24"/>
          <w:szCs w:val="24"/>
        </w:rPr>
        <w:t xml:space="preserve">immersing </w:t>
      </w:r>
      <w:r w:rsidR="00736DE9">
        <w:rPr>
          <w:rFonts w:ascii="Times New Roman" w:hAnsi="Times New Roman" w:cs="Times New Roman"/>
          <w:sz w:val="24"/>
          <w:szCs w:val="24"/>
        </w:rPr>
        <w:t xml:space="preserve">for 20 minutes at each concentration:  50%, 70%, 80%, 90%, 95%, and 100%.  Rinse BDMs twice more in 100% ethanol </w:t>
      </w:r>
      <w:r w:rsidR="00366E2D">
        <w:rPr>
          <w:rFonts w:ascii="Times New Roman" w:hAnsi="Times New Roman" w:cs="Times New Roman"/>
          <w:sz w:val="24"/>
          <w:szCs w:val="24"/>
        </w:rPr>
        <w:t xml:space="preserve">for </w:t>
      </w:r>
      <w:r w:rsidR="00736DE9">
        <w:rPr>
          <w:rFonts w:ascii="Times New Roman" w:hAnsi="Times New Roman" w:cs="Times New Roman"/>
          <w:sz w:val="24"/>
          <w:szCs w:val="24"/>
        </w:rPr>
        <w:t xml:space="preserve">20 min </w:t>
      </w:r>
      <w:r w:rsidR="00366E2D">
        <w:rPr>
          <w:rFonts w:ascii="Times New Roman" w:hAnsi="Times New Roman" w:cs="Times New Roman"/>
          <w:sz w:val="24"/>
          <w:szCs w:val="24"/>
        </w:rPr>
        <w:t xml:space="preserve">per </w:t>
      </w:r>
      <w:r w:rsidR="00736DE9">
        <w:rPr>
          <w:rFonts w:ascii="Times New Roman" w:hAnsi="Times New Roman" w:cs="Times New Roman"/>
          <w:sz w:val="24"/>
          <w:szCs w:val="24"/>
        </w:rPr>
        <w:t>rinse.</w:t>
      </w:r>
      <w:r w:rsidR="00722DC5">
        <w:rPr>
          <w:rFonts w:ascii="Times New Roman" w:hAnsi="Times New Roman" w:cs="Times New Roman"/>
          <w:sz w:val="24"/>
          <w:szCs w:val="24"/>
        </w:rPr>
        <w:t xml:space="preserve">  </w:t>
      </w:r>
    </w:p>
    <w:p w:rsidR="00F33BE8" w:rsidRDefault="00F33BE8" w:rsidP="00F33BE8">
      <w:pPr>
        <w:contextualSpacing/>
        <w:rPr>
          <w:rFonts w:ascii="Times New Roman" w:hAnsi="Times New Roman" w:cs="Times New Roman"/>
          <w:sz w:val="24"/>
          <w:szCs w:val="24"/>
        </w:rPr>
      </w:pPr>
    </w:p>
    <w:p w:rsidR="00607A29" w:rsidRDefault="00914CE9" w:rsidP="00F33BE8">
      <w:pPr>
        <w:contextualSpacing/>
        <w:rPr>
          <w:rFonts w:ascii="Times New Roman" w:hAnsi="Times New Roman" w:cs="Times New Roman"/>
          <w:sz w:val="24"/>
          <w:szCs w:val="24"/>
        </w:rPr>
      </w:pPr>
      <w:r w:rsidRPr="00381285">
        <w:rPr>
          <w:rFonts w:ascii="Times New Roman" w:hAnsi="Times New Roman" w:cs="Times New Roman"/>
          <w:b/>
          <w:sz w:val="24"/>
          <w:szCs w:val="24"/>
        </w:rPr>
        <w:t>10</w:t>
      </w:r>
      <w:r w:rsidR="00736DE9" w:rsidRPr="00EE3BB3">
        <w:rPr>
          <w:rFonts w:ascii="Times New Roman" w:hAnsi="Times New Roman" w:cs="Times New Roman"/>
          <w:b/>
          <w:sz w:val="24"/>
          <w:szCs w:val="24"/>
        </w:rPr>
        <w:t>.</w:t>
      </w:r>
      <w:r w:rsidR="00FF4CC4">
        <w:rPr>
          <w:rFonts w:ascii="Times New Roman" w:hAnsi="Times New Roman" w:cs="Times New Roman"/>
          <w:b/>
          <w:sz w:val="24"/>
          <w:szCs w:val="24"/>
        </w:rPr>
        <w:t>6</w:t>
      </w:r>
      <w:r w:rsidR="00736DE9" w:rsidRPr="00EE3BB3">
        <w:rPr>
          <w:rFonts w:ascii="Times New Roman" w:hAnsi="Times New Roman" w:cs="Times New Roman"/>
          <w:b/>
          <w:sz w:val="24"/>
          <w:szCs w:val="24"/>
        </w:rPr>
        <w:t>.</w:t>
      </w:r>
      <w:r w:rsidR="00736DE9">
        <w:rPr>
          <w:rFonts w:ascii="Times New Roman" w:hAnsi="Times New Roman" w:cs="Times New Roman"/>
          <w:sz w:val="24"/>
          <w:szCs w:val="24"/>
        </w:rPr>
        <w:t xml:space="preserve">  Subject samples to critical point drying </w:t>
      </w:r>
      <w:r w:rsidR="00607A29">
        <w:rPr>
          <w:rFonts w:ascii="Times New Roman" w:hAnsi="Times New Roman" w:cs="Times New Roman"/>
          <w:sz w:val="24"/>
          <w:szCs w:val="24"/>
        </w:rPr>
        <w:t>and sputter coating.</w:t>
      </w:r>
    </w:p>
    <w:p w:rsidR="00F33BE8" w:rsidRDefault="00F33BE8" w:rsidP="00F33BE8">
      <w:pPr>
        <w:contextualSpacing/>
        <w:rPr>
          <w:rFonts w:ascii="Times New Roman" w:hAnsi="Times New Roman" w:cs="Times New Roman"/>
          <w:sz w:val="24"/>
          <w:szCs w:val="24"/>
        </w:rPr>
      </w:pPr>
    </w:p>
    <w:p w:rsidR="001D2C25" w:rsidRPr="008C78A9" w:rsidRDefault="001D2C25" w:rsidP="00F33BE8">
      <w:pPr>
        <w:contextualSpacing/>
        <w:rPr>
          <w:rFonts w:ascii="Times New Roman" w:hAnsi="Times New Roman" w:cs="Times New Roman"/>
          <w:b/>
          <w:iCs/>
          <w:sz w:val="24"/>
          <w:szCs w:val="24"/>
        </w:rPr>
      </w:pPr>
      <w:r w:rsidRPr="008C78A9">
        <w:rPr>
          <w:rFonts w:ascii="Times New Roman" w:hAnsi="Times New Roman" w:cs="Times New Roman"/>
          <w:b/>
          <w:iCs/>
          <w:sz w:val="24"/>
          <w:szCs w:val="24"/>
        </w:rPr>
        <w:t>REPRESENTATIVE RESULTS:</w:t>
      </w:r>
    </w:p>
    <w:p w:rsidR="00F33BE8" w:rsidRPr="008C78A9" w:rsidRDefault="00F33BE8" w:rsidP="00F33BE8">
      <w:pPr>
        <w:contextualSpacing/>
        <w:rPr>
          <w:rFonts w:ascii="Times New Roman" w:hAnsi="Times New Roman" w:cs="Times New Roman"/>
          <w:b/>
          <w:iCs/>
          <w:sz w:val="24"/>
          <w:szCs w:val="24"/>
        </w:rPr>
      </w:pPr>
    </w:p>
    <w:p w:rsidR="00F33BE8" w:rsidRPr="008C78A9" w:rsidRDefault="00DC56D9" w:rsidP="00F33BE8">
      <w:pPr>
        <w:contextualSpacing/>
        <w:rPr>
          <w:rFonts w:ascii="Times New Roman" w:hAnsi="Times New Roman" w:cs="Times New Roman"/>
          <w:iCs/>
          <w:sz w:val="24"/>
          <w:szCs w:val="24"/>
        </w:rPr>
      </w:pPr>
      <w:r w:rsidRPr="008C78A9">
        <w:rPr>
          <w:rFonts w:ascii="Times New Roman" w:hAnsi="Times New Roman" w:cs="Times New Roman"/>
          <w:iCs/>
          <w:sz w:val="24"/>
          <w:szCs w:val="24"/>
        </w:rPr>
        <w:t xml:space="preserve">In a </w:t>
      </w:r>
      <w:r w:rsidR="007C6C57" w:rsidRPr="008C78A9">
        <w:rPr>
          <w:rFonts w:ascii="Times New Roman" w:hAnsi="Times New Roman" w:cs="Times New Roman"/>
          <w:iCs/>
          <w:sz w:val="24"/>
          <w:szCs w:val="24"/>
        </w:rPr>
        <w:t>recent study</w:t>
      </w:r>
      <w:r w:rsidR="00A82469">
        <w:rPr>
          <w:rFonts w:ascii="Times New Roman" w:hAnsi="Times New Roman" w:cs="Times New Roman"/>
          <w:iCs/>
          <w:sz w:val="24"/>
          <w:szCs w:val="24"/>
          <w:vertAlign w:val="superscript"/>
        </w:rPr>
        <w:t>24</w:t>
      </w:r>
      <w:r w:rsidRPr="008C78A9">
        <w:rPr>
          <w:rFonts w:ascii="Times New Roman" w:hAnsi="Times New Roman" w:cs="Times New Roman"/>
          <w:iCs/>
          <w:sz w:val="24"/>
          <w:szCs w:val="24"/>
        </w:rPr>
        <w:t xml:space="preserve">, four replicates each of </w:t>
      </w:r>
      <w:r w:rsidR="004A2817" w:rsidRPr="008C78A9">
        <w:rPr>
          <w:rFonts w:ascii="Times New Roman" w:hAnsi="Times New Roman" w:cs="Times New Roman"/>
          <w:iCs/>
          <w:sz w:val="24"/>
          <w:szCs w:val="24"/>
        </w:rPr>
        <w:t xml:space="preserve">three </w:t>
      </w:r>
      <w:r w:rsidR="00D77B83" w:rsidRPr="008C78A9">
        <w:rPr>
          <w:rFonts w:ascii="Times New Roman" w:hAnsi="Times New Roman" w:cs="Times New Roman"/>
          <w:iCs/>
          <w:sz w:val="24"/>
          <w:szCs w:val="24"/>
        </w:rPr>
        <w:t xml:space="preserve">commercially-available </w:t>
      </w:r>
      <w:r w:rsidR="000B6E1F" w:rsidRPr="008C78A9">
        <w:rPr>
          <w:rFonts w:ascii="Times New Roman" w:hAnsi="Times New Roman" w:cs="Times New Roman"/>
          <w:iCs/>
          <w:sz w:val="24"/>
          <w:szCs w:val="24"/>
        </w:rPr>
        <w:t>BDMs</w:t>
      </w:r>
      <w:r w:rsidR="00D77B83" w:rsidRPr="008C78A9">
        <w:rPr>
          <w:rFonts w:ascii="Times New Roman" w:hAnsi="Times New Roman" w:cs="Times New Roman"/>
          <w:iCs/>
          <w:sz w:val="24"/>
          <w:szCs w:val="24"/>
        </w:rPr>
        <w:t xml:space="preserve"> labeled “biodegradable”</w:t>
      </w:r>
      <w:r w:rsidR="001D3C42">
        <w:rPr>
          <w:rFonts w:ascii="Times New Roman" w:hAnsi="Times New Roman" w:cs="Times New Roman"/>
          <w:iCs/>
          <w:sz w:val="24"/>
          <w:szCs w:val="24"/>
        </w:rPr>
        <w:t>,</w:t>
      </w:r>
      <w:r w:rsidR="00D77B83" w:rsidRPr="008C78A9">
        <w:rPr>
          <w:rFonts w:ascii="Times New Roman" w:hAnsi="Times New Roman" w:cs="Times New Roman"/>
          <w:iCs/>
          <w:sz w:val="24"/>
          <w:szCs w:val="24"/>
        </w:rPr>
        <w:t xml:space="preserve"> </w:t>
      </w:r>
      <w:r w:rsidRPr="008C78A9">
        <w:rPr>
          <w:rFonts w:ascii="Times New Roman" w:hAnsi="Times New Roman" w:cs="Times New Roman"/>
          <w:iCs/>
          <w:sz w:val="24"/>
          <w:szCs w:val="24"/>
        </w:rPr>
        <w:t xml:space="preserve">plus </w:t>
      </w:r>
      <w:r w:rsidR="004A2817" w:rsidRPr="008C78A9">
        <w:rPr>
          <w:rFonts w:ascii="Times New Roman" w:hAnsi="Times New Roman" w:cs="Times New Roman"/>
          <w:iCs/>
          <w:sz w:val="24"/>
          <w:szCs w:val="24"/>
        </w:rPr>
        <w:t xml:space="preserve">an experimental film and </w:t>
      </w:r>
      <w:r w:rsidRPr="008C78A9">
        <w:rPr>
          <w:rFonts w:ascii="Times New Roman" w:hAnsi="Times New Roman" w:cs="Times New Roman"/>
          <w:iCs/>
          <w:sz w:val="24"/>
          <w:szCs w:val="24"/>
        </w:rPr>
        <w:t>a conventional plastic control</w:t>
      </w:r>
      <w:r w:rsidR="001D3C42">
        <w:rPr>
          <w:rFonts w:ascii="Times New Roman" w:hAnsi="Times New Roman" w:cs="Times New Roman"/>
          <w:iCs/>
          <w:sz w:val="24"/>
          <w:szCs w:val="24"/>
        </w:rPr>
        <w:t>,</w:t>
      </w:r>
      <w:r w:rsidRPr="008C78A9">
        <w:rPr>
          <w:rFonts w:ascii="Times New Roman" w:hAnsi="Times New Roman" w:cs="Times New Roman"/>
          <w:iCs/>
          <w:sz w:val="24"/>
          <w:szCs w:val="24"/>
        </w:rPr>
        <w:t xml:space="preserve"> </w:t>
      </w:r>
      <w:r w:rsidR="002056D7" w:rsidRPr="008C78A9">
        <w:rPr>
          <w:rFonts w:ascii="Times New Roman" w:hAnsi="Times New Roman" w:cs="Times New Roman"/>
          <w:sz w:val="24"/>
          <w:szCs w:val="24"/>
        </w:rPr>
        <w:t xml:space="preserve">were placed over soil as </w:t>
      </w:r>
      <w:r w:rsidR="001D3C42">
        <w:rPr>
          <w:rFonts w:ascii="Times New Roman" w:hAnsi="Times New Roman" w:cs="Times New Roman"/>
          <w:sz w:val="24"/>
          <w:szCs w:val="24"/>
        </w:rPr>
        <w:t>mulch</w:t>
      </w:r>
      <w:r w:rsidR="00117F3B">
        <w:rPr>
          <w:rFonts w:ascii="Times New Roman" w:hAnsi="Times New Roman" w:cs="Times New Roman"/>
          <w:sz w:val="24"/>
          <w:szCs w:val="24"/>
        </w:rPr>
        <w:t xml:space="preserve"> for tomato production</w:t>
      </w:r>
      <w:r w:rsidR="002056D7" w:rsidRPr="008C78A9">
        <w:rPr>
          <w:rFonts w:ascii="Times New Roman" w:hAnsi="Times New Roman" w:cs="Times New Roman"/>
          <w:sz w:val="24"/>
          <w:szCs w:val="24"/>
        </w:rPr>
        <w:t xml:space="preserve"> in the spring of 2010</w:t>
      </w:r>
      <w:r w:rsidR="00D77B83" w:rsidRPr="008C78A9">
        <w:rPr>
          <w:rFonts w:ascii="Times New Roman" w:hAnsi="Times New Roman" w:cs="Times New Roman"/>
          <w:iCs/>
          <w:sz w:val="24"/>
          <w:szCs w:val="24"/>
        </w:rPr>
        <w:t xml:space="preserve"> at M</w:t>
      </w:r>
      <w:r w:rsidR="00C05A30" w:rsidRPr="008C78A9">
        <w:rPr>
          <w:rFonts w:ascii="Times New Roman" w:hAnsi="Times New Roman" w:cs="Times New Roman"/>
          <w:iCs/>
          <w:sz w:val="24"/>
          <w:szCs w:val="24"/>
        </w:rPr>
        <w:t>ount</w:t>
      </w:r>
      <w:r w:rsidR="00D77B83" w:rsidRPr="008C78A9">
        <w:rPr>
          <w:rFonts w:ascii="Times New Roman" w:hAnsi="Times New Roman" w:cs="Times New Roman"/>
          <w:iCs/>
          <w:sz w:val="24"/>
          <w:szCs w:val="24"/>
        </w:rPr>
        <w:t xml:space="preserve"> Vernon, WA</w:t>
      </w:r>
      <w:r w:rsidRPr="008C78A9">
        <w:rPr>
          <w:rFonts w:ascii="Times New Roman" w:hAnsi="Times New Roman" w:cs="Times New Roman"/>
          <w:iCs/>
          <w:sz w:val="24"/>
          <w:szCs w:val="24"/>
        </w:rPr>
        <w:t>, Knoxville, TN, and Lubbock, TX</w:t>
      </w:r>
      <w:r w:rsidR="002056D7" w:rsidRPr="008C78A9">
        <w:rPr>
          <w:rFonts w:ascii="Times New Roman" w:hAnsi="Times New Roman" w:cs="Times New Roman"/>
          <w:sz w:val="24"/>
          <w:szCs w:val="24"/>
        </w:rPr>
        <w:t>.</w:t>
      </w:r>
      <w:r w:rsidRPr="008C78A9">
        <w:rPr>
          <w:rFonts w:ascii="Times New Roman" w:hAnsi="Times New Roman" w:cs="Times New Roman"/>
          <w:sz w:val="24"/>
          <w:szCs w:val="24"/>
        </w:rPr>
        <w:t xml:space="preserve">  </w:t>
      </w:r>
      <w:r w:rsidR="002056D7" w:rsidRPr="008C78A9">
        <w:rPr>
          <w:rFonts w:ascii="Times New Roman" w:hAnsi="Times New Roman" w:cs="Times New Roman"/>
          <w:sz w:val="24"/>
          <w:szCs w:val="24"/>
        </w:rPr>
        <w:t xml:space="preserve">In </w:t>
      </w:r>
      <w:r w:rsidR="000B6E1F" w:rsidRPr="008C78A9">
        <w:rPr>
          <w:rFonts w:ascii="Times New Roman" w:hAnsi="Times New Roman" w:cs="Times New Roman"/>
          <w:sz w:val="24"/>
          <w:szCs w:val="24"/>
        </w:rPr>
        <w:t>the f</w:t>
      </w:r>
      <w:r w:rsidR="002056D7" w:rsidRPr="008C78A9">
        <w:rPr>
          <w:rFonts w:ascii="Times New Roman" w:hAnsi="Times New Roman" w:cs="Times New Roman"/>
          <w:sz w:val="24"/>
          <w:szCs w:val="24"/>
        </w:rPr>
        <w:t>all</w:t>
      </w:r>
      <w:r w:rsidR="001D3C42">
        <w:rPr>
          <w:rFonts w:ascii="Times New Roman" w:hAnsi="Times New Roman" w:cs="Times New Roman"/>
          <w:sz w:val="24"/>
          <w:szCs w:val="24"/>
        </w:rPr>
        <w:t xml:space="preserve"> of 2010</w:t>
      </w:r>
      <w:r w:rsidR="002056D7" w:rsidRPr="008C78A9">
        <w:rPr>
          <w:rFonts w:ascii="Times New Roman" w:hAnsi="Times New Roman" w:cs="Times New Roman"/>
          <w:sz w:val="24"/>
          <w:szCs w:val="24"/>
        </w:rPr>
        <w:t>,</w:t>
      </w:r>
      <w:r w:rsidR="002520F7">
        <w:rPr>
          <w:rFonts w:ascii="Times New Roman" w:hAnsi="Times New Roman" w:cs="Times New Roman"/>
          <w:sz w:val="24"/>
          <w:szCs w:val="24"/>
        </w:rPr>
        <w:t xml:space="preserve"> </w:t>
      </w:r>
      <w:r w:rsidR="00BB3207">
        <w:rPr>
          <w:rFonts w:ascii="Times New Roman" w:hAnsi="Times New Roman" w:cs="Times New Roman"/>
          <w:iCs/>
          <w:sz w:val="24"/>
          <w:szCs w:val="24"/>
        </w:rPr>
        <w:t>BDM</w:t>
      </w:r>
      <w:r w:rsidR="000E6184">
        <w:rPr>
          <w:rFonts w:ascii="Times New Roman" w:hAnsi="Times New Roman" w:cs="Times New Roman"/>
          <w:iCs/>
          <w:sz w:val="24"/>
          <w:szCs w:val="24"/>
        </w:rPr>
        <w:t xml:space="preserve"> film squares </w:t>
      </w:r>
      <w:r w:rsidR="004A2817">
        <w:rPr>
          <w:rFonts w:ascii="Times New Roman" w:hAnsi="Times New Roman" w:cs="Times New Roman"/>
          <w:iCs/>
          <w:sz w:val="24"/>
          <w:szCs w:val="24"/>
        </w:rPr>
        <w:t xml:space="preserve">were cut </w:t>
      </w:r>
      <w:proofErr w:type="gramStart"/>
      <w:r w:rsidR="000E6184">
        <w:rPr>
          <w:rFonts w:ascii="Times New Roman" w:hAnsi="Times New Roman" w:cs="Times New Roman"/>
          <w:iCs/>
          <w:sz w:val="24"/>
          <w:szCs w:val="24"/>
        </w:rPr>
        <w:t>from</w:t>
      </w:r>
      <w:r w:rsidR="002056D7">
        <w:rPr>
          <w:rFonts w:ascii="Times New Roman" w:hAnsi="Times New Roman" w:cs="Times New Roman"/>
          <w:iCs/>
          <w:sz w:val="24"/>
          <w:szCs w:val="24"/>
        </w:rPr>
        <w:t xml:space="preserve"> </w:t>
      </w:r>
      <w:r w:rsidR="00117F3B">
        <w:rPr>
          <w:rFonts w:ascii="Times New Roman" w:hAnsi="Times New Roman" w:cs="Times New Roman"/>
          <w:iCs/>
          <w:sz w:val="24"/>
          <w:szCs w:val="24"/>
        </w:rPr>
        <w:t xml:space="preserve">each </w:t>
      </w:r>
      <w:r w:rsidR="002056D7">
        <w:rPr>
          <w:rFonts w:ascii="Times New Roman" w:hAnsi="Times New Roman" w:cs="Times New Roman"/>
          <w:iCs/>
          <w:sz w:val="24"/>
          <w:szCs w:val="24"/>
        </w:rPr>
        <w:t>weathered</w:t>
      </w:r>
      <w:r w:rsidR="000E6184">
        <w:rPr>
          <w:rFonts w:ascii="Times New Roman" w:hAnsi="Times New Roman" w:cs="Times New Roman"/>
          <w:iCs/>
          <w:sz w:val="24"/>
          <w:szCs w:val="24"/>
        </w:rPr>
        <w:t xml:space="preserve"> </w:t>
      </w:r>
      <w:r w:rsidR="001D3C42">
        <w:rPr>
          <w:rFonts w:ascii="Times New Roman" w:hAnsi="Times New Roman" w:cs="Times New Roman"/>
          <w:iCs/>
          <w:sz w:val="24"/>
          <w:szCs w:val="24"/>
        </w:rPr>
        <w:t>mulch</w:t>
      </w:r>
      <w:proofErr w:type="gramEnd"/>
      <w:r w:rsidR="001D3C42">
        <w:rPr>
          <w:rFonts w:ascii="Times New Roman" w:hAnsi="Times New Roman" w:cs="Times New Roman"/>
          <w:iCs/>
          <w:sz w:val="24"/>
          <w:szCs w:val="24"/>
        </w:rPr>
        <w:t xml:space="preserve"> in four replicate plots</w:t>
      </w:r>
      <w:r w:rsidR="00C05A30">
        <w:rPr>
          <w:rFonts w:ascii="Times New Roman" w:hAnsi="Times New Roman" w:cs="Times New Roman"/>
          <w:iCs/>
          <w:sz w:val="24"/>
          <w:szCs w:val="24"/>
        </w:rPr>
        <w:t>,</w:t>
      </w:r>
      <w:r w:rsidR="000E6184">
        <w:rPr>
          <w:rFonts w:ascii="Times New Roman" w:hAnsi="Times New Roman" w:cs="Times New Roman"/>
          <w:iCs/>
          <w:sz w:val="24"/>
          <w:szCs w:val="24"/>
        </w:rPr>
        <w:t xml:space="preserve"> </w:t>
      </w:r>
      <w:r w:rsidR="002056D7">
        <w:rPr>
          <w:rFonts w:ascii="Times New Roman" w:hAnsi="Times New Roman" w:cs="Times New Roman"/>
          <w:iCs/>
          <w:sz w:val="24"/>
          <w:szCs w:val="24"/>
        </w:rPr>
        <w:t>and</w:t>
      </w:r>
      <w:r w:rsidR="000E6184">
        <w:rPr>
          <w:rFonts w:ascii="Times New Roman" w:hAnsi="Times New Roman" w:cs="Times New Roman"/>
          <w:iCs/>
          <w:sz w:val="24"/>
          <w:szCs w:val="24"/>
        </w:rPr>
        <w:t xml:space="preserve"> native soil </w:t>
      </w:r>
      <w:r w:rsidR="001D3C42">
        <w:rPr>
          <w:rFonts w:ascii="Times New Roman" w:hAnsi="Times New Roman" w:cs="Times New Roman"/>
          <w:iCs/>
          <w:sz w:val="24"/>
          <w:szCs w:val="24"/>
        </w:rPr>
        <w:t xml:space="preserve">was </w:t>
      </w:r>
      <w:r w:rsidR="004A2817">
        <w:rPr>
          <w:rFonts w:ascii="Times New Roman" w:hAnsi="Times New Roman" w:cs="Times New Roman"/>
          <w:iCs/>
          <w:sz w:val="24"/>
          <w:szCs w:val="24"/>
        </w:rPr>
        <w:t xml:space="preserve">removed </w:t>
      </w:r>
      <w:r w:rsidR="000E6184">
        <w:rPr>
          <w:rFonts w:ascii="Times New Roman" w:hAnsi="Times New Roman" w:cs="Times New Roman"/>
          <w:iCs/>
          <w:sz w:val="24"/>
          <w:szCs w:val="24"/>
        </w:rPr>
        <w:t xml:space="preserve">from directly beneath the </w:t>
      </w:r>
      <w:r w:rsidR="00117F3B">
        <w:rPr>
          <w:rFonts w:ascii="Times New Roman" w:hAnsi="Times New Roman" w:cs="Times New Roman"/>
          <w:iCs/>
          <w:sz w:val="24"/>
          <w:szCs w:val="24"/>
        </w:rPr>
        <w:t xml:space="preserve">area </w:t>
      </w:r>
      <w:r w:rsidR="000E6184">
        <w:rPr>
          <w:rFonts w:ascii="Times New Roman" w:hAnsi="Times New Roman" w:cs="Times New Roman"/>
          <w:iCs/>
          <w:sz w:val="24"/>
          <w:szCs w:val="24"/>
        </w:rPr>
        <w:t>where the</w:t>
      </w:r>
      <w:r w:rsidR="001D3C42">
        <w:rPr>
          <w:rFonts w:ascii="Times New Roman" w:hAnsi="Times New Roman" w:cs="Times New Roman"/>
          <w:iCs/>
          <w:sz w:val="24"/>
          <w:szCs w:val="24"/>
        </w:rPr>
        <w:t xml:space="preserve"> mulch</w:t>
      </w:r>
      <w:r w:rsidR="000E6184">
        <w:rPr>
          <w:rFonts w:ascii="Times New Roman" w:hAnsi="Times New Roman" w:cs="Times New Roman"/>
          <w:iCs/>
          <w:sz w:val="24"/>
          <w:szCs w:val="24"/>
        </w:rPr>
        <w:t xml:space="preserve"> sample </w:t>
      </w:r>
      <w:r w:rsidR="00117F3B">
        <w:rPr>
          <w:rFonts w:ascii="Times New Roman" w:hAnsi="Times New Roman" w:cs="Times New Roman"/>
          <w:iCs/>
          <w:sz w:val="24"/>
          <w:szCs w:val="24"/>
        </w:rPr>
        <w:t>had been</w:t>
      </w:r>
      <w:r w:rsidR="000E6184">
        <w:rPr>
          <w:rFonts w:ascii="Times New Roman" w:hAnsi="Times New Roman" w:cs="Times New Roman"/>
          <w:iCs/>
          <w:sz w:val="24"/>
          <w:szCs w:val="24"/>
        </w:rPr>
        <w:t xml:space="preserve"> excised</w:t>
      </w:r>
      <w:r w:rsidR="002056D7">
        <w:rPr>
          <w:rFonts w:ascii="Times New Roman" w:hAnsi="Times New Roman" w:cs="Times New Roman"/>
          <w:iCs/>
          <w:sz w:val="24"/>
          <w:szCs w:val="24"/>
        </w:rPr>
        <w:t xml:space="preserve">.  </w:t>
      </w:r>
      <w:r w:rsidR="001D3C42">
        <w:rPr>
          <w:rFonts w:ascii="Times New Roman" w:hAnsi="Times New Roman" w:cs="Times New Roman"/>
          <w:iCs/>
          <w:sz w:val="24"/>
          <w:szCs w:val="24"/>
        </w:rPr>
        <w:t xml:space="preserve">Each </w:t>
      </w:r>
      <w:r w:rsidR="00117F3B">
        <w:rPr>
          <w:rFonts w:ascii="Times New Roman" w:hAnsi="Times New Roman" w:cs="Times New Roman"/>
          <w:iCs/>
          <w:sz w:val="24"/>
          <w:szCs w:val="24"/>
        </w:rPr>
        <w:t xml:space="preserve">weathered </w:t>
      </w:r>
      <w:r w:rsidR="001D3C42">
        <w:rPr>
          <w:rFonts w:ascii="Times New Roman" w:hAnsi="Times New Roman" w:cs="Times New Roman"/>
          <w:iCs/>
          <w:sz w:val="24"/>
          <w:szCs w:val="24"/>
        </w:rPr>
        <w:t xml:space="preserve">BDM </w:t>
      </w:r>
      <w:proofErr w:type="gramStart"/>
      <w:r w:rsidR="001D3C42">
        <w:rPr>
          <w:rFonts w:ascii="Times New Roman" w:hAnsi="Times New Roman" w:cs="Times New Roman"/>
          <w:iCs/>
          <w:sz w:val="24"/>
          <w:szCs w:val="24"/>
        </w:rPr>
        <w:t>square</w:t>
      </w:r>
      <w:proofErr w:type="gramEnd"/>
      <w:r w:rsidR="001D3C42">
        <w:rPr>
          <w:rFonts w:ascii="Times New Roman" w:hAnsi="Times New Roman" w:cs="Times New Roman"/>
          <w:iCs/>
          <w:sz w:val="24"/>
          <w:szCs w:val="24"/>
        </w:rPr>
        <w:t xml:space="preserve"> was sandwiched in soil inside a</w:t>
      </w:r>
      <w:r w:rsidR="000E6184">
        <w:rPr>
          <w:rFonts w:ascii="Times New Roman" w:hAnsi="Times New Roman" w:cs="Times New Roman"/>
          <w:iCs/>
          <w:sz w:val="24"/>
          <w:szCs w:val="24"/>
        </w:rPr>
        <w:t xml:space="preserve"> nylon mesh</w:t>
      </w:r>
      <w:r w:rsidR="002056D7">
        <w:rPr>
          <w:rFonts w:ascii="Times New Roman" w:hAnsi="Times New Roman" w:cs="Times New Roman"/>
          <w:iCs/>
          <w:sz w:val="24"/>
          <w:szCs w:val="24"/>
        </w:rPr>
        <w:t xml:space="preserve"> </w:t>
      </w:r>
      <w:r w:rsidR="000E6184">
        <w:rPr>
          <w:rFonts w:ascii="Times New Roman" w:hAnsi="Times New Roman" w:cs="Times New Roman"/>
          <w:iCs/>
          <w:sz w:val="24"/>
          <w:szCs w:val="24"/>
        </w:rPr>
        <w:t>bag</w:t>
      </w:r>
      <w:r w:rsidR="00BB3207">
        <w:rPr>
          <w:rFonts w:ascii="Times New Roman" w:hAnsi="Times New Roman" w:cs="Times New Roman"/>
          <w:iCs/>
          <w:sz w:val="24"/>
          <w:szCs w:val="24"/>
        </w:rPr>
        <w:t xml:space="preserve"> as described in </w:t>
      </w:r>
      <w:r w:rsidR="0016308F" w:rsidRPr="0016308F">
        <w:rPr>
          <w:rFonts w:ascii="Times New Roman" w:hAnsi="Times New Roman" w:cs="Times New Roman"/>
          <w:b/>
          <w:iCs/>
          <w:sz w:val="24"/>
          <w:szCs w:val="24"/>
        </w:rPr>
        <w:t>S</w:t>
      </w:r>
      <w:r w:rsidR="00BB3207" w:rsidRPr="0016308F">
        <w:rPr>
          <w:rFonts w:ascii="Times New Roman" w:hAnsi="Times New Roman" w:cs="Times New Roman"/>
          <w:b/>
          <w:iCs/>
          <w:sz w:val="24"/>
          <w:szCs w:val="24"/>
        </w:rPr>
        <w:t>tep 1</w:t>
      </w:r>
      <w:r w:rsidR="000E6184">
        <w:rPr>
          <w:rFonts w:ascii="Times New Roman" w:hAnsi="Times New Roman" w:cs="Times New Roman"/>
          <w:iCs/>
          <w:sz w:val="24"/>
          <w:szCs w:val="24"/>
        </w:rPr>
        <w:t xml:space="preserve">.  </w:t>
      </w:r>
      <w:r w:rsidR="001D3C42">
        <w:rPr>
          <w:rFonts w:ascii="Times New Roman" w:hAnsi="Times New Roman" w:cs="Times New Roman"/>
          <w:iCs/>
          <w:sz w:val="24"/>
          <w:szCs w:val="24"/>
        </w:rPr>
        <w:t xml:space="preserve">A soil-only control was also included.  </w:t>
      </w:r>
      <w:r w:rsidR="0058566A">
        <w:rPr>
          <w:rFonts w:ascii="Times New Roman" w:hAnsi="Times New Roman" w:cs="Times New Roman"/>
          <w:iCs/>
          <w:sz w:val="24"/>
          <w:szCs w:val="24"/>
        </w:rPr>
        <w:t>Bags</w:t>
      </w:r>
      <w:r w:rsidR="000E6184">
        <w:rPr>
          <w:rFonts w:ascii="Times New Roman" w:hAnsi="Times New Roman" w:cs="Times New Roman"/>
          <w:iCs/>
          <w:sz w:val="24"/>
          <w:szCs w:val="24"/>
        </w:rPr>
        <w:t xml:space="preserve"> were buried</w:t>
      </w:r>
      <w:r w:rsidR="001D3C42">
        <w:rPr>
          <w:rFonts w:ascii="Times New Roman" w:hAnsi="Times New Roman" w:cs="Times New Roman"/>
          <w:iCs/>
          <w:sz w:val="24"/>
          <w:szCs w:val="24"/>
        </w:rPr>
        <w:t xml:space="preserve"> under 7.5 cm of soil in the same plots and rows previously covered by the mulch,</w:t>
      </w:r>
      <w:r w:rsidR="000E6184">
        <w:rPr>
          <w:rFonts w:ascii="Times New Roman" w:hAnsi="Times New Roman" w:cs="Times New Roman"/>
          <w:iCs/>
          <w:sz w:val="24"/>
          <w:szCs w:val="24"/>
        </w:rPr>
        <w:t xml:space="preserve"> and left in plac</w:t>
      </w:r>
      <w:r w:rsidR="0058566A">
        <w:rPr>
          <w:rFonts w:ascii="Times New Roman" w:hAnsi="Times New Roman" w:cs="Times New Roman"/>
          <w:iCs/>
          <w:sz w:val="24"/>
          <w:szCs w:val="24"/>
        </w:rPr>
        <w:t xml:space="preserve">e until </w:t>
      </w:r>
      <w:r w:rsidR="000B6E1F">
        <w:rPr>
          <w:rFonts w:ascii="Times New Roman" w:hAnsi="Times New Roman" w:cs="Times New Roman"/>
          <w:iCs/>
          <w:sz w:val="24"/>
          <w:szCs w:val="24"/>
        </w:rPr>
        <w:t>s</w:t>
      </w:r>
      <w:r w:rsidR="0058566A">
        <w:rPr>
          <w:rFonts w:ascii="Times New Roman" w:hAnsi="Times New Roman" w:cs="Times New Roman"/>
          <w:iCs/>
          <w:sz w:val="24"/>
          <w:szCs w:val="24"/>
        </w:rPr>
        <w:t xml:space="preserve">pring </w:t>
      </w:r>
      <w:r w:rsidR="001D3C42">
        <w:rPr>
          <w:rFonts w:ascii="Times New Roman" w:hAnsi="Times New Roman" w:cs="Times New Roman"/>
          <w:iCs/>
          <w:sz w:val="24"/>
          <w:szCs w:val="24"/>
        </w:rPr>
        <w:t xml:space="preserve">2011 </w:t>
      </w:r>
      <w:r w:rsidR="0058566A">
        <w:rPr>
          <w:rFonts w:ascii="Times New Roman" w:hAnsi="Times New Roman" w:cs="Times New Roman"/>
          <w:iCs/>
          <w:sz w:val="24"/>
          <w:szCs w:val="24"/>
        </w:rPr>
        <w:t>till</w:t>
      </w:r>
      <w:r w:rsidR="00C05A30">
        <w:rPr>
          <w:rFonts w:ascii="Times New Roman" w:hAnsi="Times New Roman" w:cs="Times New Roman"/>
          <w:iCs/>
          <w:sz w:val="24"/>
          <w:szCs w:val="24"/>
        </w:rPr>
        <w:t>age</w:t>
      </w:r>
      <w:r w:rsidR="0058566A">
        <w:rPr>
          <w:rFonts w:ascii="Times New Roman" w:hAnsi="Times New Roman" w:cs="Times New Roman"/>
          <w:iCs/>
          <w:sz w:val="24"/>
          <w:szCs w:val="24"/>
        </w:rPr>
        <w:t>, seven</w:t>
      </w:r>
      <w:r w:rsidR="000E6184">
        <w:rPr>
          <w:rFonts w:ascii="Times New Roman" w:hAnsi="Times New Roman" w:cs="Times New Roman"/>
          <w:iCs/>
          <w:sz w:val="24"/>
          <w:szCs w:val="24"/>
        </w:rPr>
        <w:t xml:space="preserve"> months later.</w:t>
      </w:r>
      <w:r w:rsidR="0058566A">
        <w:rPr>
          <w:rFonts w:ascii="Times New Roman" w:hAnsi="Times New Roman" w:cs="Times New Roman"/>
          <w:iCs/>
          <w:sz w:val="24"/>
          <w:szCs w:val="24"/>
        </w:rPr>
        <w:t xml:space="preserve">  Bags were then lifted from the plots with a shovel, placed into Ziplo</w:t>
      </w:r>
      <w:r w:rsidR="00D77B83">
        <w:rPr>
          <w:rFonts w:ascii="Times New Roman" w:hAnsi="Times New Roman" w:cs="Times New Roman"/>
          <w:iCs/>
          <w:sz w:val="24"/>
          <w:szCs w:val="24"/>
        </w:rPr>
        <w:t>c</w:t>
      </w:r>
      <w:r w:rsidR="0058566A">
        <w:rPr>
          <w:rFonts w:ascii="Times New Roman" w:hAnsi="Times New Roman" w:cs="Times New Roman"/>
          <w:iCs/>
          <w:sz w:val="24"/>
          <w:szCs w:val="24"/>
        </w:rPr>
        <w:t xml:space="preserve">k plastic </w:t>
      </w:r>
      <w:r w:rsidR="0058566A" w:rsidRPr="008C78A9">
        <w:rPr>
          <w:rFonts w:ascii="Times New Roman" w:hAnsi="Times New Roman" w:cs="Times New Roman"/>
          <w:iCs/>
          <w:sz w:val="24"/>
          <w:szCs w:val="24"/>
        </w:rPr>
        <w:t>bags</w:t>
      </w:r>
      <w:r w:rsidR="00C05A30" w:rsidRPr="008C78A9">
        <w:rPr>
          <w:rFonts w:ascii="Times New Roman" w:hAnsi="Times New Roman" w:cs="Times New Roman"/>
          <w:iCs/>
          <w:sz w:val="24"/>
          <w:szCs w:val="24"/>
        </w:rPr>
        <w:t>,</w:t>
      </w:r>
      <w:r w:rsidR="0058566A" w:rsidRPr="008C78A9">
        <w:rPr>
          <w:rFonts w:ascii="Times New Roman" w:hAnsi="Times New Roman" w:cs="Times New Roman"/>
          <w:iCs/>
          <w:sz w:val="24"/>
          <w:szCs w:val="24"/>
        </w:rPr>
        <w:t xml:space="preserve"> and shipped </w:t>
      </w:r>
      <w:r w:rsidR="00117F3B">
        <w:rPr>
          <w:rFonts w:ascii="Times New Roman" w:hAnsi="Times New Roman" w:cs="Times New Roman"/>
          <w:iCs/>
          <w:sz w:val="24"/>
          <w:szCs w:val="24"/>
        </w:rPr>
        <w:t xml:space="preserve">to the laboratory </w:t>
      </w:r>
      <w:r w:rsidR="0058566A" w:rsidRPr="008C78A9">
        <w:rPr>
          <w:rFonts w:ascii="Times New Roman" w:hAnsi="Times New Roman" w:cs="Times New Roman"/>
          <w:iCs/>
          <w:sz w:val="24"/>
          <w:szCs w:val="24"/>
        </w:rPr>
        <w:t>on w</w:t>
      </w:r>
      <w:r w:rsidR="00310A51" w:rsidRPr="008C78A9">
        <w:rPr>
          <w:rFonts w:ascii="Times New Roman" w:hAnsi="Times New Roman" w:cs="Times New Roman"/>
          <w:iCs/>
          <w:sz w:val="24"/>
          <w:szCs w:val="24"/>
        </w:rPr>
        <w:t xml:space="preserve">et ice for next-day delivery.  </w:t>
      </w:r>
    </w:p>
    <w:p w:rsidR="00F33BE8" w:rsidRPr="008C78A9" w:rsidRDefault="00F33BE8" w:rsidP="00F33BE8">
      <w:pPr>
        <w:contextualSpacing/>
        <w:rPr>
          <w:rFonts w:ascii="Times New Roman" w:hAnsi="Times New Roman" w:cs="Times New Roman"/>
          <w:iCs/>
          <w:sz w:val="24"/>
          <w:szCs w:val="24"/>
        </w:rPr>
      </w:pPr>
    </w:p>
    <w:p w:rsidR="007A0697" w:rsidRDefault="001D3C42" w:rsidP="00F33BE8">
      <w:pPr>
        <w:contextualSpacing/>
        <w:rPr>
          <w:rFonts w:ascii="Times New Roman" w:hAnsi="Times New Roman" w:cs="Times New Roman"/>
          <w:iCs/>
          <w:color w:val="000000"/>
          <w:sz w:val="24"/>
          <w:szCs w:val="24"/>
          <w:lang w:val="en"/>
        </w:rPr>
      </w:pPr>
      <w:r>
        <w:rPr>
          <w:rFonts w:ascii="Times New Roman" w:hAnsi="Times New Roman" w:cs="Times New Roman"/>
          <w:sz w:val="24"/>
          <w:szCs w:val="24"/>
        </w:rPr>
        <w:t xml:space="preserve">Here we report representative </w:t>
      </w:r>
      <w:r w:rsidR="00DC56D9" w:rsidRPr="008C78A9">
        <w:rPr>
          <w:rFonts w:ascii="Times New Roman" w:hAnsi="Times New Roman" w:cs="Times New Roman"/>
          <w:sz w:val="24"/>
          <w:szCs w:val="24"/>
        </w:rPr>
        <w:t>findings</w:t>
      </w:r>
      <w:r>
        <w:rPr>
          <w:rFonts w:ascii="Times New Roman" w:hAnsi="Times New Roman" w:cs="Times New Roman"/>
          <w:sz w:val="24"/>
          <w:szCs w:val="24"/>
        </w:rPr>
        <w:t xml:space="preserve"> from our study.  Native soil fungi were isolated from</w:t>
      </w:r>
      <w:r w:rsidR="00901333">
        <w:rPr>
          <w:rFonts w:ascii="Times New Roman" w:hAnsi="Times New Roman" w:cs="Times New Roman"/>
          <w:sz w:val="24"/>
          <w:szCs w:val="24"/>
        </w:rPr>
        <w:t xml:space="preserve"> each BDM at all three sites, for a total of 54 isolates.  We describe isolates from</w:t>
      </w:r>
      <w:r w:rsidR="00DC56D9" w:rsidRPr="008C78A9">
        <w:rPr>
          <w:rFonts w:ascii="Times New Roman" w:hAnsi="Times New Roman" w:cs="Times New Roman"/>
          <w:sz w:val="24"/>
          <w:szCs w:val="24"/>
        </w:rPr>
        <w:t xml:space="preserve"> two of the commercial products used at </w:t>
      </w:r>
      <w:r w:rsidR="00901333">
        <w:rPr>
          <w:rFonts w:ascii="Times New Roman" w:hAnsi="Times New Roman" w:cs="Times New Roman"/>
          <w:sz w:val="24"/>
          <w:szCs w:val="24"/>
        </w:rPr>
        <w:t>one site (</w:t>
      </w:r>
      <w:r w:rsidR="00DC56D9" w:rsidRPr="008C78A9">
        <w:rPr>
          <w:rFonts w:ascii="Times New Roman" w:hAnsi="Times New Roman" w:cs="Times New Roman"/>
          <w:sz w:val="24"/>
          <w:szCs w:val="24"/>
        </w:rPr>
        <w:t>Mount Vernon</w:t>
      </w:r>
      <w:r w:rsidR="00901333">
        <w:rPr>
          <w:rFonts w:ascii="Times New Roman" w:hAnsi="Times New Roman" w:cs="Times New Roman"/>
          <w:sz w:val="24"/>
          <w:szCs w:val="24"/>
        </w:rPr>
        <w:t>)</w:t>
      </w:r>
      <w:r w:rsidR="0014060F">
        <w:rPr>
          <w:rFonts w:ascii="Times New Roman" w:hAnsi="Times New Roman" w:cs="Times New Roman"/>
          <w:sz w:val="24"/>
          <w:szCs w:val="24"/>
        </w:rPr>
        <w:t xml:space="preserve">.  One of the products </w:t>
      </w:r>
      <w:proofErr w:type="spellStart"/>
      <w:r w:rsidR="0014060F">
        <w:rPr>
          <w:rFonts w:ascii="Times New Roman" w:hAnsi="Times New Roman" w:cs="Times New Roman"/>
          <w:sz w:val="24"/>
          <w:szCs w:val="24"/>
        </w:rPr>
        <w:t>wss</w:t>
      </w:r>
      <w:proofErr w:type="spellEnd"/>
      <w:r w:rsidR="0014060F">
        <w:rPr>
          <w:rFonts w:ascii="Times New Roman" w:hAnsi="Times New Roman" w:cs="Times New Roman"/>
          <w:sz w:val="24"/>
          <w:szCs w:val="24"/>
        </w:rPr>
        <w:t xml:space="preserve"> a biodegradable plastic called </w:t>
      </w:r>
      <w:proofErr w:type="spellStart"/>
      <w:r w:rsidR="0014060F">
        <w:rPr>
          <w:rFonts w:ascii="Times New Roman" w:hAnsi="Times New Roman" w:cs="Times New Roman"/>
          <w:sz w:val="24"/>
          <w:szCs w:val="24"/>
        </w:rPr>
        <w:t>BioAgri</w:t>
      </w:r>
      <w:proofErr w:type="spellEnd"/>
      <w:r w:rsidR="0014060F">
        <w:rPr>
          <w:rFonts w:ascii="Times New Roman" w:hAnsi="Times New Roman" w:cs="Times New Roman"/>
          <w:sz w:val="24"/>
          <w:szCs w:val="24"/>
        </w:rPr>
        <w:t xml:space="preserve">.  This black film is </w:t>
      </w:r>
      <w:r w:rsidR="0014060F" w:rsidRPr="00FF6D4F">
        <w:rPr>
          <w:rFonts w:ascii="Times New Roman" w:hAnsi="Times New Roman" w:cs="Times New Roman"/>
          <w:iCs/>
          <w:color w:val="000000"/>
          <w:sz w:val="24"/>
          <w:szCs w:val="24"/>
        </w:rPr>
        <w:t>labeled as “starch-based” (</w:t>
      </w:r>
      <w:proofErr w:type="spellStart"/>
      <w:r w:rsidR="0014060F" w:rsidRPr="00FF6D4F">
        <w:rPr>
          <w:rFonts w:ascii="Times New Roman" w:hAnsi="Times New Roman" w:cs="Times New Roman"/>
          <w:iCs/>
          <w:color w:val="000000"/>
          <w:sz w:val="24"/>
          <w:szCs w:val="24"/>
        </w:rPr>
        <w:t>Bio</w:t>
      </w:r>
      <w:r w:rsidR="0014060F">
        <w:rPr>
          <w:rFonts w:ascii="Times New Roman" w:hAnsi="Times New Roman" w:cs="Times New Roman"/>
          <w:iCs/>
          <w:color w:val="000000"/>
          <w:sz w:val="24"/>
          <w:szCs w:val="24"/>
        </w:rPr>
        <w:t>Agri</w:t>
      </w:r>
      <w:proofErr w:type="spellEnd"/>
      <w:r w:rsidR="0014060F" w:rsidRPr="00FF6D4F">
        <w:rPr>
          <w:rFonts w:ascii="Times New Roman" w:hAnsi="Times New Roman" w:cs="Times New Roman"/>
          <w:iCs/>
          <w:color w:val="000000"/>
          <w:sz w:val="24"/>
          <w:szCs w:val="24"/>
        </w:rPr>
        <w:t xml:space="preserve">, Palm Harbor, FL) </w:t>
      </w:r>
      <w:r w:rsidR="0014060F">
        <w:rPr>
          <w:rFonts w:ascii="Times New Roman" w:hAnsi="Times New Roman" w:cs="Times New Roman"/>
          <w:iCs/>
          <w:color w:val="000000"/>
          <w:sz w:val="24"/>
          <w:szCs w:val="24"/>
        </w:rPr>
        <w:t>and</w:t>
      </w:r>
      <w:r w:rsidR="0014060F" w:rsidRPr="00FF6D4F">
        <w:rPr>
          <w:rFonts w:ascii="Times New Roman" w:hAnsi="Times New Roman" w:cs="Times New Roman"/>
          <w:iCs/>
          <w:color w:val="000000"/>
          <w:sz w:val="24"/>
          <w:szCs w:val="24"/>
        </w:rPr>
        <w:t xml:space="preserve"> made from Mater-Bi® bioplastic by Novamont (Terni, Italy).  Mater-Bi is a blend of “</w:t>
      </w:r>
      <w:r w:rsidR="0014060F" w:rsidRPr="00FF6D4F">
        <w:rPr>
          <w:rFonts w:ascii="Times New Roman" w:hAnsi="Times New Roman" w:cs="Times New Roman"/>
          <w:iCs/>
          <w:color w:val="000000"/>
          <w:sz w:val="24"/>
          <w:szCs w:val="24"/>
          <w:lang w:val="en"/>
        </w:rPr>
        <w:t xml:space="preserve">corn </w:t>
      </w:r>
      <w:r w:rsidR="0014060F" w:rsidRPr="00FF6D4F">
        <w:rPr>
          <w:rFonts w:ascii="Times New Roman" w:hAnsi="Times New Roman" w:cs="Times New Roman"/>
          <w:iCs/>
          <w:color w:val="000000"/>
          <w:sz w:val="24"/>
          <w:szCs w:val="24"/>
          <w:lang w:val="en"/>
        </w:rPr>
        <w:lastRenderedPageBreak/>
        <w:t>starch, and biodegradable polymers obtained both from renewable raw materials and fossil raw materials” (</w:t>
      </w:r>
      <w:hyperlink r:id="rId15" w:history="1">
        <w:r w:rsidR="0014060F" w:rsidRPr="00FF6D4F">
          <w:rPr>
            <w:rStyle w:val="Hyperlink"/>
            <w:rFonts w:ascii="Times New Roman" w:hAnsi="Times New Roman" w:cs="Times New Roman"/>
            <w:iCs/>
            <w:sz w:val="24"/>
            <w:szCs w:val="24"/>
            <w:lang w:val="en"/>
          </w:rPr>
          <w:t>http://www.novamont.com/default.asp?id=505</w:t>
        </w:r>
      </w:hyperlink>
      <w:r w:rsidR="0014060F" w:rsidRPr="00FF6D4F">
        <w:rPr>
          <w:rFonts w:ascii="Times New Roman" w:hAnsi="Times New Roman" w:cs="Times New Roman"/>
          <w:iCs/>
          <w:color w:val="000000"/>
          <w:sz w:val="24"/>
          <w:szCs w:val="24"/>
          <w:lang w:val="en"/>
        </w:rPr>
        <w:t>)</w:t>
      </w:r>
      <w:r w:rsidR="0014060F">
        <w:rPr>
          <w:rFonts w:ascii="Times New Roman" w:hAnsi="Times New Roman" w:cs="Times New Roman"/>
          <w:iCs/>
          <w:color w:val="000000"/>
          <w:sz w:val="24"/>
          <w:szCs w:val="24"/>
          <w:lang w:val="en"/>
        </w:rPr>
        <w:t>.  The other product was not plastic but rather</w:t>
      </w:r>
      <w:r w:rsidR="007A0697" w:rsidRPr="008C78A9">
        <w:rPr>
          <w:rFonts w:ascii="Times New Roman" w:hAnsi="Times New Roman" w:cs="Times New Roman"/>
          <w:iCs/>
          <w:sz w:val="24"/>
          <w:szCs w:val="24"/>
        </w:rPr>
        <w:t xml:space="preserve"> </w:t>
      </w:r>
      <w:r w:rsidR="00DC56D9" w:rsidRPr="008C78A9">
        <w:rPr>
          <w:rFonts w:ascii="Times New Roman" w:hAnsi="Times New Roman" w:cs="Times New Roman"/>
          <w:iCs/>
          <w:sz w:val="24"/>
          <w:szCs w:val="24"/>
        </w:rPr>
        <w:t xml:space="preserve">a </w:t>
      </w:r>
      <w:r w:rsidR="007A0697" w:rsidRPr="008C78A9">
        <w:rPr>
          <w:rFonts w:ascii="Times New Roman" w:hAnsi="Times New Roman" w:cs="Times New Roman"/>
          <w:iCs/>
          <w:sz w:val="24"/>
          <w:szCs w:val="24"/>
        </w:rPr>
        <w:t>brown “paper-like material made from specially-engineered cellulose fiber” (WeedGuard</w:t>
      </w:r>
      <w:r w:rsidR="007A0697" w:rsidRPr="00FF6D4F">
        <w:rPr>
          <w:rFonts w:ascii="Times New Roman" w:hAnsi="Times New Roman" w:cs="Times New Roman"/>
          <w:iCs/>
          <w:sz w:val="24"/>
          <w:szCs w:val="24"/>
        </w:rPr>
        <w:t xml:space="preserve"> Plus, SunShine Paper Co, Aurora, CO); (</w:t>
      </w:r>
      <w:hyperlink r:id="rId16" w:history="1">
        <w:r w:rsidR="007A0697" w:rsidRPr="00FF6D4F">
          <w:rPr>
            <w:rStyle w:val="Hyperlink"/>
            <w:rFonts w:ascii="Times New Roman" w:hAnsi="Times New Roman" w:cs="Times New Roman"/>
            <w:iCs/>
            <w:sz w:val="24"/>
            <w:szCs w:val="24"/>
          </w:rPr>
          <w:t>http://www.weedguardplus.com/faqs.php</w:t>
        </w:r>
      </w:hyperlink>
      <w:r w:rsidR="007A0697" w:rsidRPr="00FF6D4F">
        <w:rPr>
          <w:rFonts w:ascii="Times New Roman" w:hAnsi="Times New Roman" w:cs="Times New Roman"/>
          <w:iCs/>
          <w:sz w:val="24"/>
          <w:szCs w:val="24"/>
        </w:rPr>
        <w:t>)</w:t>
      </w:r>
      <w:r w:rsidR="0014060F">
        <w:rPr>
          <w:rFonts w:ascii="Times New Roman" w:hAnsi="Times New Roman" w:cs="Times New Roman"/>
          <w:iCs/>
          <w:sz w:val="24"/>
          <w:szCs w:val="24"/>
        </w:rPr>
        <w:t xml:space="preserve">.  This product originally was included as a control and degradation of its cellulosic components was expected.  </w:t>
      </w:r>
    </w:p>
    <w:p w:rsidR="00C05A30" w:rsidRDefault="00C05A30" w:rsidP="00F33BE8">
      <w:pPr>
        <w:spacing w:after="120"/>
        <w:contextualSpacing/>
        <w:rPr>
          <w:rFonts w:ascii="Times New Roman" w:hAnsi="Times New Roman" w:cs="Times New Roman"/>
          <w:sz w:val="24"/>
          <w:szCs w:val="24"/>
        </w:rPr>
      </w:pPr>
    </w:p>
    <w:p w:rsidR="00CC0DDF" w:rsidRDefault="00EE3BB3" w:rsidP="00F33BE8">
      <w:pPr>
        <w:spacing w:after="120"/>
        <w:contextualSpacing/>
        <w:rPr>
          <w:rFonts w:ascii="Times New Roman" w:hAnsi="Times New Roman" w:cs="Times New Roman"/>
          <w:sz w:val="24"/>
          <w:szCs w:val="24"/>
        </w:rPr>
      </w:pPr>
      <w:r>
        <w:rPr>
          <w:rFonts w:ascii="Times New Roman" w:hAnsi="Times New Roman" w:cs="Times New Roman"/>
          <w:sz w:val="24"/>
          <w:szCs w:val="24"/>
        </w:rPr>
        <w:t>Using the plate bioassay</w:t>
      </w:r>
      <w:r w:rsidR="002520F7">
        <w:rPr>
          <w:rFonts w:ascii="Times New Roman" w:hAnsi="Times New Roman" w:cs="Times New Roman"/>
          <w:sz w:val="24"/>
          <w:szCs w:val="24"/>
        </w:rPr>
        <w:t xml:space="preserve"> described herein</w:t>
      </w:r>
      <w:r>
        <w:rPr>
          <w:rFonts w:ascii="Times New Roman" w:hAnsi="Times New Roman" w:cs="Times New Roman"/>
          <w:sz w:val="24"/>
          <w:szCs w:val="24"/>
        </w:rPr>
        <w:t xml:space="preserve">, </w:t>
      </w:r>
      <w:r w:rsidR="00D77B83" w:rsidRPr="003D1969">
        <w:rPr>
          <w:rFonts w:ascii="Times New Roman" w:hAnsi="Times New Roman" w:cs="Times New Roman"/>
          <w:sz w:val="24"/>
          <w:szCs w:val="24"/>
        </w:rPr>
        <w:t xml:space="preserve">three </w:t>
      </w:r>
      <w:r>
        <w:rPr>
          <w:rFonts w:ascii="Times New Roman" w:hAnsi="Times New Roman" w:cs="Times New Roman"/>
          <w:sz w:val="24"/>
          <w:szCs w:val="24"/>
        </w:rPr>
        <w:t xml:space="preserve">potential BDM-degrading </w:t>
      </w:r>
      <w:r w:rsidR="00D77B83" w:rsidRPr="003D1969">
        <w:rPr>
          <w:rFonts w:ascii="Times New Roman" w:hAnsi="Times New Roman" w:cs="Times New Roman"/>
          <w:sz w:val="24"/>
          <w:szCs w:val="24"/>
        </w:rPr>
        <w:t>isolates from WeedGuard</w:t>
      </w:r>
      <w:r w:rsidR="003D1969">
        <w:rPr>
          <w:rFonts w:ascii="Times New Roman" w:hAnsi="Times New Roman" w:cs="Times New Roman"/>
          <w:sz w:val="24"/>
          <w:szCs w:val="24"/>
        </w:rPr>
        <w:t xml:space="preserve"> Plus</w:t>
      </w:r>
      <w:r w:rsidR="00D77B83" w:rsidRPr="003D1969">
        <w:rPr>
          <w:rFonts w:ascii="Times New Roman" w:hAnsi="Times New Roman" w:cs="Times New Roman"/>
          <w:sz w:val="24"/>
          <w:szCs w:val="24"/>
        </w:rPr>
        <w:t xml:space="preserve"> and three from </w:t>
      </w:r>
      <w:r w:rsidR="002520F7">
        <w:rPr>
          <w:rFonts w:ascii="Times New Roman" w:hAnsi="Times New Roman" w:cs="Times New Roman"/>
          <w:sz w:val="24"/>
          <w:szCs w:val="24"/>
        </w:rPr>
        <w:t>BioAgri</w:t>
      </w:r>
      <w:r w:rsidR="00C05A30">
        <w:rPr>
          <w:rFonts w:ascii="Times New Roman" w:hAnsi="Times New Roman" w:cs="Times New Roman"/>
          <w:sz w:val="24"/>
          <w:szCs w:val="24"/>
        </w:rPr>
        <w:t xml:space="preserve"> were recovered</w:t>
      </w:r>
      <w:r>
        <w:rPr>
          <w:rFonts w:ascii="Times New Roman" w:hAnsi="Times New Roman" w:cs="Times New Roman"/>
          <w:sz w:val="24"/>
          <w:szCs w:val="24"/>
        </w:rPr>
        <w:t xml:space="preserve">.  </w:t>
      </w:r>
      <w:r w:rsidR="00C05A30">
        <w:rPr>
          <w:rFonts w:ascii="Times New Roman" w:hAnsi="Times New Roman" w:cs="Times New Roman"/>
          <w:sz w:val="24"/>
          <w:szCs w:val="24"/>
        </w:rPr>
        <w:t>T</w:t>
      </w:r>
      <w:r w:rsidR="00F761C7">
        <w:rPr>
          <w:rFonts w:ascii="Times New Roman" w:hAnsi="Times New Roman" w:cs="Times New Roman"/>
          <w:sz w:val="24"/>
          <w:szCs w:val="24"/>
        </w:rPr>
        <w:t>he</w:t>
      </w:r>
      <w:r>
        <w:rPr>
          <w:rFonts w:ascii="Times New Roman" w:hAnsi="Times New Roman" w:cs="Times New Roman"/>
          <w:sz w:val="24"/>
          <w:szCs w:val="24"/>
        </w:rPr>
        <w:t>se isolates</w:t>
      </w:r>
      <w:r w:rsidR="00F761C7">
        <w:rPr>
          <w:rFonts w:ascii="Times New Roman" w:hAnsi="Times New Roman" w:cs="Times New Roman"/>
          <w:sz w:val="24"/>
          <w:szCs w:val="24"/>
        </w:rPr>
        <w:t xml:space="preserve"> </w:t>
      </w:r>
      <w:r w:rsidR="00C05A30">
        <w:rPr>
          <w:rFonts w:ascii="Times New Roman" w:hAnsi="Times New Roman" w:cs="Times New Roman"/>
          <w:sz w:val="24"/>
          <w:szCs w:val="24"/>
        </w:rPr>
        <w:t>were su</w:t>
      </w:r>
      <w:r w:rsidR="000B6E1F">
        <w:rPr>
          <w:rFonts w:ascii="Times New Roman" w:hAnsi="Times New Roman" w:cs="Times New Roman"/>
          <w:sz w:val="24"/>
          <w:szCs w:val="24"/>
        </w:rPr>
        <w:t>b</w:t>
      </w:r>
      <w:r w:rsidR="00C05A30">
        <w:rPr>
          <w:rFonts w:ascii="Times New Roman" w:hAnsi="Times New Roman" w:cs="Times New Roman"/>
          <w:sz w:val="24"/>
          <w:szCs w:val="24"/>
        </w:rPr>
        <w:t xml:space="preserve">jected </w:t>
      </w:r>
      <w:r w:rsidR="00F761C7">
        <w:rPr>
          <w:rFonts w:ascii="Times New Roman" w:hAnsi="Times New Roman" w:cs="Times New Roman"/>
          <w:sz w:val="24"/>
          <w:szCs w:val="24"/>
        </w:rPr>
        <w:t>to the liquid bioassay (</w:t>
      </w:r>
      <w:r w:rsidR="0016308F">
        <w:rPr>
          <w:rFonts w:ascii="Times New Roman" w:hAnsi="Times New Roman" w:cs="Times New Roman"/>
          <w:b/>
          <w:sz w:val="24"/>
          <w:szCs w:val="24"/>
        </w:rPr>
        <w:t>S</w:t>
      </w:r>
      <w:r w:rsidR="00FF4CC4">
        <w:rPr>
          <w:rFonts w:ascii="Times New Roman" w:hAnsi="Times New Roman" w:cs="Times New Roman"/>
          <w:b/>
          <w:sz w:val="24"/>
          <w:szCs w:val="24"/>
        </w:rPr>
        <w:t>teps 9.1 – 9.7</w:t>
      </w:r>
      <w:r w:rsidR="00F761C7">
        <w:rPr>
          <w:rFonts w:ascii="Times New Roman" w:hAnsi="Times New Roman" w:cs="Times New Roman"/>
          <w:sz w:val="24"/>
          <w:szCs w:val="24"/>
        </w:rPr>
        <w:t xml:space="preserve"> above) in triplicate</w:t>
      </w:r>
      <w:r w:rsidR="00D77B83" w:rsidRPr="003D1969">
        <w:rPr>
          <w:rFonts w:ascii="Times New Roman" w:hAnsi="Times New Roman" w:cs="Times New Roman"/>
          <w:sz w:val="24"/>
          <w:szCs w:val="24"/>
        </w:rPr>
        <w:t xml:space="preserve">.  </w:t>
      </w:r>
      <w:r w:rsidR="00F761C7">
        <w:rPr>
          <w:rFonts w:ascii="Times New Roman" w:hAnsi="Times New Roman" w:cs="Times New Roman"/>
          <w:sz w:val="24"/>
          <w:szCs w:val="24"/>
        </w:rPr>
        <w:t xml:space="preserve">Although some fungal growth was visible along the edges of BDMs after one week in the liquid bioassay, samples </w:t>
      </w:r>
      <w:r w:rsidR="00C05A30">
        <w:rPr>
          <w:rFonts w:ascii="Times New Roman" w:hAnsi="Times New Roman" w:cs="Times New Roman"/>
          <w:sz w:val="24"/>
          <w:szCs w:val="24"/>
        </w:rPr>
        <w:t xml:space="preserve">were incubated </w:t>
      </w:r>
      <w:r w:rsidR="00F761C7">
        <w:rPr>
          <w:rFonts w:ascii="Times New Roman" w:hAnsi="Times New Roman" w:cs="Times New Roman"/>
          <w:sz w:val="24"/>
          <w:szCs w:val="24"/>
        </w:rPr>
        <w:t xml:space="preserve">for 68 days before harvesting </w:t>
      </w:r>
      <w:r w:rsidR="00C05A30">
        <w:rPr>
          <w:rFonts w:ascii="Times New Roman" w:hAnsi="Times New Roman" w:cs="Times New Roman"/>
          <w:sz w:val="24"/>
          <w:szCs w:val="24"/>
        </w:rPr>
        <w:t>and</w:t>
      </w:r>
      <w:r w:rsidR="00F761C7">
        <w:rPr>
          <w:rFonts w:ascii="Times New Roman" w:hAnsi="Times New Roman" w:cs="Times New Roman"/>
          <w:sz w:val="24"/>
          <w:szCs w:val="24"/>
        </w:rPr>
        <w:t xml:space="preserve"> final observation.  </w:t>
      </w:r>
      <w:r>
        <w:rPr>
          <w:rFonts w:ascii="Times New Roman" w:hAnsi="Times New Roman" w:cs="Times New Roman"/>
          <w:sz w:val="24"/>
          <w:szCs w:val="24"/>
        </w:rPr>
        <w:t xml:space="preserve">Using SEM, </w:t>
      </w:r>
      <w:r w:rsidR="009F2234">
        <w:rPr>
          <w:rFonts w:ascii="Times New Roman" w:hAnsi="Times New Roman" w:cs="Times New Roman"/>
          <w:sz w:val="24"/>
          <w:szCs w:val="24"/>
        </w:rPr>
        <w:t xml:space="preserve">fungal hyphae </w:t>
      </w:r>
      <w:r w:rsidR="00C05A30">
        <w:rPr>
          <w:rFonts w:ascii="Times New Roman" w:hAnsi="Times New Roman" w:cs="Times New Roman"/>
          <w:sz w:val="24"/>
          <w:szCs w:val="24"/>
        </w:rPr>
        <w:t xml:space="preserve">were observed </w:t>
      </w:r>
      <w:r w:rsidR="009F2234">
        <w:rPr>
          <w:rFonts w:ascii="Times New Roman" w:hAnsi="Times New Roman" w:cs="Times New Roman"/>
          <w:sz w:val="24"/>
          <w:szCs w:val="24"/>
        </w:rPr>
        <w:t>on all samples except XX and YY</w:t>
      </w:r>
      <w:r w:rsidR="00FD269F">
        <w:rPr>
          <w:rFonts w:ascii="Times New Roman" w:hAnsi="Times New Roman" w:cs="Times New Roman"/>
          <w:sz w:val="24"/>
          <w:szCs w:val="24"/>
        </w:rPr>
        <w:t>,</w:t>
      </w:r>
      <w:r w:rsidR="00C05A30">
        <w:rPr>
          <w:rFonts w:ascii="Times New Roman" w:hAnsi="Times New Roman" w:cs="Times New Roman"/>
          <w:sz w:val="24"/>
          <w:szCs w:val="24"/>
        </w:rPr>
        <w:t xml:space="preserve"> where </w:t>
      </w:r>
      <w:r w:rsidR="00FD269F">
        <w:rPr>
          <w:rFonts w:ascii="Times New Roman" w:hAnsi="Times New Roman" w:cs="Times New Roman"/>
          <w:sz w:val="24"/>
          <w:szCs w:val="24"/>
        </w:rPr>
        <w:t>we observed</w:t>
      </w:r>
      <w:r w:rsidR="009F2234">
        <w:rPr>
          <w:rFonts w:ascii="Times New Roman" w:hAnsi="Times New Roman" w:cs="Times New Roman"/>
          <w:sz w:val="24"/>
          <w:szCs w:val="24"/>
        </w:rPr>
        <w:t xml:space="preserve"> rod-shaped cells</w:t>
      </w:r>
      <w:r w:rsidR="00CC0DDF">
        <w:rPr>
          <w:rFonts w:ascii="Times New Roman" w:hAnsi="Times New Roman" w:cs="Times New Roman"/>
          <w:sz w:val="24"/>
          <w:szCs w:val="24"/>
        </w:rPr>
        <w:t xml:space="preserve"> (</w:t>
      </w:r>
      <w:r w:rsidR="00CC0DDF" w:rsidRPr="00CC0DDF">
        <w:rPr>
          <w:rFonts w:ascii="Times New Roman" w:hAnsi="Times New Roman" w:cs="Times New Roman"/>
          <w:b/>
          <w:sz w:val="24"/>
          <w:szCs w:val="24"/>
        </w:rPr>
        <w:t xml:space="preserve">Table </w:t>
      </w:r>
      <w:r w:rsidR="00F64207">
        <w:rPr>
          <w:rFonts w:ascii="Times New Roman" w:hAnsi="Times New Roman" w:cs="Times New Roman"/>
          <w:b/>
          <w:sz w:val="24"/>
          <w:szCs w:val="24"/>
        </w:rPr>
        <w:t>2</w:t>
      </w:r>
      <w:r w:rsidR="00CC0DDF">
        <w:rPr>
          <w:rFonts w:ascii="Times New Roman" w:hAnsi="Times New Roman" w:cs="Times New Roman"/>
          <w:sz w:val="24"/>
          <w:szCs w:val="24"/>
        </w:rPr>
        <w:t>)</w:t>
      </w:r>
      <w:r w:rsidR="009F2234">
        <w:rPr>
          <w:rFonts w:ascii="Times New Roman" w:hAnsi="Times New Roman" w:cs="Times New Roman"/>
          <w:sz w:val="24"/>
          <w:szCs w:val="24"/>
        </w:rPr>
        <w:t>.  Because</w:t>
      </w:r>
      <w:r w:rsidR="00FD269F">
        <w:rPr>
          <w:rFonts w:ascii="Times New Roman" w:hAnsi="Times New Roman" w:cs="Times New Roman"/>
          <w:sz w:val="24"/>
          <w:szCs w:val="24"/>
        </w:rPr>
        <w:t xml:space="preserve"> XX and YY</w:t>
      </w:r>
      <w:r w:rsidR="009F2234">
        <w:rPr>
          <w:rFonts w:ascii="Times New Roman" w:hAnsi="Times New Roman" w:cs="Times New Roman"/>
          <w:sz w:val="24"/>
          <w:szCs w:val="24"/>
        </w:rPr>
        <w:t xml:space="preserve"> grow </w:t>
      </w:r>
      <w:r w:rsidR="00CC0DDF">
        <w:rPr>
          <w:rFonts w:ascii="Times New Roman" w:hAnsi="Times New Roman" w:cs="Times New Roman"/>
          <w:sz w:val="24"/>
          <w:szCs w:val="24"/>
        </w:rPr>
        <w:t>in yeast form</w:t>
      </w:r>
      <w:r w:rsidR="009F2234">
        <w:rPr>
          <w:rFonts w:ascii="Times New Roman" w:hAnsi="Times New Roman" w:cs="Times New Roman"/>
          <w:sz w:val="24"/>
          <w:szCs w:val="24"/>
        </w:rPr>
        <w:t xml:space="preserve"> on PDA chl</w:t>
      </w:r>
      <w:r w:rsidR="009F2234" w:rsidRPr="009F2234">
        <w:rPr>
          <w:rFonts w:ascii="Times New Roman" w:hAnsi="Times New Roman" w:cs="Times New Roman"/>
          <w:sz w:val="24"/>
          <w:szCs w:val="24"/>
          <w:vertAlign w:val="superscript"/>
        </w:rPr>
        <w:t>30</w:t>
      </w:r>
      <w:r w:rsidR="009F2234">
        <w:rPr>
          <w:rFonts w:ascii="Times New Roman" w:hAnsi="Times New Roman" w:cs="Times New Roman"/>
          <w:sz w:val="24"/>
          <w:szCs w:val="24"/>
        </w:rPr>
        <w:t xml:space="preserve">, this observation was expected.  </w:t>
      </w:r>
    </w:p>
    <w:p w:rsidR="00F33BE8" w:rsidRDefault="00F33BE8" w:rsidP="00F33BE8">
      <w:pPr>
        <w:spacing w:after="120"/>
        <w:contextualSpacing/>
        <w:rPr>
          <w:rFonts w:ascii="Times New Roman" w:hAnsi="Times New Roman" w:cs="Times New Roman"/>
          <w:sz w:val="24"/>
          <w:szCs w:val="24"/>
        </w:rPr>
      </w:pPr>
    </w:p>
    <w:p w:rsidR="002520F7" w:rsidRDefault="002520F7" w:rsidP="002520F7">
      <w:pPr>
        <w:spacing w:after="120"/>
        <w:contextualSpacing/>
        <w:rPr>
          <w:rFonts w:ascii="Times New Roman" w:hAnsi="Times New Roman" w:cs="Times New Roman"/>
          <w:sz w:val="24"/>
          <w:szCs w:val="24"/>
        </w:rPr>
      </w:pPr>
      <w:r>
        <w:rPr>
          <w:rFonts w:ascii="Times New Roman" w:hAnsi="Times New Roman" w:cs="Times New Roman"/>
          <w:sz w:val="24"/>
          <w:szCs w:val="24"/>
        </w:rPr>
        <w:t>For the WeedGuard Plus isolates, no growth was observed in the FMM-only controls.  The most</w:t>
      </w:r>
      <w:r w:rsidR="00FF4CC4">
        <w:rPr>
          <w:rFonts w:ascii="Times New Roman" w:hAnsi="Times New Roman" w:cs="Times New Roman"/>
          <w:sz w:val="24"/>
          <w:szCs w:val="24"/>
        </w:rPr>
        <w:t xml:space="preserve"> BDM</w:t>
      </w:r>
      <w:r>
        <w:rPr>
          <w:rFonts w:ascii="Times New Roman" w:hAnsi="Times New Roman" w:cs="Times New Roman"/>
          <w:sz w:val="24"/>
          <w:szCs w:val="24"/>
        </w:rPr>
        <w:t xml:space="preserve"> degradation was observed in the samples colonized by Isolate SS.  In the</w:t>
      </w:r>
      <w:r w:rsidRPr="00B36652">
        <w:rPr>
          <w:rFonts w:ascii="Times New Roman" w:hAnsi="Times New Roman" w:cs="Times New Roman"/>
          <w:sz w:val="24"/>
          <w:szCs w:val="24"/>
        </w:rPr>
        <w:t xml:space="preserve"> </w:t>
      </w:r>
      <w:r>
        <w:rPr>
          <w:rFonts w:ascii="Times New Roman" w:hAnsi="Times New Roman" w:cs="Times New Roman"/>
          <w:sz w:val="24"/>
          <w:szCs w:val="24"/>
        </w:rPr>
        <w:t>uninoculated controls for the WeedGuard Plus mulch (</w:t>
      </w:r>
      <w:r w:rsidRPr="00CC0DDF">
        <w:rPr>
          <w:rFonts w:ascii="Times New Roman" w:hAnsi="Times New Roman" w:cs="Times New Roman"/>
          <w:b/>
          <w:sz w:val="24"/>
          <w:szCs w:val="24"/>
        </w:rPr>
        <w:t xml:space="preserve">Figure </w:t>
      </w:r>
      <w:r w:rsidR="00F344A6">
        <w:rPr>
          <w:rFonts w:ascii="Times New Roman" w:hAnsi="Times New Roman" w:cs="Times New Roman"/>
          <w:b/>
          <w:sz w:val="24"/>
          <w:szCs w:val="24"/>
        </w:rPr>
        <w:t>2</w:t>
      </w:r>
      <w:r w:rsidRPr="00CC0DDF">
        <w:rPr>
          <w:rFonts w:ascii="Times New Roman" w:hAnsi="Times New Roman" w:cs="Times New Roman"/>
          <w:b/>
          <w:sz w:val="24"/>
          <w:szCs w:val="24"/>
        </w:rPr>
        <w:t>A</w:t>
      </w:r>
      <w:r>
        <w:rPr>
          <w:rFonts w:ascii="Times New Roman" w:hAnsi="Times New Roman" w:cs="Times New Roman"/>
          <w:sz w:val="24"/>
          <w:szCs w:val="24"/>
        </w:rPr>
        <w:t xml:space="preserve">), residual </w:t>
      </w:r>
      <w:proofErr w:type="spellStart"/>
      <w:r>
        <w:rPr>
          <w:rFonts w:ascii="Times New Roman" w:hAnsi="Times New Roman" w:cs="Times New Roman"/>
          <w:sz w:val="24"/>
          <w:szCs w:val="24"/>
        </w:rPr>
        <w:t>tracheary</w:t>
      </w:r>
      <w:proofErr w:type="spellEnd"/>
      <w:r>
        <w:rPr>
          <w:rFonts w:ascii="Times New Roman" w:hAnsi="Times New Roman" w:cs="Times New Roman"/>
          <w:sz w:val="24"/>
          <w:szCs w:val="24"/>
        </w:rPr>
        <w:t xml:space="preserve"> elements</w:t>
      </w:r>
      <w:r w:rsidR="00901333">
        <w:rPr>
          <w:rFonts w:ascii="Times New Roman" w:hAnsi="Times New Roman" w:cs="Times New Roman"/>
          <w:sz w:val="24"/>
          <w:szCs w:val="24"/>
        </w:rPr>
        <w:t xml:space="preserve"> of the </w:t>
      </w:r>
      <w:r w:rsidR="007E72C5">
        <w:rPr>
          <w:rFonts w:ascii="Times New Roman" w:hAnsi="Times New Roman" w:cs="Times New Roman"/>
          <w:sz w:val="24"/>
          <w:szCs w:val="24"/>
        </w:rPr>
        <w:t xml:space="preserve">plant-derived </w:t>
      </w:r>
      <w:r w:rsidR="00901333">
        <w:rPr>
          <w:rFonts w:ascii="Times New Roman" w:hAnsi="Times New Roman" w:cs="Times New Roman"/>
          <w:sz w:val="24"/>
          <w:szCs w:val="24"/>
        </w:rPr>
        <w:t>fibers</w:t>
      </w:r>
      <w:r>
        <w:rPr>
          <w:rFonts w:ascii="Times New Roman" w:hAnsi="Times New Roman" w:cs="Times New Roman"/>
          <w:sz w:val="24"/>
          <w:szCs w:val="24"/>
        </w:rPr>
        <w:t xml:space="preserve"> are only detectable as slight pock-marking seen in rows on some of the fibers.  Though fungal hyphae were observed in all three inoculated samples, tracheary elements were plainly visible only in the SS samples (</w:t>
      </w:r>
      <w:r w:rsidRPr="00B36652">
        <w:rPr>
          <w:rFonts w:ascii="Times New Roman" w:hAnsi="Times New Roman" w:cs="Times New Roman"/>
          <w:b/>
          <w:sz w:val="24"/>
          <w:szCs w:val="24"/>
        </w:rPr>
        <w:t xml:space="preserve">Figure </w:t>
      </w:r>
      <w:r w:rsidR="00F344A6">
        <w:rPr>
          <w:rFonts w:ascii="Times New Roman" w:hAnsi="Times New Roman" w:cs="Times New Roman"/>
          <w:b/>
          <w:sz w:val="24"/>
          <w:szCs w:val="24"/>
        </w:rPr>
        <w:t>2</w:t>
      </w:r>
      <w:r w:rsidRPr="00B36652">
        <w:rPr>
          <w:rFonts w:ascii="Times New Roman" w:hAnsi="Times New Roman" w:cs="Times New Roman"/>
          <w:b/>
          <w:sz w:val="24"/>
          <w:szCs w:val="24"/>
        </w:rPr>
        <w:t>B</w:t>
      </w:r>
      <w:r>
        <w:rPr>
          <w:rFonts w:ascii="Times New Roman" w:hAnsi="Times New Roman" w:cs="Times New Roman"/>
          <w:b/>
          <w:sz w:val="24"/>
          <w:szCs w:val="24"/>
        </w:rPr>
        <w:t xml:space="preserve">), </w:t>
      </w:r>
      <w:r>
        <w:rPr>
          <w:rFonts w:ascii="Times New Roman" w:hAnsi="Times New Roman" w:cs="Times New Roman"/>
          <w:sz w:val="24"/>
          <w:szCs w:val="24"/>
        </w:rPr>
        <w:t xml:space="preserve">suggesting that digestion of cellulosic material revealed the lignified tracheary elements beneath.  Isolate SS was tentatively identified using 18S ribosomal DNA as a sordariomycete within the order </w:t>
      </w:r>
      <w:proofErr w:type="spellStart"/>
      <w:r>
        <w:rPr>
          <w:rFonts w:ascii="Times New Roman" w:hAnsi="Times New Roman" w:cs="Times New Roman"/>
          <w:sz w:val="24"/>
          <w:szCs w:val="24"/>
        </w:rPr>
        <w:t>Sordariales</w:t>
      </w:r>
      <w:proofErr w:type="spellEnd"/>
      <w:r>
        <w:rPr>
          <w:rFonts w:ascii="Times New Roman" w:hAnsi="Times New Roman" w:cs="Times New Roman"/>
          <w:sz w:val="24"/>
          <w:szCs w:val="24"/>
        </w:rPr>
        <w:t>.</w:t>
      </w:r>
    </w:p>
    <w:p w:rsidR="002520F7" w:rsidRDefault="002520F7" w:rsidP="002520F7">
      <w:pPr>
        <w:spacing w:after="120"/>
        <w:contextualSpacing/>
        <w:rPr>
          <w:rFonts w:ascii="Times New Roman" w:hAnsi="Times New Roman" w:cs="Times New Roman"/>
          <w:sz w:val="24"/>
          <w:szCs w:val="24"/>
        </w:rPr>
      </w:pPr>
    </w:p>
    <w:p w:rsidR="00FD269F" w:rsidRPr="00EF453D" w:rsidRDefault="002515F6" w:rsidP="00F33BE8">
      <w:pPr>
        <w:spacing w:after="120"/>
        <w:contextualSpacing/>
        <w:rPr>
          <w:rFonts w:ascii="Times New Roman" w:hAnsi="Times New Roman" w:cs="Times New Roman"/>
          <w:sz w:val="24"/>
          <w:szCs w:val="24"/>
        </w:rPr>
      </w:pPr>
      <w:r>
        <w:rPr>
          <w:rFonts w:ascii="Times New Roman" w:hAnsi="Times New Roman" w:cs="Times New Roman"/>
          <w:sz w:val="24"/>
          <w:szCs w:val="24"/>
        </w:rPr>
        <w:t xml:space="preserve">For the </w:t>
      </w:r>
      <w:r w:rsidR="002520F7">
        <w:rPr>
          <w:rFonts w:ascii="Times New Roman" w:hAnsi="Times New Roman" w:cs="Times New Roman"/>
          <w:sz w:val="24"/>
          <w:szCs w:val="24"/>
        </w:rPr>
        <w:t>BioAgri</w:t>
      </w:r>
      <w:r>
        <w:rPr>
          <w:rFonts w:ascii="Times New Roman" w:hAnsi="Times New Roman" w:cs="Times New Roman"/>
          <w:sz w:val="24"/>
          <w:szCs w:val="24"/>
        </w:rPr>
        <w:t xml:space="preserve"> isolates,</w:t>
      </w:r>
      <w:r w:rsidR="009F2234">
        <w:rPr>
          <w:rFonts w:ascii="Times New Roman" w:hAnsi="Times New Roman" w:cs="Times New Roman"/>
          <w:sz w:val="24"/>
          <w:szCs w:val="24"/>
        </w:rPr>
        <w:t xml:space="preserve"> </w:t>
      </w:r>
      <w:r w:rsidR="00D70C3B">
        <w:rPr>
          <w:rFonts w:ascii="Times New Roman" w:hAnsi="Times New Roman" w:cs="Times New Roman"/>
          <w:sz w:val="24"/>
          <w:szCs w:val="24"/>
        </w:rPr>
        <w:t>no significant growth was observed in the FMM-only controls.  Single white specks visible upon swirling the cultur</w:t>
      </w:r>
      <w:r>
        <w:rPr>
          <w:rFonts w:ascii="Times New Roman" w:hAnsi="Times New Roman" w:cs="Times New Roman"/>
          <w:sz w:val="24"/>
          <w:szCs w:val="24"/>
        </w:rPr>
        <w:t xml:space="preserve">e tubes of isolates VV and ZZ </w:t>
      </w:r>
      <w:r w:rsidR="00D70C3B">
        <w:rPr>
          <w:rFonts w:ascii="Times New Roman" w:hAnsi="Times New Roman" w:cs="Times New Roman"/>
          <w:sz w:val="24"/>
          <w:szCs w:val="24"/>
        </w:rPr>
        <w:t xml:space="preserve">were observed using </w:t>
      </w:r>
      <w:r>
        <w:rPr>
          <w:rFonts w:ascii="Times New Roman" w:hAnsi="Times New Roman" w:cs="Times New Roman"/>
          <w:sz w:val="24"/>
          <w:szCs w:val="24"/>
        </w:rPr>
        <w:t>DIC</w:t>
      </w:r>
      <w:r w:rsidR="00D70C3B">
        <w:rPr>
          <w:rFonts w:ascii="Times New Roman" w:hAnsi="Times New Roman" w:cs="Times New Roman"/>
          <w:sz w:val="24"/>
          <w:szCs w:val="24"/>
        </w:rPr>
        <w:t xml:space="preserve"> </w:t>
      </w:r>
      <w:r w:rsidR="00D70C3B" w:rsidRPr="002520F7">
        <w:rPr>
          <w:rFonts w:ascii="Times New Roman" w:hAnsi="Times New Roman" w:cs="Times New Roman"/>
          <w:sz w:val="24"/>
          <w:szCs w:val="24"/>
        </w:rPr>
        <w:t xml:space="preserve">microscopy.  For Isolate VV, the speck was a spore mass (not shown), presumably </w:t>
      </w:r>
      <w:r w:rsidRPr="00EF453D">
        <w:rPr>
          <w:rFonts w:ascii="Times New Roman" w:hAnsi="Times New Roman" w:cs="Times New Roman"/>
          <w:sz w:val="24"/>
          <w:szCs w:val="24"/>
        </w:rPr>
        <w:t>residual</w:t>
      </w:r>
      <w:r w:rsidR="00D70C3B" w:rsidRPr="00EF453D">
        <w:rPr>
          <w:rFonts w:ascii="Times New Roman" w:hAnsi="Times New Roman" w:cs="Times New Roman"/>
          <w:sz w:val="24"/>
          <w:szCs w:val="24"/>
        </w:rPr>
        <w:t xml:space="preserve"> from the initial inoculation.  For Isolate ZZ, the mass was </w:t>
      </w:r>
      <w:r w:rsidR="00C05A30" w:rsidRPr="00EF453D">
        <w:rPr>
          <w:rFonts w:ascii="Times New Roman" w:hAnsi="Times New Roman" w:cs="Times New Roman"/>
          <w:sz w:val="24"/>
          <w:szCs w:val="24"/>
        </w:rPr>
        <w:t xml:space="preserve">composed </w:t>
      </w:r>
      <w:r w:rsidR="00D70C3B" w:rsidRPr="00EF453D">
        <w:rPr>
          <w:rFonts w:ascii="Times New Roman" w:hAnsi="Times New Roman" w:cs="Times New Roman"/>
          <w:sz w:val="24"/>
          <w:szCs w:val="24"/>
        </w:rPr>
        <w:t xml:space="preserve">of loose </w:t>
      </w:r>
      <w:r w:rsidR="00901333">
        <w:rPr>
          <w:rFonts w:ascii="Times New Roman" w:eastAsiaTheme="minorEastAsia" w:hAnsi="Times New Roman" w:cs="Times New Roman"/>
          <w:color w:val="000000" w:themeColor="text1"/>
          <w:kern w:val="24"/>
          <w:sz w:val="24"/>
          <w:szCs w:val="24"/>
        </w:rPr>
        <w:t>mesh</w:t>
      </w:r>
      <w:r w:rsidR="00901333" w:rsidRPr="00EF453D">
        <w:rPr>
          <w:rFonts w:ascii="Times New Roman" w:eastAsiaTheme="minorEastAsia" w:hAnsi="Times New Roman" w:cs="Times New Roman"/>
          <w:color w:val="000000" w:themeColor="text1"/>
          <w:kern w:val="24"/>
          <w:sz w:val="24"/>
          <w:szCs w:val="24"/>
        </w:rPr>
        <w:t xml:space="preserve"> </w:t>
      </w:r>
      <w:r w:rsidR="002520F7" w:rsidRPr="002520F7">
        <w:rPr>
          <w:rFonts w:ascii="Times New Roman" w:hAnsi="Times New Roman" w:cs="Times New Roman"/>
          <w:sz w:val="24"/>
          <w:szCs w:val="24"/>
        </w:rPr>
        <w:t xml:space="preserve">of </w:t>
      </w:r>
      <w:r w:rsidR="00FF4CC4">
        <w:rPr>
          <w:rFonts w:ascii="Times New Roman" w:hAnsi="Times New Roman" w:cs="Times New Roman"/>
          <w:sz w:val="24"/>
          <w:szCs w:val="24"/>
        </w:rPr>
        <w:t xml:space="preserve">hyphae </w:t>
      </w:r>
      <w:r w:rsidR="002520F7" w:rsidRPr="002520F7">
        <w:rPr>
          <w:rFonts w:ascii="Times New Roman" w:hAnsi="Times New Roman" w:cs="Times New Roman"/>
          <w:sz w:val="24"/>
          <w:szCs w:val="24"/>
        </w:rPr>
        <w:t>approximately 0.2 mm diameter,</w:t>
      </w:r>
      <w:r w:rsidR="00D70C3B" w:rsidRPr="002520F7">
        <w:rPr>
          <w:rFonts w:ascii="Times New Roman" w:hAnsi="Times New Roman" w:cs="Times New Roman"/>
          <w:sz w:val="24"/>
          <w:szCs w:val="24"/>
        </w:rPr>
        <w:t xml:space="preserve"> </w:t>
      </w:r>
      <w:r w:rsidR="00FD269F" w:rsidRPr="002520F7">
        <w:rPr>
          <w:rFonts w:ascii="Times New Roman" w:hAnsi="Times New Roman" w:cs="Times New Roman"/>
          <w:sz w:val="24"/>
          <w:szCs w:val="24"/>
        </w:rPr>
        <w:t xml:space="preserve">suggesting </w:t>
      </w:r>
      <w:r w:rsidR="00D70C3B" w:rsidRPr="00EF453D">
        <w:rPr>
          <w:rFonts w:ascii="Times New Roman" w:hAnsi="Times New Roman" w:cs="Times New Roman"/>
          <w:sz w:val="24"/>
          <w:szCs w:val="24"/>
        </w:rPr>
        <w:t xml:space="preserve">that the </w:t>
      </w:r>
      <w:r w:rsidR="00FD269F" w:rsidRPr="00EF453D">
        <w:rPr>
          <w:rFonts w:ascii="Times New Roman" w:hAnsi="Times New Roman" w:cs="Times New Roman"/>
          <w:sz w:val="24"/>
          <w:szCs w:val="24"/>
        </w:rPr>
        <w:t xml:space="preserve">original spore inoculum </w:t>
      </w:r>
      <w:r w:rsidR="00D70C3B" w:rsidRPr="00EF453D">
        <w:rPr>
          <w:rFonts w:ascii="Times New Roman" w:hAnsi="Times New Roman" w:cs="Times New Roman"/>
          <w:sz w:val="24"/>
          <w:szCs w:val="24"/>
        </w:rPr>
        <w:t xml:space="preserve">had germinated, but had not grown beyond the mass pictured in </w:t>
      </w:r>
      <w:r w:rsidR="00D70C3B" w:rsidRPr="00EF453D">
        <w:rPr>
          <w:rFonts w:ascii="Times New Roman" w:hAnsi="Times New Roman" w:cs="Times New Roman"/>
          <w:b/>
          <w:sz w:val="24"/>
          <w:szCs w:val="24"/>
        </w:rPr>
        <w:t xml:space="preserve">Figure </w:t>
      </w:r>
      <w:r w:rsidR="00F344A6">
        <w:rPr>
          <w:rFonts w:ascii="Times New Roman" w:hAnsi="Times New Roman" w:cs="Times New Roman"/>
          <w:b/>
          <w:sz w:val="24"/>
          <w:szCs w:val="24"/>
        </w:rPr>
        <w:t>3</w:t>
      </w:r>
      <w:r w:rsidR="002520F7" w:rsidRPr="00EF453D">
        <w:rPr>
          <w:rFonts w:ascii="Times New Roman" w:hAnsi="Times New Roman" w:cs="Times New Roman"/>
          <w:b/>
          <w:sz w:val="24"/>
          <w:szCs w:val="24"/>
        </w:rPr>
        <w:t>A</w:t>
      </w:r>
      <w:r w:rsidR="00D70C3B" w:rsidRPr="00EF453D">
        <w:rPr>
          <w:rFonts w:ascii="Times New Roman" w:hAnsi="Times New Roman" w:cs="Times New Roman"/>
          <w:sz w:val="24"/>
          <w:szCs w:val="24"/>
        </w:rPr>
        <w:t xml:space="preserve">. </w:t>
      </w:r>
      <w:r w:rsidR="00E318A8" w:rsidRPr="00EF453D">
        <w:rPr>
          <w:rFonts w:ascii="Times New Roman" w:hAnsi="Times New Roman" w:cs="Times New Roman"/>
          <w:sz w:val="24"/>
          <w:szCs w:val="24"/>
        </w:rPr>
        <w:t xml:space="preserve"> </w:t>
      </w:r>
    </w:p>
    <w:p w:rsidR="00FD269F" w:rsidRPr="00EF453D" w:rsidRDefault="00FD269F" w:rsidP="00F33BE8">
      <w:pPr>
        <w:spacing w:after="120"/>
        <w:contextualSpacing/>
        <w:rPr>
          <w:rFonts w:ascii="Times New Roman" w:hAnsi="Times New Roman" w:cs="Times New Roman"/>
          <w:sz w:val="24"/>
          <w:szCs w:val="24"/>
        </w:rPr>
      </w:pPr>
    </w:p>
    <w:p w:rsidR="00D77B83" w:rsidRDefault="00CC0DDF" w:rsidP="00F33BE8">
      <w:pPr>
        <w:spacing w:after="120"/>
        <w:contextualSpacing/>
        <w:rPr>
          <w:rFonts w:ascii="Times New Roman" w:hAnsi="Times New Roman" w:cs="Times New Roman"/>
          <w:sz w:val="24"/>
          <w:szCs w:val="24"/>
        </w:rPr>
      </w:pPr>
      <w:r>
        <w:rPr>
          <w:rFonts w:ascii="Times New Roman" w:hAnsi="Times New Roman" w:cs="Times New Roman"/>
          <w:sz w:val="24"/>
          <w:szCs w:val="24"/>
        </w:rPr>
        <w:t xml:space="preserve">In </w:t>
      </w:r>
      <w:r w:rsidR="00B36652">
        <w:rPr>
          <w:rFonts w:ascii="Times New Roman" w:hAnsi="Times New Roman" w:cs="Times New Roman"/>
          <w:sz w:val="24"/>
          <w:szCs w:val="24"/>
        </w:rPr>
        <w:t>the</w:t>
      </w:r>
      <w:r>
        <w:rPr>
          <w:rFonts w:ascii="Times New Roman" w:hAnsi="Times New Roman" w:cs="Times New Roman"/>
          <w:sz w:val="24"/>
          <w:szCs w:val="24"/>
        </w:rPr>
        <w:t xml:space="preserve"> uninoculated control</w:t>
      </w:r>
      <w:r w:rsidR="00B36652">
        <w:rPr>
          <w:rFonts w:ascii="Times New Roman" w:hAnsi="Times New Roman" w:cs="Times New Roman"/>
          <w:sz w:val="24"/>
          <w:szCs w:val="24"/>
        </w:rPr>
        <w:t xml:space="preserve">s for the </w:t>
      </w:r>
      <w:proofErr w:type="spellStart"/>
      <w:r w:rsidR="002520F7">
        <w:rPr>
          <w:rFonts w:ascii="Times New Roman" w:hAnsi="Times New Roman" w:cs="Times New Roman"/>
          <w:sz w:val="24"/>
          <w:szCs w:val="24"/>
        </w:rPr>
        <w:t>BioAgri</w:t>
      </w:r>
      <w:proofErr w:type="spellEnd"/>
      <w:r w:rsidR="00B36652">
        <w:rPr>
          <w:rFonts w:ascii="Times New Roman" w:hAnsi="Times New Roman" w:cs="Times New Roman"/>
          <w:sz w:val="24"/>
          <w:szCs w:val="24"/>
        </w:rPr>
        <w:t xml:space="preserve"> mulch</w:t>
      </w:r>
      <w:r>
        <w:rPr>
          <w:rFonts w:ascii="Times New Roman" w:hAnsi="Times New Roman" w:cs="Times New Roman"/>
          <w:sz w:val="24"/>
          <w:szCs w:val="24"/>
        </w:rPr>
        <w:t xml:space="preserve"> (</w:t>
      </w:r>
      <w:r w:rsidRPr="00CC0DDF">
        <w:rPr>
          <w:rFonts w:ascii="Times New Roman" w:hAnsi="Times New Roman" w:cs="Times New Roman"/>
          <w:b/>
          <w:sz w:val="24"/>
          <w:szCs w:val="24"/>
        </w:rPr>
        <w:t xml:space="preserve">Figure </w:t>
      </w:r>
      <w:r w:rsidR="00F344A6">
        <w:rPr>
          <w:rFonts w:ascii="Times New Roman" w:hAnsi="Times New Roman" w:cs="Times New Roman"/>
          <w:b/>
          <w:sz w:val="24"/>
          <w:szCs w:val="24"/>
        </w:rPr>
        <w:t>3</w:t>
      </w:r>
      <w:r w:rsidR="002520F7">
        <w:rPr>
          <w:rFonts w:ascii="Times New Roman" w:hAnsi="Times New Roman" w:cs="Times New Roman"/>
          <w:b/>
          <w:sz w:val="24"/>
          <w:szCs w:val="24"/>
        </w:rPr>
        <w:t>B</w:t>
      </w:r>
      <w:r>
        <w:rPr>
          <w:rFonts w:ascii="Times New Roman" w:hAnsi="Times New Roman" w:cs="Times New Roman"/>
          <w:sz w:val="24"/>
          <w:szCs w:val="24"/>
        </w:rPr>
        <w:t>), a bumpy texture is observed.  The identity of the</w:t>
      </w:r>
      <w:r w:rsidR="002515F6">
        <w:rPr>
          <w:rFonts w:ascii="Times New Roman" w:hAnsi="Times New Roman" w:cs="Times New Roman"/>
          <w:sz w:val="24"/>
          <w:szCs w:val="24"/>
        </w:rPr>
        <w:t xml:space="preserve"> white</w:t>
      </w:r>
      <w:r>
        <w:rPr>
          <w:rFonts w:ascii="Times New Roman" w:hAnsi="Times New Roman" w:cs="Times New Roman"/>
          <w:sz w:val="24"/>
          <w:szCs w:val="24"/>
        </w:rPr>
        <w:t xml:space="preserve"> features is unknown, but they are absent in a film colonized by </w:t>
      </w:r>
      <w:r w:rsidR="00E318A8">
        <w:rPr>
          <w:rFonts w:ascii="Times New Roman" w:hAnsi="Times New Roman" w:cs="Times New Roman"/>
          <w:sz w:val="24"/>
          <w:szCs w:val="24"/>
        </w:rPr>
        <w:t>Isolate VV</w:t>
      </w:r>
      <w:r w:rsidR="00E318A8" w:rsidRPr="00CC0DDF">
        <w:rPr>
          <w:rFonts w:ascii="Times New Roman" w:hAnsi="Times New Roman" w:cs="Times New Roman"/>
          <w:i/>
          <w:sz w:val="24"/>
          <w:szCs w:val="24"/>
        </w:rPr>
        <w:t xml:space="preserve"> </w:t>
      </w:r>
      <w:r>
        <w:rPr>
          <w:rFonts w:ascii="Times New Roman" w:hAnsi="Times New Roman" w:cs="Times New Roman"/>
          <w:sz w:val="24"/>
          <w:szCs w:val="24"/>
        </w:rPr>
        <w:t>(</w:t>
      </w:r>
      <w:r w:rsidRPr="00CC0DDF">
        <w:rPr>
          <w:rFonts w:ascii="Times New Roman" w:hAnsi="Times New Roman" w:cs="Times New Roman"/>
          <w:b/>
          <w:sz w:val="24"/>
          <w:szCs w:val="24"/>
        </w:rPr>
        <w:t xml:space="preserve">Figure </w:t>
      </w:r>
      <w:r w:rsidR="00F344A6">
        <w:rPr>
          <w:rFonts w:ascii="Times New Roman" w:hAnsi="Times New Roman" w:cs="Times New Roman"/>
          <w:b/>
          <w:sz w:val="24"/>
          <w:szCs w:val="24"/>
        </w:rPr>
        <w:t>3</w:t>
      </w:r>
      <w:r w:rsidR="002520F7">
        <w:rPr>
          <w:rFonts w:ascii="Times New Roman" w:hAnsi="Times New Roman" w:cs="Times New Roman"/>
          <w:b/>
          <w:sz w:val="24"/>
          <w:szCs w:val="24"/>
        </w:rPr>
        <w:t>C</w:t>
      </w:r>
      <w:r>
        <w:rPr>
          <w:rFonts w:ascii="Times New Roman" w:hAnsi="Times New Roman" w:cs="Times New Roman"/>
          <w:sz w:val="24"/>
          <w:szCs w:val="24"/>
        </w:rPr>
        <w:t>)</w:t>
      </w:r>
      <w:r w:rsidR="00FD269F">
        <w:rPr>
          <w:rFonts w:ascii="Times New Roman" w:hAnsi="Times New Roman" w:cs="Times New Roman"/>
          <w:sz w:val="24"/>
          <w:szCs w:val="24"/>
        </w:rPr>
        <w:t>.  Both the</w:t>
      </w:r>
      <w:r>
        <w:rPr>
          <w:rFonts w:ascii="Times New Roman" w:hAnsi="Times New Roman" w:cs="Times New Roman"/>
          <w:sz w:val="24"/>
          <w:szCs w:val="24"/>
        </w:rPr>
        <w:t xml:space="preserve"> white particles and bumps are gone in a film colonized by </w:t>
      </w:r>
      <w:r w:rsidR="00E318A8">
        <w:rPr>
          <w:rFonts w:ascii="Times New Roman" w:hAnsi="Times New Roman" w:cs="Times New Roman"/>
          <w:sz w:val="24"/>
          <w:szCs w:val="24"/>
        </w:rPr>
        <w:t>Isolate ZZ</w:t>
      </w:r>
      <w:r>
        <w:rPr>
          <w:rFonts w:ascii="Times New Roman" w:hAnsi="Times New Roman" w:cs="Times New Roman"/>
          <w:sz w:val="24"/>
          <w:szCs w:val="24"/>
        </w:rPr>
        <w:t xml:space="preserve"> (</w:t>
      </w:r>
      <w:r w:rsidRPr="00CC0DDF">
        <w:rPr>
          <w:rFonts w:ascii="Times New Roman" w:hAnsi="Times New Roman" w:cs="Times New Roman"/>
          <w:b/>
          <w:sz w:val="24"/>
          <w:szCs w:val="24"/>
        </w:rPr>
        <w:t xml:space="preserve">Figure </w:t>
      </w:r>
      <w:r w:rsidR="00F344A6">
        <w:rPr>
          <w:rFonts w:ascii="Times New Roman" w:hAnsi="Times New Roman" w:cs="Times New Roman"/>
          <w:b/>
          <w:sz w:val="24"/>
          <w:szCs w:val="24"/>
        </w:rPr>
        <w:t>3</w:t>
      </w:r>
      <w:r w:rsidR="002520F7">
        <w:rPr>
          <w:rFonts w:ascii="Times New Roman" w:hAnsi="Times New Roman" w:cs="Times New Roman"/>
          <w:b/>
          <w:sz w:val="24"/>
          <w:szCs w:val="24"/>
        </w:rPr>
        <w:t>D</w:t>
      </w:r>
      <w:r>
        <w:rPr>
          <w:rFonts w:ascii="Times New Roman" w:hAnsi="Times New Roman" w:cs="Times New Roman"/>
          <w:sz w:val="24"/>
          <w:szCs w:val="24"/>
        </w:rPr>
        <w:t>)</w:t>
      </w:r>
      <w:r w:rsidR="00601E44">
        <w:rPr>
          <w:rFonts w:ascii="Times New Roman" w:hAnsi="Times New Roman" w:cs="Times New Roman"/>
          <w:sz w:val="24"/>
          <w:szCs w:val="24"/>
        </w:rPr>
        <w:t>.  I</w:t>
      </w:r>
      <w:r>
        <w:rPr>
          <w:rFonts w:ascii="Times New Roman" w:hAnsi="Times New Roman" w:cs="Times New Roman"/>
          <w:sz w:val="24"/>
          <w:szCs w:val="24"/>
        </w:rPr>
        <w:t>n addition, the latter sample showed</w:t>
      </w:r>
      <w:r w:rsidR="00FD269F">
        <w:rPr>
          <w:rFonts w:ascii="Times New Roman" w:hAnsi="Times New Roman" w:cs="Times New Roman"/>
          <w:sz w:val="24"/>
          <w:szCs w:val="24"/>
        </w:rPr>
        <w:t xml:space="preserve"> the</w:t>
      </w:r>
      <w:r>
        <w:rPr>
          <w:rFonts w:ascii="Times New Roman" w:hAnsi="Times New Roman" w:cs="Times New Roman"/>
          <w:sz w:val="24"/>
          <w:szCs w:val="24"/>
        </w:rPr>
        <w:t xml:space="preserve"> uniform</w:t>
      </w:r>
      <w:r w:rsidR="00FD269F">
        <w:rPr>
          <w:rFonts w:ascii="Times New Roman" w:hAnsi="Times New Roman" w:cs="Times New Roman"/>
          <w:sz w:val="24"/>
          <w:szCs w:val="24"/>
        </w:rPr>
        <w:t xml:space="preserve"> occurrence of</w:t>
      </w:r>
      <w:r>
        <w:rPr>
          <w:rFonts w:ascii="Times New Roman" w:hAnsi="Times New Roman" w:cs="Times New Roman"/>
          <w:sz w:val="24"/>
          <w:szCs w:val="24"/>
        </w:rPr>
        <w:t xml:space="preserve"> </w:t>
      </w:r>
      <w:r w:rsidR="00FD269F">
        <w:rPr>
          <w:rFonts w:ascii="Times New Roman" w:hAnsi="Times New Roman" w:cs="Times New Roman"/>
          <w:sz w:val="24"/>
          <w:szCs w:val="24"/>
        </w:rPr>
        <w:t xml:space="preserve">fissures </w:t>
      </w:r>
      <w:r>
        <w:rPr>
          <w:rFonts w:ascii="Times New Roman" w:hAnsi="Times New Roman" w:cs="Times New Roman"/>
          <w:sz w:val="24"/>
          <w:szCs w:val="24"/>
        </w:rPr>
        <w:t xml:space="preserve">across the BDM surface.  </w:t>
      </w:r>
      <w:r w:rsidR="00E318A8">
        <w:rPr>
          <w:rFonts w:ascii="Times New Roman" w:hAnsi="Times New Roman" w:cs="Times New Roman"/>
          <w:sz w:val="24"/>
          <w:szCs w:val="24"/>
        </w:rPr>
        <w:t xml:space="preserve">Isolates VV and ZZ were tentatively identified using 18S ribosomal DNA as </w:t>
      </w:r>
      <w:r w:rsidR="00E318A8" w:rsidRPr="00CC0DDF">
        <w:rPr>
          <w:rFonts w:ascii="Times New Roman" w:hAnsi="Times New Roman" w:cs="Times New Roman"/>
          <w:i/>
          <w:sz w:val="24"/>
          <w:szCs w:val="24"/>
        </w:rPr>
        <w:t>Penicillium</w:t>
      </w:r>
      <w:r w:rsidR="00E318A8">
        <w:rPr>
          <w:rFonts w:ascii="Times New Roman" w:hAnsi="Times New Roman" w:cs="Times New Roman"/>
          <w:sz w:val="24"/>
          <w:szCs w:val="24"/>
        </w:rPr>
        <w:t xml:space="preserve"> sp.</w:t>
      </w:r>
      <w:r w:rsidR="00B32B81">
        <w:rPr>
          <w:rFonts w:ascii="Times New Roman" w:hAnsi="Times New Roman" w:cs="Times New Roman"/>
          <w:sz w:val="24"/>
          <w:szCs w:val="24"/>
        </w:rPr>
        <w:t xml:space="preserve"> (VV) and a s</w:t>
      </w:r>
      <w:r w:rsidR="00E318A8">
        <w:rPr>
          <w:rFonts w:ascii="Times New Roman" w:hAnsi="Times New Roman" w:cs="Times New Roman"/>
          <w:sz w:val="24"/>
          <w:szCs w:val="24"/>
        </w:rPr>
        <w:t xml:space="preserve">ordariomycete </w:t>
      </w:r>
      <w:r w:rsidR="00B32B81">
        <w:rPr>
          <w:rFonts w:ascii="Times New Roman" w:hAnsi="Times New Roman" w:cs="Times New Roman"/>
          <w:sz w:val="24"/>
          <w:szCs w:val="24"/>
        </w:rPr>
        <w:t xml:space="preserve">within the order Hypocreales </w:t>
      </w:r>
      <w:r w:rsidR="00E318A8">
        <w:rPr>
          <w:rFonts w:ascii="Times New Roman" w:hAnsi="Times New Roman" w:cs="Times New Roman"/>
          <w:sz w:val="24"/>
          <w:szCs w:val="24"/>
        </w:rPr>
        <w:t>(ZZ)</w:t>
      </w:r>
      <w:r w:rsidR="00EE37D3">
        <w:rPr>
          <w:rFonts w:ascii="Times New Roman" w:hAnsi="Times New Roman" w:cs="Times New Roman"/>
          <w:sz w:val="24"/>
          <w:szCs w:val="24"/>
        </w:rPr>
        <w:t>, respectively</w:t>
      </w:r>
      <w:r w:rsidR="00E318A8">
        <w:rPr>
          <w:rFonts w:ascii="Times New Roman" w:hAnsi="Times New Roman" w:cs="Times New Roman"/>
          <w:sz w:val="24"/>
          <w:szCs w:val="24"/>
        </w:rPr>
        <w:t>.</w:t>
      </w:r>
    </w:p>
    <w:p w:rsidR="00F33BE8" w:rsidRDefault="00F33BE8" w:rsidP="00F33BE8">
      <w:pPr>
        <w:spacing w:after="120"/>
        <w:contextualSpacing/>
        <w:rPr>
          <w:rFonts w:ascii="Times New Roman" w:hAnsi="Times New Roman" w:cs="Times New Roman"/>
          <w:sz w:val="24"/>
          <w:szCs w:val="24"/>
        </w:rPr>
      </w:pPr>
    </w:p>
    <w:p w:rsidR="00F33BE8" w:rsidRDefault="00F33BE8" w:rsidP="00F33BE8">
      <w:pPr>
        <w:spacing w:after="120"/>
        <w:contextualSpacing/>
        <w:rPr>
          <w:rFonts w:ascii="Times New Roman" w:hAnsi="Times New Roman" w:cs="Times New Roman"/>
          <w:sz w:val="24"/>
          <w:szCs w:val="24"/>
        </w:rPr>
      </w:pPr>
    </w:p>
    <w:p w:rsidR="000876EF" w:rsidRDefault="000876EF" w:rsidP="00F33BE8">
      <w:pPr>
        <w:spacing w:after="120"/>
        <w:contextualSpacing/>
        <w:rPr>
          <w:rFonts w:ascii="Times New Roman" w:hAnsi="Times New Roman" w:cs="Times New Roman"/>
          <w:b/>
          <w:sz w:val="24"/>
          <w:szCs w:val="24"/>
        </w:rPr>
      </w:pPr>
      <w:r w:rsidRPr="000876EF">
        <w:rPr>
          <w:rFonts w:ascii="Times New Roman" w:hAnsi="Times New Roman" w:cs="Times New Roman"/>
          <w:b/>
          <w:sz w:val="24"/>
          <w:szCs w:val="24"/>
        </w:rPr>
        <w:t>TABLES AND FIGURES</w:t>
      </w:r>
    </w:p>
    <w:p w:rsidR="00F64207" w:rsidRDefault="00F64207" w:rsidP="00F33BE8">
      <w:pPr>
        <w:spacing w:after="120"/>
        <w:contextualSpacing/>
        <w:rPr>
          <w:rFonts w:ascii="Times New Roman" w:hAnsi="Times New Roman" w:cs="Times New Roman"/>
          <w:b/>
          <w:sz w:val="24"/>
          <w:szCs w:val="24"/>
        </w:rPr>
      </w:pPr>
    </w:p>
    <w:p w:rsidR="008A36B9" w:rsidRPr="00360178" w:rsidRDefault="00F64207" w:rsidP="008A36B9">
      <w:pPr>
        <w:spacing w:after="120"/>
        <w:contextualSpacing/>
        <w:rPr>
          <w:rFonts w:ascii="Times New Roman" w:hAnsi="Times New Roman" w:cs="Times New Roman"/>
          <w:sz w:val="24"/>
          <w:szCs w:val="24"/>
        </w:rPr>
      </w:pPr>
      <w:r>
        <w:rPr>
          <w:rFonts w:ascii="Times New Roman" w:hAnsi="Times New Roman" w:cs="Times New Roman"/>
          <w:b/>
          <w:sz w:val="24"/>
          <w:szCs w:val="24"/>
        </w:rPr>
        <w:t xml:space="preserve">Table </w:t>
      </w:r>
      <w:r w:rsidR="008A36B9">
        <w:rPr>
          <w:rFonts w:ascii="Times New Roman" w:hAnsi="Times New Roman" w:cs="Times New Roman"/>
          <w:b/>
          <w:sz w:val="24"/>
          <w:szCs w:val="24"/>
        </w:rPr>
        <w:t xml:space="preserve">1.  </w:t>
      </w:r>
      <w:r w:rsidR="008A36B9">
        <w:rPr>
          <w:rFonts w:ascii="Times New Roman" w:hAnsi="Times New Roman" w:cs="Times New Roman"/>
          <w:sz w:val="24"/>
          <w:szCs w:val="24"/>
        </w:rPr>
        <w:t>Scoring system for rating microbial growth on test samples of plastic films.</w:t>
      </w:r>
    </w:p>
    <w:p w:rsidR="008A36B9" w:rsidRPr="008A36B9" w:rsidRDefault="008A36B9" w:rsidP="00F33BE8">
      <w:pPr>
        <w:spacing w:after="120"/>
        <w:contextualSpacing/>
        <w:rPr>
          <w:rFonts w:ascii="Times New Roman" w:hAnsi="Times New Roman" w:cs="Times New Roman"/>
          <w:b/>
          <w:sz w:val="24"/>
          <w:szCs w:val="24"/>
        </w:rPr>
      </w:pPr>
    </w:p>
    <w:tbl>
      <w:tblPr>
        <w:tblStyle w:val="LightList"/>
        <w:tblW w:w="0" w:type="auto"/>
        <w:tblLook w:val="04A0" w:firstRow="1" w:lastRow="0" w:firstColumn="1" w:lastColumn="0" w:noHBand="0" w:noVBand="1"/>
      </w:tblPr>
      <w:tblGrid>
        <w:gridCol w:w="1278"/>
        <w:gridCol w:w="6210"/>
      </w:tblGrid>
      <w:tr w:rsidR="008A36B9" w:rsidRPr="008A36B9" w:rsidTr="007124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top w:val="single" w:sz="8" w:space="0" w:color="000000" w:themeColor="text1"/>
              <w:bottom w:val="single" w:sz="8" w:space="0" w:color="000000" w:themeColor="text1"/>
              <w:right w:val="single" w:sz="4" w:space="0" w:color="auto"/>
            </w:tcBorders>
            <w:shd w:val="clear" w:color="auto" w:fill="BFBFBF" w:themeFill="background1" w:themeFillShade="BF"/>
          </w:tcPr>
          <w:p w:rsidR="008A36B9" w:rsidRPr="00712403" w:rsidRDefault="008A36B9" w:rsidP="008A36B9">
            <w:pPr>
              <w:spacing w:after="120"/>
              <w:contextualSpacing/>
              <w:jc w:val="center"/>
              <w:rPr>
                <w:rFonts w:ascii="Arial" w:hAnsi="Arial" w:cs="Arial"/>
                <w:color w:val="auto"/>
                <w:sz w:val="24"/>
                <w:szCs w:val="24"/>
              </w:rPr>
            </w:pPr>
            <w:r w:rsidRPr="00712403">
              <w:rPr>
                <w:rFonts w:ascii="Arial" w:hAnsi="Arial" w:cs="Arial"/>
                <w:color w:val="auto"/>
                <w:sz w:val="24"/>
                <w:szCs w:val="24"/>
              </w:rPr>
              <w:t>Score</w:t>
            </w:r>
          </w:p>
        </w:tc>
        <w:tc>
          <w:tcPr>
            <w:tcW w:w="6210" w:type="dxa"/>
            <w:tcBorders>
              <w:left w:val="single" w:sz="4" w:space="0" w:color="auto"/>
            </w:tcBorders>
            <w:shd w:val="clear" w:color="auto" w:fill="BFBFBF" w:themeFill="background1" w:themeFillShade="BF"/>
          </w:tcPr>
          <w:p w:rsidR="008A36B9" w:rsidRPr="00712403" w:rsidRDefault="008A36B9" w:rsidP="008A36B9">
            <w:pPr>
              <w:contextualSpacing/>
              <w:cnfStyle w:val="100000000000" w:firstRow="1" w:lastRow="0" w:firstColumn="0" w:lastColumn="0" w:oddVBand="0" w:evenVBand="0" w:oddHBand="0" w:evenHBand="0" w:firstRowFirstColumn="0" w:firstRowLastColumn="0" w:lastRowFirstColumn="0" w:lastRowLastColumn="0"/>
              <w:rPr>
                <w:rFonts w:ascii="Arial" w:hAnsi="Arial" w:cs="Arial"/>
                <w:color w:val="auto"/>
                <w:sz w:val="24"/>
                <w:szCs w:val="24"/>
              </w:rPr>
            </w:pPr>
            <w:r w:rsidRPr="00712403">
              <w:rPr>
                <w:rFonts w:ascii="Arial" w:hAnsi="Arial" w:cs="Arial"/>
                <w:color w:val="auto"/>
                <w:sz w:val="24"/>
                <w:szCs w:val="24"/>
              </w:rPr>
              <w:t>Appearance of microbial growth</w:t>
            </w:r>
          </w:p>
        </w:tc>
      </w:tr>
      <w:tr w:rsidR="008A36B9" w:rsidTr="00712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single" w:sz="4" w:space="0" w:color="auto"/>
            </w:tcBorders>
          </w:tcPr>
          <w:p w:rsidR="008A36B9" w:rsidRPr="00712403" w:rsidRDefault="008A36B9" w:rsidP="008A36B9">
            <w:pPr>
              <w:spacing w:after="120"/>
              <w:contextualSpacing/>
              <w:jc w:val="center"/>
              <w:rPr>
                <w:rFonts w:ascii="Arial" w:hAnsi="Arial" w:cs="Arial"/>
                <w:b w:val="0"/>
                <w:sz w:val="24"/>
                <w:szCs w:val="24"/>
              </w:rPr>
            </w:pPr>
            <w:r w:rsidRPr="00712403">
              <w:rPr>
                <w:rFonts w:ascii="Arial" w:hAnsi="Arial" w:cs="Arial"/>
                <w:sz w:val="24"/>
                <w:szCs w:val="24"/>
              </w:rPr>
              <w:t>0</w:t>
            </w:r>
          </w:p>
        </w:tc>
        <w:tc>
          <w:tcPr>
            <w:tcW w:w="6210" w:type="dxa"/>
            <w:tcBorders>
              <w:left w:val="single" w:sz="4" w:space="0" w:color="auto"/>
            </w:tcBorders>
          </w:tcPr>
          <w:p w:rsidR="008A36B9" w:rsidRPr="00712403" w:rsidRDefault="008A36B9" w:rsidP="008A36B9">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12403">
              <w:rPr>
                <w:rFonts w:ascii="Arial" w:hAnsi="Arial" w:cs="Arial"/>
                <w:sz w:val="24"/>
                <w:szCs w:val="24"/>
              </w:rPr>
              <w:t>No growth apparent by eye or by microscopy</w:t>
            </w:r>
          </w:p>
        </w:tc>
      </w:tr>
      <w:tr w:rsidR="008A36B9" w:rsidTr="00712403">
        <w:tc>
          <w:tcPr>
            <w:cnfStyle w:val="001000000000" w:firstRow="0" w:lastRow="0" w:firstColumn="1" w:lastColumn="0" w:oddVBand="0" w:evenVBand="0" w:oddHBand="0" w:evenHBand="0" w:firstRowFirstColumn="0" w:firstRowLastColumn="0" w:lastRowFirstColumn="0" w:lastRowLastColumn="0"/>
            <w:tcW w:w="1278" w:type="dxa"/>
            <w:tcBorders>
              <w:top w:val="single" w:sz="8" w:space="0" w:color="000000" w:themeColor="text1"/>
              <w:bottom w:val="single" w:sz="8" w:space="0" w:color="000000" w:themeColor="text1"/>
              <w:right w:val="single" w:sz="4" w:space="0" w:color="auto"/>
            </w:tcBorders>
          </w:tcPr>
          <w:p w:rsidR="008A36B9" w:rsidRPr="00712403" w:rsidRDefault="008A36B9" w:rsidP="008A36B9">
            <w:pPr>
              <w:spacing w:after="120"/>
              <w:contextualSpacing/>
              <w:jc w:val="center"/>
              <w:rPr>
                <w:rFonts w:ascii="Arial" w:hAnsi="Arial" w:cs="Arial"/>
                <w:b w:val="0"/>
                <w:sz w:val="24"/>
                <w:szCs w:val="24"/>
              </w:rPr>
            </w:pPr>
            <w:r w:rsidRPr="00712403">
              <w:rPr>
                <w:rFonts w:ascii="Arial" w:hAnsi="Arial" w:cs="Arial"/>
                <w:sz w:val="24"/>
                <w:szCs w:val="24"/>
              </w:rPr>
              <w:t>1</w:t>
            </w:r>
          </w:p>
        </w:tc>
        <w:tc>
          <w:tcPr>
            <w:tcW w:w="6210" w:type="dxa"/>
            <w:tcBorders>
              <w:left w:val="single" w:sz="4" w:space="0" w:color="auto"/>
            </w:tcBorders>
          </w:tcPr>
          <w:p w:rsidR="008A36B9" w:rsidRPr="00712403" w:rsidRDefault="008A36B9" w:rsidP="008A36B9">
            <w:pPr>
              <w:contextualSpacing/>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712403">
              <w:rPr>
                <w:rFonts w:ascii="Arial" w:hAnsi="Arial" w:cs="Arial"/>
                <w:sz w:val="24"/>
                <w:szCs w:val="24"/>
              </w:rPr>
              <w:t>Germinated spores but no apparent subsequent growth</w:t>
            </w:r>
          </w:p>
        </w:tc>
      </w:tr>
      <w:tr w:rsidR="008A36B9" w:rsidTr="00712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single" w:sz="4" w:space="0" w:color="auto"/>
            </w:tcBorders>
          </w:tcPr>
          <w:p w:rsidR="008A36B9" w:rsidRPr="00712403" w:rsidRDefault="008A36B9" w:rsidP="008A36B9">
            <w:pPr>
              <w:spacing w:after="120"/>
              <w:contextualSpacing/>
              <w:jc w:val="center"/>
              <w:rPr>
                <w:rFonts w:ascii="Arial" w:hAnsi="Arial" w:cs="Arial"/>
                <w:b w:val="0"/>
                <w:sz w:val="24"/>
                <w:szCs w:val="24"/>
              </w:rPr>
            </w:pPr>
            <w:r w:rsidRPr="00712403">
              <w:rPr>
                <w:rFonts w:ascii="Arial" w:hAnsi="Arial" w:cs="Arial"/>
                <w:sz w:val="24"/>
                <w:szCs w:val="24"/>
              </w:rPr>
              <w:lastRenderedPageBreak/>
              <w:t>2</w:t>
            </w:r>
          </w:p>
        </w:tc>
        <w:tc>
          <w:tcPr>
            <w:tcW w:w="6210" w:type="dxa"/>
            <w:tcBorders>
              <w:left w:val="single" w:sz="4" w:space="0" w:color="auto"/>
            </w:tcBorders>
          </w:tcPr>
          <w:p w:rsidR="008A36B9" w:rsidRPr="00712403" w:rsidRDefault="008A36B9" w:rsidP="00366E2D">
            <w:pPr>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712403">
              <w:rPr>
                <w:rFonts w:ascii="Arial" w:hAnsi="Arial" w:cs="Arial"/>
                <w:sz w:val="24"/>
                <w:szCs w:val="24"/>
              </w:rPr>
              <w:t xml:space="preserve">Growth covering </w:t>
            </w:r>
            <w:r w:rsidR="00366E2D" w:rsidRPr="00712403">
              <w:rPr>
                <w:rFonts w:ascii="Arial" w:hAnsi="Arial" w:cs="Arial"/>
                <w:sz w:val="24"/>
                <w:szCs w:val="24"/>
              </w:rPr>
              <w:softHyphen/>
            </w:r>
            <w:r w:rsidR="00366E2D" w:rsidRPr="00712403">
              <w:rPr>
                <w:rFonts w:ascii="Arial" w:hAnsi="Arial" w:cs="Arial"/>
                <w:sz w:val="24"/>
                <w:szCs w:val="24"/>
                <w:u w:val="single"/>
              </w:rPr>
              <w:t xml:space="preserve">&lt; </w:t>
            </w:r>
            <w:r w:rsidRPr="00712403">
              <w:rPr>
                <w:rFonts w:ascii="Arial" w:hAnsi="Arial" w:cs="Arial"/>
                <w:sz w:val="24"/>
                <w:szCs w:val="24"/>
              </w:rPr>
              <w:t>25% of test surface or medi</w:t>
            </w:r>
            <w:r w:rsidR="00901333">
              <w:rPr>
                <w:rFonts w:ascii="Arial" w:hAnsi="Arial" w:cs="Arial"/>
                <w:sz w:val="24"/>
                <w:szCs w:val="24"/>
              </w:rPr>
              <w:t>um</w:t>
            </w:r>
          </w:p>
        </w:tc>
      </w:tr>
      <w:tr w:rsidR="008A36B9" w:rsidTr="00712403">
        <w:tc>
          <w:tcPr>
            <w:cnfStyle w:val="001000000000" w:firstRow="0" w:lastRow="0" w:firstColumn="1" w:lastColumn="0" w:oddVBand="0" w:evenVBand="0" w:oddHBand="0" w:evenHBand="0" w:firstRowFirstColumn="0" w:firstRowLastColumn="0" w:lastRowFirstColumn="0" w:lastRowLastColumn="0"/>
            <w:tcW w:w="1278" w:type="dxa"/>
            <w:tcBorders>
              <w:top w:val="single" w:sz="8" w:space="0" w:color="000000" w:themeColor="text1"/>
              <w:bottom w:val="single" w:sz="8" w:space="0" w:color="000000" w:themeColor="text1"/>
              <w:right w:val="single" w:sz="4" w:space="0" w:color="auto"/>
            </w:tcBorders>
          </w:tcPr>
          <w:p w:rsidR="008A36B9" w:rsidRPr="00712403" w:rsidRDefault="008A36B9" w:rsidP="008A36B9">
            <w:pPr>
              <w:spacing w:after="120"/>
              <w:contextualSpacing/>
              <w:jc w:val="center"/>
              <w:rPr>
                <w:rFonts w:ascii="Arial" w:hAnsi="Arial" w:cs="Arial"/>
                <w:b w:val="0"/>
                <w:sz w:val="24"/>
                <w:szCs w:val="24"/>
              </w:rPr>
            </w:pPr>
            <w:r w:rsidRPr="00712403">
              <w:rPr>
                <w:rFonts w:ascii="Arial" w:hAnsi="Arial" w:cs="Arial"/>
                <w:sz w:val="24"/>
                <w:szCs w:val="24"/>
              </w:rPr>
              <w:t>3</w:t>
            </w:r>
          </w:p>
        </w:tc>
        <w:tc>
          <w:tcPr>
            <w:tcW w:w="6210" w:type="dxa"/>
            <w:tcBorders>
              <w:left w:val="single" w:sz="4" w:space="0" w:color="auto"/>
            </w:tcBorders>
          </w:tcPr>
          <w:p w:rsidR="008A36B9" w:rsidRPr="00712403" w:rsidRDefault="008A36B9" w:rsidP="00366E2D">
            <w:pPr>
              <w:contextualSpacing/>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712403">
              <w:rPr>
                <w:rFonts w:ascii="Arial" w:hAnsi="Arial" w:cs="Arial"/>
                <w:sz w:val="24"/>
                <w:szCs w:val="24"/>
              </w:rPr>
              <w:t xml:space="preserve">Growth covering </w:t>
            </w:r>
            <w:r w:rsidR="00366E2D" w:rsidRPr="00712403">
              <w:rPr>
                <w:rFonts w:ascii="Arial" w:hAnsi="Arial" w:cs="Arial"/>
                <w:sz w:val="24"/>
                <w:szCs w:val="24"/>
                <w:u w:val="single"/>
              </w:rPr>
              <w:t>&lt;</w:t>
            </w:r>
            <w:r w:rsidR="00366E2D" w:rsidRPr="00712403">
              <w:rPr>
                <w:rFonts w:ascii="Arial" w:hAnsi="Arial" w:cs="Arial"/>
                <w:sz w:val="24"/>
                <w:szCs w:val="24"/>
              </w:rPr>
              <w:t xml:space="preserve"> </w:t>
            </w:r>
            <w:r w:rsidRPr="00712403">
              <w:rPr>
                <w:rFonts w:ascii="Arial" w:hAnsi="Arial" w:cs="Arial"/>
                <w:sz w:val="24"/>
                <w:szCs w:val="24"/>
              </w:rPr>
              <w:t>50% of test surface or medi</w:t>
            </w:r>
            <w:r w:rsidR="00901333">
              <w:rPr>
                <w:rFonts w:ascii="Arial" w:hAnsi="Arial" w:cs="Arial"/>
                <w:sz w:val="24"/>
                <w:szCs w:val="24"/>
              </w:rPr>
              <w:t>um</w:t>
            </w:r>
          </w:p>
        </w:tc>
      </w:tr>
      <w:tr w:rsidR="008A36B9" w:rsidTr="00712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right w:val="single" w:sz="4" w:space="0" w:color="auto"/>
            </w:tcBorders>
          </w:tcPr>
          <w:p w:rsidR="008A36B9" w:rsidRPr="00712403" w:rsidRDefault="008A36B9" w:rsidP="008A36B9">
            <w:pPr>
              <w:spacing w:after="120"/>
              <w:contextualSpacing/>
              <w:jc w:val="center"/>
              <w:rPr>
                <w:rFonts w:ascii="Arial" w:hAnsi="Arial" w:cs="Arial"/>
                <w:b w:val="0"/>
                <w:sz w:val="24"/>
                <w:szCs w:val="24"/>
              </w:rPr>
            </w:pPr>
            <w:r w:rsidRPr="00712403">
              <w:rPr>
                <w:rFonts w:ascii="Arial" w:hAnsi="Arial" w:cs="Arial"/>
                <w:sz w:val="24"/>
                <w:szCs w:val="24"/>
              </w:rPr>
              <w:t>4</w:t>
            </w:r>
          </w:p>
        </w:tc>
        <w:tc>
          <w:tcPr>
            <w:tcW w:w="6210" w:type="dxa"/>
            <w:tcBorders>
              <w:left w:val="single" w:sz="4" w:space="0" w:color="auto"/>
            </w:tcBorders>
          </w:tcPr>
          <w:p w:rsidR="008A36B9" w:rsidRPr="00712403" w:rsidRDefault="008A36B9" w:rsidP="00366E2D">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712403">
              <w:rPr>
                <w:rFonts w:ascii="Arial" w:hAnsi="Arial" w:cs="Arial"/>
                <w:sz w:val="24"/>
                <w:szCs w:val="24"/>
              </w:rPr>
              <w:t xml:space="preserve">Growth covering </w:t>
            </w:r>
            <w:r w:rsidR="00366E2D" w:rsidRPr="00712403">
              <w:rPr>
                <w:rFonts w:ascii="Arial" w:hAnsi="Arial" w:cs="Arial"/>
                <w:sz w:val="24"/>
                <w:szCs w:val="24"/>
              </w:rPr>
              <w:softHyphen/>
            </w:r>
            <w:r w:rsidR="00366E2D" w:rsidRPr="00712403">
              <w:rPr>
                <w:rFonts w:ascii="Arial" w:hAnsi="Arial" w:cs="Arial"/>
                <w:sz w:val="24"/>
                <w:szCs w:val="24"/>
                <w:u w:val="single"/>
              </w:rPr>
              <w:t xml:space="preserve">&lt; </w:t>
            </w:r>
            <w:r w:rsidRPr="00712403">
              <w:rPr>
                <w:rFonts w:ascii="Arial" w:hAnsi="Arial" w:cs="Arial"/>
                <w:sz w:val="24"/>
                <w:szCs w:val="24"/>
              </w:rPr>
              <w:t>75% of test surface or medi</w:t>
            </w:r>
            <w:r w:rsidR="00901333">
              <w:rPr>
                <w:rFonts w:ascii="Arial" w:hAnsi="Arial" w:cs="Arial"/>
                <w:sz w:val="24"/>
                <w:szCs w:val="24"/>
              </w:rPr>
              <w:t>um</w:t>
            </w:r>
          </w:p>
        </w:tc>
      </w:tr>
      <w:tr w:rsidR="008A36B9" w:rsidTr="00712403">
        <w:tc>
          <w:tcPr>
            <w:cnfStyle w:val="001000000000" w:firstRow="0" w:lastRow="0" w:firstColumn="1" w:lastColumn="0" w:oddVBand="0" w:evenVBand="0" w:oddHBand="0" w:evenHBand="0" w:firstRowFirstColumn="0" w:firstRowLastColumn="0" w:lastRowFirstColumn="0" w:lastRowLastColumn="0"/>
            <w:tcW w:w="1278" w:type="dxa"/>
            <w:tcBorders>
              <w:top w:val="single" w:sz="8" w:space="0" w:color="000000" w:themeColor="text1"/>
              <w:bottom w:val="single" w:sz="8" w:space="0" w:color="000000" w:themeColor="text1"/>
              <w:right w:val="single" w:sz="4" w:space="0" w:color="auto"/>
            </w:tcBorders>
          </w:tcPr>
          <w:p w:rsidR="008A36B9" w:rsidRPr="00712403" w:rsidRDefault="008A36B9" w:rsidP="008A36B9">
            <w:pPr>
              <w:spacing w:after="120"/>
              <w:contextualSpacing/>
              <w:jc w:val="center"/>
              <w:rPr>
                <w:rFonts w:ascii="Arial" w:hAnsi="Arial" w:cs="Arial"/>
                <w:b w:val="0"/>
                <w:sz w:val="24"/>
                <w:szCs w:val="24"/>
              </w:rPr>
            </w:pPr>
            <w:r w:rsidRPr="00712403">
              <w:rPr>
                <w:rFonts w:ascii="Arial" w:hAnsi="Arial" w:cs="Arial"/>
                <w:sz w:val="24"/>
                <w:szCs w:val="24"/>
              </w:rPr>
              <w:t>5</w:t>
            </w:r>
          </w:p>
        </w:tc>
        <w:tc>
          <w:tcPr>
            <w:tcW w:w="6210" w:type="dxa"/>
            <w:tcBorders>
              <w:left w:val="single" w:sz="4" w:space="0" w:color="auto"/>
            </w:tcBorders>
          </w:tcPr>
          <w:p w:rsidR="008A36B9" w:rsidRPr="00712403" w:rsidRDefault="00366E2D" w:rsidP="008A36B9">
            <w:pPr>
              <w:contextualSpacing/>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712403">
              <w:rPr>
                <w:rFonts w:ascii="Arial" w:hAnsi="Arial" w:cs="Arial"/>
                <w:sz w:val="24"/>
                <w:szCs w:val="24"/>
              </w:rPr>
              <w:t>Growth covering &gt;75% of test surface or medi</w:t>
            </w:r>
            <w:r w:rsidR="00901333">
              <w:rPr>
                <w:rFonts w:ascii="Arial" w:hAnsi="Arial" w:cs="Arial"/>
                <w:sz w:val="24"/>
                <w:szCs w:val="24"/>
              </w:rPr>
              <w:t>um</w:t>
            </w:r>
          </w:p>
        </w:tc>
      </w:tr>
    </w:tbl>
    <w:p w:rsidR="00F64207" w:rsidRDefault="00F64207" w:rsidP="00F33BE8">
      <w:pPr>
        <w:spacing w:after="120"/>
        <w:contextualSpacing/>
        <w:rPr>
          <w:rFonts w:ascii="Times New Roman" w:hAnsi="Times New Roman" w:cs="Times New Roman"/>
          <w:b/>
          <w:sz w:val="24"/>
          <w:szCs w:val="24"/>
        </w:rPr>
      </w:pPr>
    </w:p>
    <w:p w:rsidR="00F33BE8" w:rsidRPr="000876EF" w:rsidRDefault="00F33BE8" w:rsidP="00F33BE8">
      <w:pPr>
        <w:spacing w:after="120"/>
        <w:contextualSpacing/>
        <w:rPr>
          <w:rFonts w:ascii="Times New Roman" w:hAnsi="Times New Roman" w:cs="Times New Roman"/>
          <w:b/>
          <w:sz w:val="24"/>
          <w:szCs w:val="24"/>
        </w:rPr>
      </w:pPr>
    </w:p>
    <w:p w:rsidR="00F15A90" w:rsidRDefault="00F15A90" w:rsidP="00F15A90">
      <w:pPr>
        <w:spacing w:after="120"/>
        <w:contextualSpacing/>
        <w:rPr>
          <w:rFonts w:ascii="Times New Roman" w:hAnsi="Times New Roman"/>
          <w:sz w:val="24"/>
          <w:szCs w:val="24"/>
        </w:rPr>
      </w:pPr>
      <w:proofErr w:type="gramStart"/>
      <w:r w:rsidRPr="00CC0DDF">
        <w:rPr>
          <w:rFonts w:ascii="Times New Roman" w:hAnsi="Times New Roman" w:cs="Times New Roman"/>
          <w:b/>
          <w:sz w:val="24"/>
          <w:szCs w:val="24"/>
        </w:rPr>
        <w:t xml:space="preserve">Table </w:t>
      </w:r>
      <w:r>
        <w:rPr>
          <w:rFonts w:ascii="Times New Roman" w:hAnsi="Times New Roman" w:cs="Times New Roman"/>
          <w:b/>
          <w:sz w:val="24"/>
          <w:szCs w:val="24"/>
        </w:rPr>
        <w:t>2</w:t>
      </w:r>
      <w:r w:rsidRPr="00CC0DDF">
        <w:rPr>
          <w:rFonts w:ascii="Times New Roman" w:hAnsi="Times New Roman" w:cs="Times New Roman"/>
          <w:b/>
          <w:sz w:val="24"/>
          <w:szCs w:val="24"/>
        </w:rPr>
        <w:t>.</w:t>
      </w:r>
      <w:proofErr w:type="gramEnd"/>
      <w:r>
        <w:rPr>
          <w:rFonts w:ascii="Times New Roman" w:hAnsi="Times New Roman" w:cs="Times New Roman"/>
          <w:sz w:val="24"/>
          <w:szCs w:val="24"/>
        </w:rPr>
        <w:t xml:space="preserve">  </w:t>
      </w:r>
      <w:r>
        <w:rPr>
          <w:rFonts w:ascii="Times New Roman" w:hAnsi="Times New Roman"/>
          <w:sz w:val="24"/>
          <w:szCs w:val="24"/>
        </w:rPr>
        <w:t>Observations and growth ratings for fungal isolates obtained from weathered BDM films</w:t>
      </w:r>
      <w:r w:rsidRPr="00E72B7C">
        <w:rPr>
          <w:rFonts w:ascii="Times New Roman" w:hAnsi="Times New Roman"/>
          <w:sz w:val="24"/>
          <w:szCs w:val="24"/>
        </w:rPr>
        <w:t xml:space="preserve"> </w:t>
      </w:r>
      <w:r>
        <w:rPr>
          <w:rFonts w:ascii="Times New Roman" w:hAnsi="Times New Roman"/>
          <w:sz w:val="24"/>
          <w:szCs w:val="24"/>
        </w:rPr>
        <w:t xml:space="preserve">buried in field plots from fall 2010 until spring 2011 (7 months) at Mount Vernon, later inoculated onto </w:t>
      </w:r>
      <w:proofErr w:type="spellStart"/>
      <w:r>
        <w:rPr>
          <w:rFonts w:ascii="Times New Roman" w:hAnsi="Times New Roman"/>
          <w:sz w:val="24"/>
          <w:szCs w:val="24"/>
        </w:rPr>
        <w:t>unweathered</w:t>
      </w:r>
      <w:proofErr w:type="spellEnd"/>
      <w:r>
        <w:rPr>
          <w:rFonts w:ascii="Times New Roman" w:hAnsi="Times New Roman"/>
          <w:sz w:val="24"/>
          <w:szCs w:val="24"/>
        </w:rPr>
        <w:t xml:space="preserve"> BDM material and incubated for 68 days at 20</w:t>
      </w:r>
      <w:r w:rsidRPr="00CC0DDF">
        <w:rPr>
          <w:rFonts w:ascii="Times New Roman" w:hAnsi="Times New Roman"/>
          <w:sz w:val="24"/>
          <w:szCs w:val="24"/>
          <w:vertAlign w:val="superscript"/>
        </w:rPr>
        <w:t>o</w:t>
      </w:r>
      <w:r>
        <w:rPr>
          <w:rFonts w:ascii="Times New Roman" w:hAnsi="Times New Roman"/>
          <w:sz w:val="24"/>
          <w:szCs w:val="24"/>
        </w:rPr>
        <w:t xml:space="preserve">C in darkness.  WG = </w:t>
      </w:r>
      <w:proofErr w:type="spellStart"/>
      <w:r>
        <w:rPr>
          <w:rFonts w:ascii="Times New Roman" w:hAnsi="Times New Roman"/>
          <w:sz w:val="24"/>
          <w:szCs w:val="24"/>
        </w:rPr>
        <w:t>WeedGuard</w:t>
      </w:r>
      <w:proofErr w:type="spellEnd"/>
      <w:r>
        <w:rPr>
          <w:rFonts w:ascii="Times New Roman" w:hAnsi="Times New Roman"/>
          <w:sz w:val="24"/>
          <w:szCs w:val="24"/>
        </w:rPr>
        <w:t xml:space="preserve"> Plus; BA = </w:t>
      </w:r>
      <w:proofErr w:type="spellStart"/>
      <w:r>
        <w:rPr>
          <w:rFonts w:ascii="Times New Roman" w:hAnsi="Times New Roman"/>
          <w:sz w:val="24"/>
          <w:szCs w:val="24"/>
        </w:rPr>
        <w:t>BioAgri</w:t>
      </w:r>
      <w:proofErr w:type="spellEnd"/>
      <w:r>
        <w:rPr>
          <w:rFonts w:ascii="Times New Roman" w:hAnsi="Times New Roman"/>
          <w:sz w:val="24"/>
          <w:szCs w:val="24"/>
        </w:rPr>
        <w:t>.  See Table 1 for growth rating scheme.</w:t>
      </w:r>
    </w:p>
    <w:p w:rsidR="00F33BE8" w:rsidRPr="003D1969" w:rsidRDefault="00F33BE8" w:rsidP="00F33BE8">
      <w:pPr>
        <w:spacing w:after="120"/>
        <w:contextualSpacing/>
        <w:rPr>
          <w:rFonts w:ascii="Times New Roman" w:hAnsi="Times New Roman" w:cs="Times New Roman"/>
          <w:sz w:val="24"/>
          <w:szCs w:val="24"/>
        </w:rPr>
      </w:pPr>
    </w:p>
    <w:tbl>
      <w:tblPr>
        <w:tblStyle w:val="LightShading"/>
        <w:tblW w:w="0" w:type="auto"/>
        <w:tblLook w:val="04A0" w:firstRow="1" w:lastRow="0" w:firstColumn="1" w:lastColumn="0" w:noHBand="0" w:noVBand="1"/>
      </w:tblPr>
      <w:tblGrid>
        <w:gridCol w:w="977"/>
        <w:gridCol w:w="763"/>
        <w:gridCol w:w="1302"/>
        <w:gridCol w:w="2253"/>
        <w:gridCol w:w="2255"/>
        <w:gridCol w:w="2026"/>
      </w:tblGrid>
      <w:tr w:rsidR="00024366" w:rsidRPr="00817191" w:rsidTr="00C66E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left w:val="single" w:sz="4" w:space="0" w:color="auto"/>
              <w:right w:val="single" w:sz="4" w:space="0" w:color="auto"/>
            </w:tcBorders>
          </w:tcPr>
          <w:p w:rsidR="000876EF" w:rsidRDefault="000876EF" w:rsidP="00EE37D3">
            <w:pPr>
              <w:spacing w:after="120"/>
              <w:contextualSpacing/>
              <w:jc w:val="center"/>
              <w:rPr>
                <w:rFonts w:ascii="Arial" w:hAnsi="Arial" w:cs="Arial"/>
                <w:sz w:val="24"/>
                <w:szCs w:val="24"/>
              </w:rPr>
            </w:pPr>
          </w:p>
          <w:p w:rsidR="00EE37D3" w:rsidRPr="00817191" w:rsidRDefault="00EE37D3" w:rsidP="00EE37D3">
            <w:pPr>
              <w:spacing w:after="120"/>
              <w:contextualSpacing/>
              <w:jc w:val="center"/>
              <w:rPr>
                <w:rFonts w:ascii="Arial" w:hAnsi="Arial" w:cs="Arial"/>
                <w:sz w:val="24"/>
                <w:szCs w:val="24"/>
              </w:rPr>
            </w:pPr>
            <w:r>
              <w:rPr>
                <w:rFonts w:ascii="Arial" w:hAnsi="Arial" w:cs="Arial"/>
                <w:sz w:val="24"/>
                <w:szCs w:val="24"/>
              </w:rPr>
              <w:t>Isolate</w:t>
            </w:r>
          </w:p>
        </w:tc>
        <w:tc>
          <w:tcPr>
            <w:tcW w:w="0" w:type="auto"/>
            <w:tcBorders>
              <w:left w:val="single" w:sz="4" w:space="0" w:color="auto"/>
              <w:right w:val="single" w:sz="4" w:space="0" w:color="auto"/>
            </w:tcBorders>
          </w:tcPr>
          <w:p w:rsidR="000876EF" w:rsidRPr="00817191" w:rsidRDefault="00310A51" w:rsidP="00F33BE8">
            <w:pPr>
              <w:spacing w:after="12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BDM</w:t>
            </w:r>
          </w:p>
        </w:tc>
        <w:tc>
          <w:tcPr>
            <w:tcW w:w="0" w:type="auto"/>
            <w:tcBorders>
              <w:top w:val="single" w:sz="4" w:space="0" w:color="auto"/>
              <w:left w:val="single" w:sz="4" w:space="0" w:color="auto"/>
              <w:bottom w:val="single" w:sz="4" w:space="0" w:color="auto"/>
              <w:right w:val="single" w:sz="4" w:space="0" w:color="auto"/>
            </w:tcBorders>
          </w:tcPr>
          <w:p w:rsidR="000876EF" w:rsidRPr="00817191" w:rsidRDefault="000876EF" w:rsidP="00F33BE8">
            <w:pPr>
              <w:spacing w:after="12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FMM</w:t>
            </w:r>
            <w:r w:rsidR="00024366" w:rsidRPr="00817191">
              <w:rPr>
                <w:rFonts w:ascii="Arial" w:hAnsi="Arial" w:cs="Arial"/>
                <w:sz w:val="24"/>
                <w:szCs w:val="24"/>
              </w:rPr>
              <w:t>-only control</w:t>
            </w:r>
            <w:r w:rsidR="00901333">
              <w:rPr>
                <w:rFonts w:ascii="Arial" w:hAnsi="Arial" w:cs="Arial"/>
                <w:sz w:val="24"/>
                <w:szCs w:val="24"/>
              </w:rPr>
              <w:t xml:space="preserve"> (score)</w:t>
            </w:r>
            <w:r w:rsidRPr="00817191">
              <w:rPr>
                <w:rFonts w:ascii="Arial" w:hAnsi="Arial" w:cs="Arial"/>
                <w:sz w:val="24"/>
                <w:szCs w:val="24"/>
              </w:rPr>
              <w:t xml:space="preserve"> </w:t>
            </w:r>
          </w:p>
        </w:tc>
        <w:tc>
          <w:tcPr>
            <w:tcW w:w="0" w:type="auto"/>
            <w:gridSpan w:val="3"/>
            <w:tcBorders>
              <w:top w:val="single" w:sz="4" w:space="0" w:color="auto"/>
              <w:left w:val="single" w:sz="4" w:space="0" w:color="auto"/>
              <w:bottom w:val="single" w:sz="4" w:space="0" w:color="auto"/>
              <w:right w:val="single" w:sz="4" w:space="0" w:color="auto"/>
            </w:tcBorders>
          </w:tcPr>
          <w:p w:rsidR="000876EF" w:rsidRPr="00817191" w:rsidRDefault="000876EF" w:rsidP="00F33BE8">
            <w:pPr>
              <w:pBdr>
                <w:left w:val="single" w:sz="4" w:space="4" w:color="auto"/>
                <w:right w:val="single" w:sz="4" w:space="4" w:color="auto"/>
              </w:pBdr>
              <w:spacing w:after="12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FMM containing 0.0175 g BDM</w:t>
            </w:r>
          </w:p>
          <w:p w:rsidR="000876EF" w:rsidRPr="00817191" w:rsidRDefault="000876EF" w:rsidP="00901333">
            <w:pPr>
              <w:pBdr>
                <w:left w:val="single" w:sz="4" w:space="4" w:color="auto"/>
                <w:right w:val="single" w:sz="4" w:space="4" w:color="auto"/>
              </w:pBdr>
              <w:spacing w:after="12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(score</w:t>
            </w:r>
            <w:r w:rsidR="00901333">
              <w:rPr>
                <w:rFonts w:ascii="Arial" w:hAnsi="Arial" w:cs="Arial"/>
                <w:sz w:val="24"/>
                <w:szCs w:val="24"/>
              </w:rPr>
              <w:t xml:space="preserve"> and/or</w:t>
            </w:r>
            <w:r w:rsidRPr="00817191">
              <w:rPr>
                <w:rFonts w:ascii="Arial" w:hAnsi="Arial" w:cs="Arial"/>
                <w:sz w:val="24"/>
                <w:szCs w:val="24"/>
              </w:rPr>
              <w:t xml:space="preserve"> comments)</w:t>
            </w:r>
          </w:p>
        </w:tc>
      </w:tr>
      <w:tr w:rsidR="004A2817" w:rsidRPr="00817191" w:rsidTr="00C66E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left w:val="single" w:sz="4" w:space="0" w:color="auto"/>
              <w:bottom w:val="nil"/>
            </w:tcBorders>
          </w:tcPr>
          <w:p w:rsidR="000876EF" w:rsidRPr="00817191" w:rsidRDefault="000876EF" w:rsidP="00F33BE8">
            <w:pPr>
              <w:spacing w:after="120"/>
              <w:contextualSpacing/>
              <w:rPr>
                <w:rFonts w:ascii="Arial" w:hAnsi="Arial" w:cs="Arial"/>
                <w:sz w:val="24"/>
                <w:szCs w:val="24"/>
              </w:rPr>
            </w:pPr>
          </w:p>
        </w:tc>
        <w:tc>
          <w:tcPr>
            <w:tcW w:w="0" w:type="auto"/>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0" w:type="auto"/>
            <w:tcBorders>
              <w:top w:val="single" w:sz="4" w:space="0" w:color="auto"/>
            </w:tcBorders>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0" w:type="auto"/>
            <w:tcBorders>
              <w:top w:val="single" w:sz="4" w:space="0" w:color="auto"/>
            </w:tcBorders>
          </w:tcPr>
          <w:p w:rsidR="000876EF" w:rsidRPr="00817191" w:rsidRDefault="00310A51"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17191">
              <w:rPr>
                <w:rFonts w:ascii="Arial" w:hAnsi="Arial" w:cs="Arial"/>
                <w:b/>
                <w:sz w:val="24"/>
                <w:szCs w:val="24"/>
              </w:rPr>
              <w:t>Visual a</w:t>
            </w:r>
            <w:r w:rsidR="000876EF" w:rsidRPr="00817191">
              <w:rPr>
                <w:rFonts w:ascii="Arial" w:hAnsi="Arial" w:cs="Arial"/>
                <w:b/>
                <w:sz w:val="24"/>
                <w:szCs w:val="24"/>
              </w:rPr>
              <w:t>sses</w:t>
            </w:r>
            <w:r w:rsidRPr="00817191">
              <w:rPr>
                <w:rFonts w:ascii="Arial" w:hAnsi="Arial" w:cs="Arial"/>
                <w:b/>
                <w:sz w:val="24"/>
                <w:szCs w:val="24"/>
              </w:rPr>
              <w:t>sment</w:t>
            </w:r>
          </w:p>
        </w:tc>
        <w:tc>
          <w:tcPr>
            <w:tcW w:w="0" w:type="auto"/>
            <w:tcBorders>
              <w:top w:val="single" w:sz="4" w:space="0" w:color="auto"/>
            </w:tcBorders>
          </w:tcPr>
          <w:p w:rsidR="000876EF" w:rsidRPr="00817191" w:rsidRDefault="00310A51"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17191">
              <w:rPr>
                <w:rFonts w:ascii="Arial" w:hAnsi="Arial" w:cs="Arial"/>
                <w:b/>
                <w:sz w:val="24"/>
                <w:szCs w:val="24"/>
              </w:rPr>
              <w:t>Light microscopy</w:t>
            </w:r>
          </w:p>
        </w:tc>
        <w:tc>
          <w:tcPr>
            <w:tcW w:w="0" w:type="auto"/>
            <w:tcBorders>
              <w:top w:val="single" w:sz="4" w:space="0" w:color="auto"/>
              <w:bottom w:val="nil"/>
              <w:right w:val="single" w:sz="4" w:space="0" w:color="auto"/>
            </w:tcBorders>
          </w:tcPr>
          <w:p w:rsidR="000876EF" w:rsidRPr="00817191" w:rsidRDefault="00310A51"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17191">
              <w:rPr>
                <w:rFonts w:ascii="Arial" w:hAnsi="Arial" w:cs="Arial"/>
                <w:b/>
                <w:sz w:val="24"/>
                <w:szCs w:val="24"/>
              </w:rPr>
              <w:t>SEM</w:t>
            </w:r>
          </w:p>
        </w:tc>
      </w:tr>
      <w:tr w:rsidR="004A2817" w:rsidRPr="00817191" w:rsidTr="00310A51">
        <w:tc>
          <w:tcPr>
            <w:cnfStyle w:val="001000000000" w:firstRow="0" w:lastRow="0" w:firstColumn="1" w:lastColumn="0" w:oddVBand="0" w:evenVBand="0" w:oddHBand="0" w:evenHBand="0" w:firstRowFirstColumn="0" w:firstRowLastColumn="0" w:lastRowFirstColumn="0" w:lastRowLastColumn="0"/>
            <w:tcW w:w="0" w:type="auto"/>
            <w:tcBorders>
              <w:top w:val="nil"/>
              <w:left w:val="single" w:sz="4" w:space="0" w:color="auto"/>
              <w:bottom w:val="nil"/>
            </w:tcBorders>
            <w:shd w:val="clear" w:color="auto" w:fill="D9D9D9" w:themeFill="background1" w:themeFillShade="D9"/>
          </w:tcPr>
          <w:p w:rsidR="000876EF" w:rsidRPr="00817191" w:rsidRDefault="000876EF" w:rsidP="00F33BE8">
            <w:pPr>
              <w:spacing w:after="120"/>
              <w:contextualSpacing/>
              <w:rPr>
                <w:rFonts w:ascii="Arial" w:hAnsi="Arial" w:cs="Arial"/>
                <w:sz w:val="24"/>
                <w:szCs w:val="24"/>
              </w:rPr>
            </w:pPr>
            <w:r w:rsidRPr="00817191">
              <w:rPr>
                <w:rFonts w:ascii="Arial" w:hAnsi="Arial" w:cs="Arial"/>
                <w:sz w:val="24"/>
                <w:szCs w:val="24"/>
              </w:rPr>
              <w:t>SS</w:t>
            </w:r>
          </w:p>
        </w:tc>
        <w:tc>
          <w:tcPr>
            <w:tcW w:w="0" w:type="auto"/>
            <w:shd w:val="clear" w:color="auto" w:fill="D9D9D9" w:themeFill="background1" w:themeFillShade="D9"/>
          </w:tcPr>
          <w:p w:rsidR="000876EF" w:rsidRPr="00817191" w:rsidRDefault="00F15A90"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WG</w:t>
            </w:r>
          </w:p>
        </w:tc>
        <w:tc>
          <w:tcPr>
            <w:tcW w:w="0" w:type="auto"/>
            <w:shd w:val="clear" w:color="auto" w:fill="D9D9D9" w:themeFill="background1" w:themeFillShade="D9"/>
          </w:tcPr>
          <w:p w:rsidR="000876EF" w:rsidRPr="00817191" w:rsidRDefault="000876EF" w:rsidP="00F33BE8">
            <w:pPr>
              <w:spacing w:after="12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0</w:t>
            </w:r>
          </w:p>
        </w:tc>
        <w:tc>
          <w:tcPr>
            <w:tcW w:w="0" w:type="auto"/>
            <w:shd w:val="clear" w:color="auto" w:fill="D9D9D9" w:themeFill="background1" w:themeFillShade="D9"/>
          </w:tcPr>
          <w:p w:rsidR="000876EF" w:rsidRPr="00817191" w:rsidRDefault="004A2817"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H</w:t>
            </w:r>
            <w:r w:rsidR="000876EF" w:rsidRPr="00817191">
              <w:rPr>
                <w:rFonts w:ascii="Arial" w:hAnsi="Arial" w:cs="Arial"/>
                <w:sz w:val="24"/>
                <w:szCs w:val="24"/>
              </w:rPr>
              <w:t xml:space="preserve">yphae </w:t>
            </w:r>
            <w:r w:rsidR="00024366" w:rsidRPr="00817191">
              <w:rPr>
                <w:rFonts w:ascii="Arial" w:hAnsi="Arial" w:cs="Arial"/>
                <w:sz w:val="24"/>
                <w:szCs w:val="24"/>
              </w:rPr>
              <w:t>and</w:t>
            </w:r>
            <w:r w:rsidR="000876EF" w:rsidRPr="00817191">
              <w:rPr>
                <w:rFonts w:ascii="Arial" w:hAnsi="Arial" w:cs="Arial"/>
                <w:sz w:val="24"/>
                <w:szCs w:val="24"/>
              </w:rPr>
              <w:t xml:space="preserve"> BDM fibers</w:t>
            </w:r>
            <w:r>
              <w:rPr>
                <w:rFonts w:ascii="Arial" w:hAnsi="Arial" w:cs="Arial"/>
                <w:sz w:val="24"/>
                <w:szCs w:val="24"/>
              </w:rPr>
              <w:t xml:space="preserve"> indistiguishable</w:t>
            </w:r>
          </w:p>
        </w:tc>
        <w:tc>
          <w:tcPr>
            <w:tcW w:w="0" w:type="auto"/>
            <w:shd w:val="clear" w:color="auto" w:fill="D9D9D9" w:themeFill="background1" w:themeFillShade="D9"/>
          </w:tcPr>
          <w:p w:rsidR="000876EF" w:rsidRDefault="004A2817"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H</w:t>
            </w:r>
            <w:r w:rsidRPr="00817191">
              <w:rPr>
                <w:rFonts w:ascii="Arial" w:hAnsi="Arial" w:cs="Arial"/>
                <w:sz w:val="24"/>
                <w:szCs w:val="24"/>
              </w:rPr>
              <w:t>yphae and BDM fibers</w:t>
            </w:r>
            <w:r>
              <w:rPr>
                <w:rFonts w:ascii="Arial" w:hAnsi="Arial" w:cs="Arial"/>
                <w:sz w:val="24"/>
                <w:szCs w:val="24"/>
              </w:rPr>
              <w:t xml:space="preserve"> indistiguishable</w:t>
            </w:r>
          </w:p>
          <w:p w:rsidR="004A2817" w:rsidRPr="00817191" w:rsidRDefault="004A2817"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0" w:type="auto"/>
            <w:tcBorders>
              <w:top w:val="nil"/>
              <w:bottom w:val="nil"/>
              <w:right w:val="single" w:sz="4" w:space="0" w:color="auto"/>
            </w:tcBorders>
            <w:shd w:val="clear" w:color="auto" w:fill="D9D9D9" w:themeFill="background1" w:themeFillShade="D9"/>
          </w:tcPr>
          <w:p w:rsidR="000876EF" w:rsidRPr="00817191" w:rsidRDefault="000876EF"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2; Fungal hyphae visible</w:t>
            </w:r>
          </w:p>
        </w:tc>
      </w:tr>
      <w:tr w:rsidR="004A2817" w:rsidRPr="00817191" w:rsidTr="00310A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il"/>
              <w:left w:val="single" w:sz="4" w:space="0" w:color="auto"/>
              <w:bottom w:val="nil"/>
            </w:tcBorders>
            <w:shd w:val="clear" w:color="auto" w:fill="D9D9D9" w:themeFill="background1" w:themeFillShade="D9"/>
          </w:tcPr>
          <w:p w:rsidR="000876EF" w:rsidRPr="00817191" w:rsidRDefault="000876EF" w:rsidP="00F33BE8">
            <w:pPr>
              <w:spacing w:after="120"/>
              <w:contextualSpacing/>
              <w:rPr>
                <w:rFonts w:ascii="Arial" w:hAnsi="Arial" w:cs="Arial"/>
                <w:sz w:val="24"/>
                <w:szCs w:val="24"/>
              </w:rPr>
            </w:pPr>
            <w:r w:rsidRPr="00817191">
              <w:rPr>
                <w:rFonts w:ascii="Arial" w:hAnsi="Arial" w:cs="Arial"/>
                <w:sz w:val="24"/>
                <w:szCs w:val="24"/>
              </w:rPr>
              <w:t>TT</w:t>
            </w:r>
          </w:p>
        </w:tc>
        <w:tc>
          <w:tcPr>
            <w:tcW w:w="0" w:type="auto"/>
            <w:shd w:val="clear" w:color="auto" w:fill="D9D9D9" w:themeFill="background1" w:themeFillShade="D9"/>
          </w:tcPr>
          <w:p w:rsidR="000876EF" w:rsidRPr="00817191" w:rsidRDefault="00F15A90"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WG</w:t>
            </w:r>
          </w:p>
        </w:tc>
        <w:tc>
          <w:tcPr>
            <w:tcW w:w="0" w:type="auto"/>
            <w:shd w:val="clear" w:color="auto" w:fill="D9D9D9" w:themeFill="background1" w:themeFillShade="D9"/>
          </w:tcPr>
          <w:p w:rsidR="000876EF" w:rsidRPr="00817191" w:rsidRDefault="000876EF" w:rsidP="00F33BE8">
            <w:pPr>
              <w:spacing w:after="12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0</w:t>
            </w:r>
          </w:p>
        </w:tc>
        <w:tc>
          <w:tcPr>
            <w:tcW w:w="0" w:type="auto"/>
            <w:shd w:val="clear" w:color="auto" w:fill="D9D9D9" w:themeFill="background1" w:themeFillShade="D9"/>
          </w:tcPr>
          <w:p w:rsidR="000876EF" w:rsidRPr="00817191" w:rsidRDefault="004A2817"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H</w:t>
            </w:r>
            <w:r w:rsidRPr="00817191">
              <w:rPr>
                <w:rFonts w:ascii="Arial" w:hAnsi="Arial" w:cs="Arial"/>
                <w:sz w:val="24"/>
                <w:szCs w:val="24"/>
              </w:rPr>
              <w:t>yphae and BDM fibers</w:t>
            </w:r>
            <w:r>
              <w:rPr>
                <w:rFonts w:ascii="Arial" w:hAnsi="Arial" w:cs="Arial"/>
                <w:sz w:val="24"/>
                <w:szCs w:val="24"/>
              </w:rPr>
              <w:t xml:space="preserve"> indistiguishable</w:t>
            </w:r>
          </w:p>
        </w:tc>
        <w:tc>
          <w:tcPr>
            <w:tcW w:w="0" w:type="auto"/>
            <w:shd w:val="clear" w:color="auto" w:fill="D9D9D9" w:themeFill="background1" w:themeFillShade="D9"/>
          </w:tcPr>
          <w:p w:rsidR="000876EF" w:rsidRDefault="004A2817"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H</w:t>
            </w:r>
            <w:r w:rsidRPr="00817191">
              <w:rPr>
                <w:rFonts w:ascii="Arial" w:hAnsi="Arial" w:cs="Arial"/>
                <w:sz w:val="24"/>
                <w:szCs w:val="24"/>
              </w:rPr>
              <w:t>yphae and BDM fibers</w:t>
            </w:r>
            <w:r>
              <w:rPr>
                <w:rFonts w:ascii="Arial" w:hAnsi="Arial" w:cs="Arial"/>
                <w:sz w:val="24"/>
                <w:szCs w:val="24"/>
              </w:rPr>
              <w:t xml:space="preserve"> indistiguishable</w:t>
            </w:r>
          </w:p>
          <w:p w:rsidR="004A2817" w:rsidRPr="00817191" w:rsidRDefault="004A2817"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0" w:type="auto"/>
            <w:tcBorders>
              <w:top w:val="nil"/>
              <w:bottom w:val="nil"/>
              <w:right w:val="single" w:sz="4" w:space="0" w:color="auto"/>
            </w:tcBorders>
            <w:shd w:val="clear" w:color="auto" w:fill="D9D9D9" w:themeFill="background1" w:themeFillShade="D9"/>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2; Fungal hyphae visible</w:t>
            </w:r>
          </w:p>
        </w:tc>
      </w:tr>
      <w:tr w:rsidR="004A2817" w:rsidRPr="00817191" w:rsidTr="00310A51">
        <w:tc>
          <w:tcPr>
            <w:cnfStyle w:val="001000000000" w:firstRow="0" w:lastRow="0" w:firstColumn="1" w:lastColumn="0" w:oddVBand="0" w:evenVBand="0" w:oddHBand="0" w:evenHBand="0" w:firstRowFirstColumn="0" w:firstRowLastColumn="0" w:lastRowFirstColumn="0" w:lastRowLastColumn="0"/>
            <w:tcW w:w="0" w:type="auto"/>
            <w:tcBorders>
              <w:top w:val="nil"/>
              <w:left w:val="single" w:sz="4" w:space="0" w:color="auto"/>
              <w:bottom w:val="nil"/>
            </w:tcBorders>
            <w:shd w:val="clear" w:color="auto" w:fill="D9D9D9" w:themeFill="background1" w:themeFillShade="D9"/>
          </w:tcPr>
          <w:p w:rsidR="000876EF" w:rsidRPr="00817191" w:rsidRDefault="000876EF" w:rsidP="00F33BE8">
            <w:pPr>
              <w:spacing w:after="120"/>
              <w:contextualSpacing/>
              <w:rPr>
                <w:rFonts w:ascii="Arial" w:hAnsi="Arial" w:cs="Arial"/>
                <w:sz w:val="24"/>
                <w:szCs w:val="24"/>
              </w:rPr>
            </w:pPr>
            <w:r w:rsidRPr="00817191">
              <w:rPr>
                <w:rFonts w:ascii="Arial" w:hAnsi="Arial" w:cs="Arial"/>
                <w:sz w:val="24"/>
                <w:szCs w:val="24"/>
              </w:rPr>
              <w:t>XX</w:t>
            </w:r>
          </w:p>
        </w:tc>
        <w:tc>
          <w:tcPr>
            <w:tcW w:w="0" w:type="auto"/>
            <w:shd w:val="clear" w:color="auto" w:fill="D9D9D9" w:themeFill="background1" w:themeFillShade="D9"/>
          </w:tcPr>
          <w:p w:rsidR="000876EF" w:rsidRPr="00817191" w:rsidRDefault="00F15A90"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 WG</w:t>
            </w:r>
          </w:p>
        </w:tc>
        <w:tc>
          <w:tcPr>
            <w:tcW w:w="0" w:type="auto"/>
            <w:shd w:val="clear" w:color="auto" w:fill="D9D9D9" w:themeFill="background1" w:themeFillShade="D9"/>
          </w:tcPr>
          <w:p w:rsidR="000876EF" w:rsidRPr="00817191" w:rsidRDefault="000876EF" w:rsidP="00F33BE8">
            <w:pPr>
              <w:spacing w:after="12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0</w:t>
            </w:r>
          </w:p>
        </w:tc>
        <w:tc>
          <w:tcPr>
            <w:tcW w:w="0" w:type="auto"/>
            <w:shd w:val="clear" w:color="auto" w:fill="D9D9D9" w:themeFill="background1" w:themeFillShade="D9"/>
          </w:tcPr>
          <w:p w:rsidR="000876EF" w:rsidRPr="00817191" w:rsidRDefault="004A2817"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Broth cloudy</w:t>
            </w:r>
          </w:p>
        </w:tc>
        <w:tc>
          <w:tcPr>
            <w:tcW w:w="0" w:type="auto"/>
            <w:shd w:val="clear" w:color="auto" w:fill="D9D9D9" w:themeFill="background1" w:themeFillShade="D9"/>
          </w:tcPr>
          <w:p w:rsidR="000876EF" w:rsidRDefault="00310A51"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Few</w:t>
            </w:r>
            <w:r w:rsidR="000876EF" w:rsidRPr="00817191">
              <w:rPr>
                <w:rFonts w:ascii="Arial" w:hAnsi="Arial" w:cs="Arial"/>
                <w:sz w:val="24"/>
                <w:szCs w:val="24"/>
              </w:rPr>
              <w:t xml:space="preserve"> cells observed</w:t>
            </w:r>
            <w:r w:rsidR="00FF4CC4">
              <w:rPr>
                <w:rFonts w:ascii="Arial" w:hAnsi="Arial" w:cs="Arial"/>
                <w:sz w:val="24"/>
                <w:szCs w:val="24"/>
              </w:rPr>
              <w:t xml:space="preserve"> in broth</w:t>
            </w:r>
          </w:p>
          <w:p w:rsidR="00FF4CC4" w:rsidRPr="00817191" w:rsidRDefault="00FF4CC4"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0" w:type="auto"/>
            <w:tcBorders>
              <w:top w:val="nil"/>
              <w:bottom w:val="nil"/>
              <w:right w:val="single" w:sz="4" w:space="0" w:color="auto"/>
            </w:tcBorders>
            <w:shd w:val="clear" w:color="auto" w:fill="D9D9D9" w:themeFill="background1" w:themeFillShade="D9"/>
          </w:tcPr>
          <w:p w:rsidR="000876EF" w:rsidRPr="00817191" w:rsidRDefault="000876EF"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2; Rod-shaped cells on surface</w:t>
            </w:r>
          </w:p>
        </w:tc>
      </w:tr>
      <w:tr w:rsidR="004A2817" w:rsidRPr="00817191" w:rsidTr="00310A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il"/>
              <w:left w:val="single" w:sz="4" w:space="0" w:color="auto"/>
              <w:bottom w:val="nil"/>
            </w:tcBorders>
            <w:shd w:val="clear" w:color="auto" w:fill="FFFFFF" w:themeFill="background1"/>
          </w:tcPr>
          <w:p w:rsidR="000876EF" w:rsidRPr="00817191" w:rsidRDefault="000876EF" w:rsidP="00F33BE8">
            <w:pPr>
              <w:spacing w:after="120"/>
              <w:contextualSpacing/>
              <w:rPr>
                <w:rFonts w:ascii="Arial" w:hAnsi="Arial" w:cs="Arial"/>
                <w:sz w:val="24"/>
                <w:szCs w:val="24"/>
              </w:rPr>
            </w:pPr>
            <w:r w:rsidRPr="00817191">
              <w:rPr>
                <w:rFonts w:ascii="Arial" w:hAnsi="Arial" w:cs="Arial"/>
                <w:sz w:val="24"/>
                <w:szCs w:val="24"/>
              </w:rPr>
              <w:t>VV</w:t>
            </w:r>
          </w:p>
        </w:tc>
        <w:tc>
          <w:tcPr>
            <w:tcW w:w="0" w:type="auto"/>
            <w:shd w:val="clear" w:color="auto" w:fill="FFFFFF" w:themeFill="background1"/>
          </w:tcPr>
          <w:p w:rsidR="000876EF" w:rsidRPr="00817191" w:rsidRDefault="00F15A90"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BA</w:t>
            </w:r>
          </w:p>
        </w:tc>
        <w:tc>
          <w:tcPr>
            <w:tcW w:w="0" w:type="auto"/>
            <w:shd w:val="clear" w:color="auto" w:fill="FFFFFF" w:themeFill="background1"/>
          </w:tcPr>
          <w:p w:rsidR="000876EF" w:rsidRPr="00817191" w:rsidRDefault="00024366" w:rsidP="00F33BE8">
            <w:pPr>
              <w:spacing w:after="12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1</w:t>
            </w:r>
          </w:p>
        </w:tc>
        <w:tc>
          <w:tcPr>
            <w:tcW w:w="0" w:type="auto"/>
            <w:shd w:val="clear" w:color="auto" w:fill="FFFFFF" w:themeFill="background1"/>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 xml:space="preserve">Fine mycelia visible at edge </w:t>
            </w:r>
          </w:p>
        </w:tc>
        <w:tc>
          <w:tcPr>
            <w:tcW w:w="0" w:type="auto"/>
            <w:shd w:val="clear" w:color="auto" w:fill="FFFFFF" w:themeFill="background1"/>
          </w:tcPr>
          <w:p w:rsidR="000876EF"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Mycelia and spore chains observed at edge</w:t>
            </w:r>
          </w:p>
          <w:p w:rsidR="004A2817" w:rsidRPr="00817191" w:rsidRDefault="004A2817"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0" w:type="auto"/>
            <w:tcBorders>
              <w:top w:val="nil"/>
              <w:bottom w:val="nil"/>
              <w:right w:val="single" w:sz="4" w:space="0" w:color="auto"/>
            </w:tcBorders>
            <w:shd w:val="clear" w:color="auto" w:fill="FFFFFF" w:themeFill="background1"/>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4; Prolific hyphae and conidiophores</w:t>
            </w:r>
          </w:p>
        </w:tc>
      </w:tr>
      <w:tr w:rsidR="004A2817" w:rsidRPr="00817191" w:rsidTr="00310A51">
        <w:tc>
          <w:tcPr>
            <w:cnfStyle w:val="001000000000" w:firstRow="0" w:lastRow="0" w:firstColumn="1" w:lastColumn="0" w:oddVBand="0" w:evenVBand="0" w:oddHBand="0" w:evenHBand="0" w:firstRowFirstColumn="0" w:firstRowLastColumn="0" w:lastRowFirstColumn="0" w:lastRowLastColumn="0"/>
            <w:tcW w:w="0" w:type="auto"/>
            <w:tcBorders>
              <w:top w:val="nil"/>
              <w:left w:val="single" w:sz="4" w:space="0" w:color="auto"/>
              <w:bottom w:val="nil"/>
            </w:tcBorders>
            <w:shd w:val="clear" w:color="auto" w:fill="FFFFFF" w:themeFill="background1"/>
          </w:tcPr>
          <w:p w:rsidR="000876EF" w:rsidRPr="00817191" w:rsidRDefault="000876EF" w:rsidP="00F33BE8">
            <w:pPr>
              <w:spacing w:after="120"/>
              <w:contextualSpacing/>
              <w:rPr>
                <w:rFonts w:ascii="Arial" w:hAnsi="Arial" w:cs="Arial"/>
                <w:sz w:val="24"/>
                <w:szCs w:val="24"/>
              </w:rPr>
            </w:pPr>
            <w:r w:rsidRPr="00817191">
              <w:rPr>
                <w:rFonts w:ascii="Arial" w:hAnsi="Arial" w:cs="Arial"/>
                <w:sz w:val="24"/>
                <w:szCs w:val="24"/>
              </w:rPr>
              <w:t>YY</w:t>
            </w:r>
          </w:p>
        </w:tc>
        <w:tc>
          <w:tcPr>
            <w:tcW w:w="0" w:type="auto"/>
            <w:shd w:val="clear" w:color="auto" w:fill="FFFFFF" w:themeFill="background1"/>
          </w:tcPr>
          <w:p w:rsidR="000876EF" w:rsidRPr="00817191" w:rsidRDefault="00F15A90"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BA</w:t>
            </w:r>
          </w:p>
        </w:tc>
        <w:tc>
          <w:tcPr>
            <w:tcW w:w="0" w:type="auto"/>
            <w:shd w:val="clear" w:color="auto" w:fill="FFFFFF" w:themeFill="background1"/>
          </w:tcPr>
          <w:p w:rsidR="000876EF" w:rsidRPr="00817191" w:rsidRDefault="000876EF" w:rsidP="00F33BE8">
            <w:pPr>
              <w:spacing w:after="12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0</w:t>
            </w:r>
          </w:p>
        </w:tc>
        <w:tc>
          <w:tcPr>
            <w:tcW w:w="0" w:type="auto"/>
            <w:shd w:val="clear" w:color="auto" w:fill="FFFFFF" w:themeFill="background1"/>
          </w:tcPr>
          <w:p w:rsidR="000876EF" w:rsidRDefault="004A2817"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Broth cloudy</w:t>
            </w:r>
          </w:p>
          <w:p w:rsidR="004A2817" w:rsidRPr="00817191" w:rsidRDefault="004A2817"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0" w:type="auto"/>
            <w:shd w:val="clear" w:color="auto" w:fill="FFFFFF" w:themeFill="background1"/>
          </w:tcPr>
          <w:p w:rsidR="000876EF" w:rsidRDefault="00310A51"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Few</w:t>
            </w:r>
            <w:r w:rsidR="000876EF" w:rsidRPr="00817191">
              <w:rPr>
                <w:rFonts w:ascii="Arial" w:hAnsi="Arial" w:cs="Arial"/>
                <w:sz w:val="24"/>
                <w:szCs w:val="24"/>
              </w:rPr>
              <w:t xml:space="preserve"> cells observed</w:t>
            </w:r>
            <w:r w:rsidR="00FF4CC4">
              <w:rPr>
                <w:rFonts w:ascii="Arial" w:hAnsi="Arial" w:cs="Arial"/>
                <w:sz w:val="24"/>
                <w:szCs w:val="24"/>
              </w:rPr>
              <w:t xml:space="preserve"> in broth</w:t>
            </w:r>
          </w:p>
          <w:p w:rsidR="00FF4CC4" w:rsidRPr="00817191" w:rsidRDefault="00FF4CC4"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0" w:type="auto"/>
            <w:tcBorders>
              <w:top w:val="nil"/>
              <w:bottom w:val="nil"/>
              <w:right w:val="single" w:sz="4" w:space="0" w:color="auto"/>
            </w:tcBorders>
            <w:shd w:val="clear" w:color="auto" w:fill="FFFFFF" w:themeFill="background1"/>
          </w:tcPr>
          <w:p w:rsidR="000876EF" w:rsidRPr="00817191" w:rsidRDefault="000876EF" w:rsidP="00F33BE8">
            <w:pPr>
              <w:spacing w:after="1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17191">
              <w:rPr>
                <w:rFonts w:ascii="Arial" w:hAnsi="Arial" w:cs="Arial"/>
                <w:sz w:val="24"/>
                <w:szCs w:val="24"/>
              </w:rPr>
              <w:t>2; Rod-shaped cells on surface</w:t>
            </w:r>
          </w:p>
        </w:tc>
      </w:tr>
      <w:tr w:rsidR="004A2817" w:rsidRPr="00817191" w:rsidTr="00C66E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il"/>
              <w:left w:val="single" w:sz="4" w:space="0" w:color="auto"/>
              <w:bottom w:val="single" w:sz="4" w:space="0" w:color="auto"/>
            </w:tcBorders>
            <w:shd w:val="clear" w:color="auto" w:fill="FFFFFF" w:themeFill="background1"/>
          </w:tcPr>
          <w:p w:rsidR="000876EF" w:rsidRPr="00817191" w:rsidRDefault="000876EF" w:rsidP="00F33BE8">
            <w:pPr>
              <w:spacing w:after="120"/>
              <w:contextualSpacing/>
              <w:rPr>
                <w:rFonts w:ascii="Arial" w:hAnsi="Arial" w:cs="Arial"/>
                <w:sz w:val="24"/>
                <w:szCs w:val="24"/>
              </w:rPr>
            </w:pPr>
            <w:r w:rsidRPr="00817191">
              <w:rPr>
                <w:rFonts w:ascii="Arial" w:hAnsi="Arial" w:cs="Arial"/>
                <w:sz w:val="24"/>
                <w:szCs w:val="24"/>
              </w:rPr>
              <w:t>ZZ</w:t>
            </w:r>
          </w:p>
        </w:tc>
        <w:tc>
          <w:tcPr>
            <w:tcW w:w="0" w:type="auto"/>
            <w:tcBorders>
              <w:bottom w:val="single" w:sz="4" w:space="0" w:color="auto"/>
            </w:tcBorders>
            <w:shd w:val="clear" w:color="auto" w:fill="FFFFFF" w:themeFill="background1"/>
          </w:tcPr>
          <w:p w:rsidR="000876EF" w:rsidRPr="00817191" w:rsidRDefault="00F15A90"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BA</w:t>
            </w:r>
          </w:p>
        </w:tc>
        <w:tc>
          <w:tcPr>
            <w:tcW w:w="0" w:type="auto"/>
            <w:tcBorders>
              <w:bottom w:val="single" w:sz="4" w:space="0" w:color="auto"/>
            </w:tcBorders>
            <w:shd w:val="clear" w:color="auto" w:fill="FFFFFF" w:themeFill="background1"/>
          </w:tcPr>
          <w:p w:rsidR="000876EF" w:rsidRPr="00817191" w:rsidRDefault="00024366" w:rsidP="00F33BE8">
            <w:pPr>
              <w:spacing w:after="12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1</w:t>
            </w:r>
            <w:r w:rsidR="000876EF" w:rsidRPr="00817191">
              <w:rPr>
                <w:rFonts w:ascii="Arial" w:hAnsi="Arial" w:cs="Arial"/>
                <w:sz w:val="24"/>
                <w:szCs w:val="24"/>
              </w:rPr>
              <w:t xml:space="preserve"> </w:t>
            </w:r>
          </w:p>
        </w:tc>
        <w:tc>
          <w:tcPr>
            <w:tcW w:w="0" w:type="auto"/>
            <w:tcBorders>
              <w:bottom w:val="single" w:sz="4" w:space="0" w:color="auto"/>
            </w:tcBorders>
            <w:shd w:val="clear" w:color="auto" w:fill="FFFFFF" w:themeFill="background1"/>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Luxurious mycelial growth on entire surface</w:t>
            </w:r>
          </w:p>
        </w:tc>
        <w:tc>
          <w:tcPr>
            <w:tcW w:w="0" w:type="auto"/>
            <w:tcBorders>
              <w:bottom w:val="single" w:sz="4" w:space="0" w:color="auto"/>
            </w:tcBorders>
            <w:shd w:val="clear" w:color="auto" w:fill="FFFFFF" w:themeFill="background1"/>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Hyphae visible at edge</w:t>
            </w:r>
          </w:p>
        </w:tc>
        <w:tc>
          <w:tcPr>
            <w:tcW w:w="0" w:type="auto"/>
            <w:tcBorders>
              <w:top w:val="nil"/>
              <w:bottom w:val="single" w:sz="4" w:space="0" w:color="auto"/>
              <w:right w:val="single" w:sz="4" w:space="0" w:color="auto"/>
            </w:tcBorders>
            <w:shd w:val="clear" w:color="auto" w:fill="FFFFFF" w:themeFill="background1"/>
          </w:tcPr>
          <w:p w:rsidR="000876EF" w:rsidRPr="00817191" w:rsidRDefault="000876EF" w:rsidP="00F33BE8">
            <w:pPr>
              <w:spacing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17191">
              <w:rPr>
                <w:rFonts w:ascii="Arial" w:hAnsi="Arial" w:cs="Arial"/>
                <w:sz w:val="24"/>
                <w:szCs w:val="24"/>
              </w:rPr>
              <w:t xml:space="preserve">5; Prolific hyphae </w:t>
            </w:r>
          </w:p>
        </w:tc>
      </w:tr>
    </w:tbl>
    <w:p w:rsidR="000876EF" w:rsidRPr="00310A51" w:rsidRDefault="000876EF" w:rsidP="00F33BE8">
      <w:pPr>
        <w:spacing w:after="120"/>
        <w:contextualSpacing/>
        <w:rPr>
          <w:b/>
        </w:rPr>
      </w:pPr>
    </w:p>
    <w:p w:rsidR="00310A51" w:rsidRDefault="00310A51" w:rsidP="00F33BE8">
      <w:pPr>
        <w:spacing w:after="120"/>
        <w:contextualSpacing/>
        <w:rPr>
          <w:rFonts w:ascii="Times New Roman" w:hAnsi="Times New Roman" w:cs="Times New Roman"/>
          <w:b/>
          <w:sz w:val="24"/>
          <w:szCs w:val="24"/>
        </w:rPr>
      </w:pPr>
      <w:r w:rsidRPr="00310A51">
        <w:rPr>
          <w:rFonts w:ascii="Times New Roman" w:hAnsi="Times New Roman" w:cs="Times New Roman"/>
          <w:b/>
          <w:sz w:val="24"/>
          <w:szCs w:val="24"/>
        </w:rPr>
        <w:t>Figure legends:</w:t>
      </w:r>
    </w:p>
    <w:p w:rsidR="00F33BE8" w:rsidRDefault="00F33BE8" w:rsidP="00F33BE8">
      <w:pPr>
        <w:spacing w:after="120"/>
        <w:contextualSpacing/>
        <w:rPr>
          <w:rFonts w:ascii="Times New Roman" w:hAnsi="Times New Roman" w:cs="Times New Roman"/>
          <w:b/>
          <w:sz w:val="24"/>
          <w:szCs w:val="24"/>
        </w:rPr>
      </w:pPr>
    </w:p>
    <w:p w:rsidR="00F344A6" w:rsidRPr="00F344A6" w:rsidRDefault="00F344A6" w:rsidP="00F33BE8">
      <w:pPr>
        <w:spacing w:after="120"/>
        <w:contextualSpacing/>
        <w:rPr>
          <w:rFonts w:ascii="Times New Roman" w:hAnsi="Times New Roman" w:cs="Times New Roman"/>
          <w:sz w:val="24"/>
          <w:szCs w:val="24"/>
        </w:rPr>
      </w:pPr>
      <w:proofErr w:type="gramStart"/>
      <w:r>
        <w:rPr>
          <w:rFonts w:ascii="Times New Roman" w:hAnsi="Times New Roman" w:cs="Times New Roman"/>
          <w:b/>
          <w:sz w:val="24"/>
          <w:szCs w:val="24"/>
        </w:rPr>
        <w:t>Figure 1.</w:t>
      </w:r>
      <w:proofErr w:type="gramEnd"/>
      <w:r>
        <w:rPr>
          <w:rFonts w:ascii="Times New Roman" w:hAnsi="Times New Roman" w:cs="Times New Roman"/>
          <w:b/>
          <w:sz w:val="24"/>
          <w:szCs w:val="24"/>
        </w:rPr>
        <w:t xml:space="preserve">  </w:t>
      </w:r>
      <w:r w:rsidRPr="00F344A6">
        <w:rPr>
          <w:rFonts w:ascii="Times New Roman" w:hAnsi="Times New Roman" w:cs="Times New Roman"/>
          <w:sz w:val="24"/>
          <w:szCs w:val="24"/>
        </w:rPr>
        <w:t xml:space="preserve">Colonization of </w:t>
      </w:r>
      <w:proofErr w:type="spellStart"/>
      <w:r w:rsidRPr="00F344A6">
        <w:rPr>
          <w:rFonts w:ascii="Times New Roman" w:hAnsi="Times New Roman" w:cs="Times New Roman"/>
          <w:sz w:val="24"/>
          <w:szCs w:val="24"/>
        </w:rPr>
        <w:t>BioAgri</w:t>
      </w:r>
      <w:proofErr w:type="spellEnd"/>
      <w:r w:rsidRPr="00F344A6">
        <w:rPr>
          <w:rFonts w:ascii="Times New Roman" w:hAnsi="Times New Roman" w:cs="Times New Roman"/>
          <w:sz w:val="24"/>
          <w:szCs w:val="24"/>
        </w:rPr>
        <w:t xml:space="preserve"> mulch </w:t>
      </w:r>
      <w:r w:rsidR="00996011">
        <w:rPr>
          <w:rFonts w:ascii="Times New Roman" w:hAnsi="Times New Roman" w:cs="Times New Roman"/>
          <w:sz w:val="24"/>
          <w:szCs w:val="24"/>
        </w:rPr>
        <w:t>in</w:t>
      </w:r>
      <w:r w:rsidRPr="00F344A6">
        <w:rPr>
          <w:rFonts w:ascii="Times New Roman" w:hAnsi="Times New Roman" w:cs="Times New Roman"/>
          <w:sz w:val="24"/>
          <w:szCs w:val="24"/>
        </w:rPr>
        <w:t xml:space="preserve"> the plate bioassay described in </w:t>
      </w:r>
      <w:r w:rsidRPr="00F344A6">
        <w:rPr>
          <w:rFonts w:ascii="Times New Roman" w:hAnsi="Times New Roman" w:cs="Times New Roman"/>
          <w:b/>
          <w:sz w:val="24"/>
          <w:szCs w:val="24"/>
        </w:rPr>
        <w:t>Step 7</w:t>
      </w:r>
      <w:r w:rsidRPr="00F344A6">
        <w:rPr>
          <w:rFonts w:ascii="Times New Roman" w:hAnsi="Times New Roman" w:cs="Times New Roman"/>
          <w:sz w:val="24"/>
          <w:szCs w:val="24"/>
        </w:rPr>
        <w:t>, as viewed under a dissecting microscope</w:t>
      </w:r>
      <w:r w:rsidR="009C5996">
        <w:rPr>
          <w:rFonts w:ascii="Times New Roman" w:hAnsi="Times New Roman" w:cs="Times New Roman"/>
          <w:sz w:val="24"/>
          <w:szCs w:val="24"/>
        </w:rPr>
        <w:t xml:space="preserve"> at 20X magnification</w:t>
      </w:r>
      <w:r w:rsidRPr="00F344A6">
        <w:rPr>
          <w:rFonts w:ascii="Times New Roman" w:hAnsi="Times New Roman" w:cs="Times New Roman"/>
          <w:sz w:val="24"/>
          <w:szCs w:val="24"/>
        </w:rPr>
        <w:t>.</w:t>
      </w:r>
    </w:p>
    <w:p w:rsidR="00F344A6" w:rsidRPr="00310A51" w:rsidRDefault="00F344A6" w:rsidP="00F33BE8">
      <w:pPr>
        <w:spacing w:after="120"/>
        <w:contextualSpacing/>
        <w:rPr>
          <w:rFonts w:ascii="Times New Roman" w:hAnsi="Times New Roman" w:cs="Times New Roman"/>
          <w:b/>
          <w:sz w:val="24"/>
          <w:szCs w:val="24"/>
        </w:rPr>
      </w:pPr>
    </w:p>
    <w:p w:rsidR="00EF453D" w:rsidRPr="00310A51" w:rsidRDefault="00EF453D" w:rsidP="00EF453D">
      <w:pPr>
        <w:spacing w:after="120"/>
        <w:contextualSpacing/>
        <w:rPr>
          <w:rFonts w:ascii="Times New Roman" w:hAnsi="Times New Roman" w:cs="Times New Roman"/>
          <w:sz w:val="24"/>
          <w:szCs w:val="24"/>
        </w:rPr>
      </w:pPr>
      <w:proofErr w:type="gramStart"/>
      <w:r w:rsidRPr="00310A51">
        <w:rPr>
          <w:rFonts w:ascii="Times New Roman" w:hAnsi="Times New Roman" w:cs="Times New Roman"/>
          <w:b/>
          <w:bCs/>
          <w:sz w:val="24"/>
          <w:szCs w:val="24"/>
        </w:rPr>
        <w:t xml:space="preserve">Figure </w:t>
      </w:r>
      <w:r w:rsidR="00F344A6">
        <w:rPr>
          <w:rFonts w:ascii="Times New Roman" w:hAnsi="Times New Roman" w:cs="Times New Roman"/>
          <w:b/>
          <w:bCs/>
          <w:sz w:val="24"/>
          <w:szCs w:val="24"/>
        </w:rPr>
        <w:t>2</w:t>
      </w:r>
      <w:r w:rsidRPr="00310A51">
        <w:rPr>
          <w:rFonts w:ascii="Times New Roman" w:hAnsi="Times New Roman" w:cs="Times New Roman"/>
          <w:b/>
          <w:bCs/>
          <w:sz w:val="24"/>
          <w:szCs w:val="24"/>
        </w:rPr>
        <w:t>.</w:t>
      </w:r>
      <w:proofErr w:type="gramEnd"/>
      <w:r w:rsidRPr="00310A51">
        <w:rPr>
          <w:rFonts w:ascii="Times New Roman" w:hAnsi="Times New Roman" w:cs="Times New Roman"/>
          <w:bCs/>
          <w:sz w:val="24"/>
          <w:szCs w:val="24"/>
        </w:rPr>
        <w:t xml:space="preserve">  </w:t>
      </w:r>
      <w:r w:rsidRPr="00310A51">
        <w:rPr>
          <w:rFonts w:ascii="Times New Roman" w:hAnsi="Times New Roman" w:cs="Times New Roman"/>
          <w:sz w:val="24"/>
          <w:szCs w:val="24"/>
        </w:rPr>
        <w:t>Appearance of WeedGuard Plus mulch after 68 days in FMM</w:t>
      </w:r>
      <w:r>
        <w:rPr>
          <w:rFonts w:ascii="Times New Roman" w:hAnsi="Times New Roman" w:cs="Times New Roman"/>
          <w:sz w:val="24"/>
          <w:szCs w:val="24"/>
        </w:rPr>
        <w:t xml:space="preserve"> but not</w:t>
      </w:r>
      <w:r w:rsidRPr="00310A51">
        <w:rPr>
          <w:rFonts w:ascii="Times New Roman" w:hAnsi="Times New Roman" w:cs="Times New Roman"/>
          <w:sz w:val="24"/>
          <w:szCs w:val="24"/>
        </w:rPr>
        <w:t xml:space="preserve"> inoculated (A), or </w:t>
      </w:r>
      <w:r>
        <w:rPr>
          <w:rFonts w:ascii="Times New Roman" w:hAnsi="Times New Roman" w:cs="Times New Roman"/>
          <w:sz w:val="24"/>
          <w:szCs w:val="24"/>
        </w:rPr>
        <w:t xml:space="preserve">inoculated </w:t>
      </w:r>
      <w:r w:rsidRPr="00310A51">
        <w:rPr>
          <w:rFonts w:ascii="Times New Roman" w:hAnsi="Times New Roman" w:cs="Times New Roman"/>
          <w:sz w:val="24"/>
          <w:szCs w:val="24"/>
        </w:rPr>
        <w:t xml:space="preserve">with isolate ZZ, tentatively identified as </w:t>
      </w:r>
      <w:r w:rsidRPr="00310A51">
        <w:rPr>
          <w:rFonts w:ascii="Times New Roman" w:hAnsi="Times New Roman" w:cs="Times New Roman"/>
          <w:i/>
          <w:iCs/>
          <w:sz w:val="24"/>
          <w:szCs w:val="24"/>
        </w:rPr>
        <w:t>Chaetomium</w:t>
      </w:r>
      <w:r w:rsidRPr="00310A51">
        <w:rPr>
          <w:rFonts w:ascii="Times New Roman" w:hAnsi="Times New Roman" w:cs="Times New Roman"/>
          <w:sz w:val="24"/>
          <w:szCs w:val="24"/>
        </w:rPr>
        <w:t xml:space="preserve"> sp. (B).  Note the </w:t>
      </w:r>
      <w:proofErr w:type="spellStart"/>
      <w:r w:rsidRPr="00310A51">
        <w:rPr>
          <w:rFonts w:ascii="Times New Roman" w:hAnsi="Times New Roman" w:cs="Times New Roman"/>
          <w:sz w:val="24"/>
          <w:szCs w:val="24"/>
        </w:rPr>
        <w:t>tracheary</w:t>
      </w:r>
      <w:proofErr w:type="spellEnd"/>
      <w:r w:rsidRPr="00310A51">
        <w:rPr>
          <w:rFonts w:ascii="Times New Roman" w:hAnsi="Times New Roman" w:cs="Times New Roman"/>
          <w:sz w:val="24"/>
          <w:szCs w:val="24"/>
        </w:rPr>
        <w:t xml:space="preserve"> </w:t>
      </w:r>
      <w:r w:rsidRPr="00310A51">
        <w:rPr>
          <w:rFonts w:ascii="Times New Roman" w:hAnsi="Times New Roman" w:cs="Times New Roman"/>
          <w:sz w:val="24"/>
          <w:szCs w:val="24"/>
        </w:rPr>
        <w:lastRenderedPageBreak/>
        <w:t xml:space="preserve">elements </w:t>
      </w:r>
      <w:r w:rsidR="00F27D4D">
        <w:rPr>
          <w:rFonts w:ascii="Times New Roman" w:hAnsi="Times New Roman" w:cs="Times New Roman"/>
          <w:sz w:val="24"/>
          <w:szCs w:val="24"/>
        </w:rPr>
        <w:t xml:space="preserve">(arrows) </w:t>
      </w:r>
      <w:r w:rsidRPr="00310A51">
        <w:rPr>
          <w:rFonts w:ascii="Times New Roman" w:hAnsi="Times New Roman" w:cs="Times New Roman"/>
          <w:sz w:val="24"/>
          <w:szCs w:val="24"/>
        </w:rPr>
        <w:t xml:space="preserve">that are barely distinguishable in A, but clearly seen in B. No growth was visible in the FMM-only control for the </w:t>
      </w:r>
      <w:r w:rsidRPr="00310A51">
        <w:rPr>
          <w:rFonts w:ascii="Times New Roman" w:hAnsi="Times New Roman" w:cs="Times New Roman"/>
          <w:i/>
          <w:iCs/>
          <w:sz w:val="24"/>
          <w:szCs w:val="24"/>
        </w:rPr>
        <w:t>Chaetomium</w:t>
      </w:r>
      <w:r w:rsidRPr="00310A51">
        <w:rPr>
          <w:rFonts w:ascii="Times New Roman" w:hAnsi="Times New Roman" w:cs="Times New Roman"/>
          <w:sz w:val="24"/>
          <w:szCs w:val="24"/>
        </w:rPr>
        <w:t xml:space="preserve"> isolate.  Samples were coated with Au/Pd using a Quorum SC7640 sputter coater, and imaged at a</w:t>
      </w:r>
      <w:r>
        <w:rPr>
          <w:rFonts w:ascii="Times New Roman" w:hAnsi="Times New Roman" w:cs="Times New Roman"/>
          <w:sz w:val="24"/>
          <w:szCs w:val="24"/>
        </w:rPr>
        <w:t>n</w:t>
      </w:r>
      <w:r w:rsidRPr="00310A51">
        <w:rPr>
          <w:rFonts w:ascii="Times New Roman" w:hAnsi="Times New Roman" w:cs="Times New Roman"/>
          <w:sz w:val="24"/>
          <w:szCs w:val="24"/>
        </w:rPr>
        <w:t xml:space="preserve"> accelerating voltage of 15 kV on a Tescan VEGA 5136 MM SEM.  </w:t>
      </w:r>
    </w:p>
    <w:p w:rsidR="00EF453D" w:rsidRDefault="00EF453D" w:rsidP="00F33BE8">
      <w:pPr>
        <w:spacing w:after="120"/>
        <w:contextualSpacing/>
        <w:rPr>
          <w:rFonts w:ascii="Times New Roman" w:hAnsi="Times New Roman" w:cs="Times New Roman"/>
          <w:b/>
          <w:bCs/>
          <w:sz w:val="24"/>
          <w:szCs w:val="24"/>
        </w:rPr>
      </w:pPr>
    </w:p>
    <w:p w:rsidR="00310A51" w:rsidRPr="00310A51" w:rsidRDefault="00310A51" w:rsidP="00F33BE8">
      <w:pPr>
        <w:spacing w:after="120"/>
        <w:contextualSpacing/>
        <w:rPr>
          <w:rFonts w:ascii="Times New Roman" w:hAnsi="Times New Roman" w:cs="Times New Roman"/>
          <w:sz w:val="24"/>
          <w:szCs w:val="24"/>
        </w:rPr>
      </w:pPr>
      <w:proofErr w:type="gramStart"/>
      <w:r w:rsidRPr="00310A51">
        <w:rPr>
          <w:rFonts w:ascii="Times New Roman" w:hAnsi="Times New Roman" w:cs="Times New Roman"/>
          <w:b/>
          <w:bCs/>
          <w:sz w:val="24"/>
          <w:szCs w:val="24"/>
        </w:rPr>
        <w:t xml:space="preserve">Figure </w:t>
      </w:r>
      <w:r w:rsidR="00F344A6">
        <w:rPr>
          <w:rFonts w:ascii="Times New Roman" w:hAnsi="Times New Roman" w:cs="Times New Roman"/>
          <w:b/>
          <w:bCs/>
          <w:sz w:val="24"/>
          <w:szCs w:val="24"/>
        </w:rPr>
        <w:t>3</w:t>
      </w:r>
      <w:r w:rsidRPr="00310A51">
        <w:rPr>
          <w:rFonts w:ascii="Times New Roman" w:hAnsi="Times New Roman" w:cs="Times New Roman"/>
          <w:b/>
          <w:bCs/>
          <w:sz w:val="24"/>
          <w:szCs w:val="24"/>
        </w:rPr>
        <w:t>.</w:t>
      </w:r>
      <w:proofErr w:type="gramEnd"/>
      <w:r w:rsidRPr="00310A51">
        <w:rPr>
          <w:rFonts w:ascii="Times New Roman" w:hAnsi="Times New Roman" w:cs="Times New Roman"/>
          <w:bCs/>
          <w:sz w:val="24"/>
          <w:szCs w:val="24"/>
        </w:rPr>
        <w:t xml:space="preserve"> </w:t>
      </w:r>
      <w:r w:rsidR="00EF453D">
        <w:rPr>
          <w:rFonts w:ascii="Times New Roman" w:hAnsi="Times New Roman" w:cs="Times New Roman"/>
          <w:bCs/>
          <w:sz w:val="24"/>
          <w:szCs w:val="24"/>
        </w:rPr>
        <w:t xml:space="preserve"> </w:t>
      </w:r>
      <w:r w:rsidRPr="00310A51">
        <w:rPr>
          <w:rFonts w:ascii="Times New Roman" w:hAnsi="Times New Roman" w:cs="Times New Roman"/>
          <w:sz w:val="24"/>
          <w:szCs w:val="24"/>
        </w:rPr>
        <w:t xml:space="preserve">Appearance of </w:t>
      </w:r>
      <w:r w:rsidR="002520F7">
        <w:rPr>
          <w:rFonts w:ascii="Times New Roman" w:hAnsi="Times New Roman" w:cs="Times New Roman"/>
          <w:sz w:val="24"/>
          <w:szCs w:val="24"/>
        </w:rPr>
        <w:t>BioAgri</w:t>
      </w:r>
      <w:r w:rsidRPr="00310A51">
        <w:rPr>
          <w:rFonts w:ascii="Times New Roman" w:hAnsi="Times New Roman" w:cs="Times New Roman"/>
          <w:sz w:val="24"/>
          <w:szCs w:val="24"/>
        </w:rPr>
        <w:t xml:space="preserve"> mulch after 68 days in the liquid bioassay.  A single clump of germinated spores was observed in the FMM-only control for the</w:t>
      </w:r>
      <w:r w:rsidR="002520F7">
        <w:rPr>
          <w:rFonts w:ascii="Times New Roman" w:hAnsi="Times New Roman" w:cs="Times New Roman"/>
          <w:sz w:val="24"/>
          <w:szCs w:val="24"/>
        </w:rPr>
        <w:t xml:space="preserve"> ZZ isolate, tentatively identified as a</w:t>
      </w:r>
      <w:r w:rsidRPr="00310A51">
        <w:rPr>
          <w:rFonts w:ascii="Times New Roman" w:hAnsi="Times New Roman" w:cs="Times New Roman"/>
          <w:sz w:val="24"/>
          <w:szCs w:val="24"/>
        </w:rPr>
        <w:t xml:space="preserve"> </w:t>
      </w:r>
      <w:r w:rsidRPr="00310A51">
        <w:rPr>
          <w:rFonts w:ascii="Times New Roman" w:hAnsi="Times New Roman" w:cs="Times New Roman"/>
          <w:i/>
          <w:iCs/>
          <w:sz w:val="24"/>
          <w:szCs w:val="24"/>
        </w:rPr>
        <w:t>Sordariomycete</w:t>
      </w:r>
      <w:r w:rsidRPr="00310A51">
        <w:rPr>
          <w:rFonts w:ascii="Times New Roman" w:hAnsi="Times New Roman" w:cs="Times New Roman"/>
          <w:sz w:val="24"/>
          <w:szCs w:val="24"/>
        </w:rPr>
        <w:t xml:space="preserve"> (A).  </w:t>
      </w:r>
      <w:proofErr w:type="spellStart"/>
      <w:r w:rsidR="002520F7">
        <w:rPr>
          <w:rFonts w:ascii="Times New Roman" w:hAnsi="Times New Roman" w:cs="Times New Roman"/>
          <w:sz w:val="24"/>
          <w:szCs w:val="24"/>
        </w:rPr>
        <w:t>BioAgri</w:t>
      </w:r>
      <w:proofErr w:type="spellEnd"/>
      <w:r w:rsidRPr="00310A51">
        <w:rPr>
          <w:rFonts w:ascii="Times New Roman" w:hAnsi="Times New Roman" w:cs="Times New Roman"/>
          <w:sz w:val="24"/>
          <w:szCs w:val="24"/>
        </w:rPr>
        <w:t xml:space="preserve"> mulch incubated in FMM</w:t>
      </w:r>
      <w:r w:rsidR="00FD269F">
        <w:rPr>
          <w:rFonts w:ascii="Times New Roman" w:hAnsi="Times New Roman" w:cs="Times New Roman"/>
          <w:sz w:val="24"/>
          <w:szCs w:val="24"/>
        </w:rPr>
        <w:t xml:space="preserve"> (B), </w:t>
      </w:r>
      <w:proofErr w:type="spellStart"/>
      <w:r w:rsidR="00CD49CA">
        <w:rPr>
          <w:rFonts w:ascii="Times New Roman" w:hAnsi="Times New Roman" w:cs="Times New Roman"/>
          <w:sz w:val="24"/>
          <w:szCs w:val="24"/>
        </w:rPr>
        <w:t>BioAgri</w:t>
      </w:r>
      <w:proofErr w:type="spellEnd"/>
      <w:r w:rsidR="00CD49CA">
        <w:rPr>
          <w:rFonts w:ascii="Times New Roman" w:hAnsi="Times New Roman" w:cs="Times New Roman"/>
          <w:sz w:val="24"/>
          <w:szCs w:val="24"/>
        </w:rPr>
        <w:t xml:space="preserve"> mulch</w:t>
      </w:r>
      <w:r w:rsidR="00FD269F">
        <w:rPr>
          <w:rFonts w:ascii="Times New Roman" w:hAnsi="Times New Roman" w:cs="Times New Roman"/>
          <w:sz w:val="24"/>
          <w:szCs w:val="24"/>
        </w:rPr>
        <w:t xml:space="preserve"> inoculated with </w:t>
      </w:r>
      <w:r w:rsidRPr="00310A51">
        <w:rPr>
          <w:rFonts w:ascii="Times New Roman" w:hAnsi="Times New Roman" w:cs="Times New Roman"/>
          <w:sz w:val="24"/>
          <w:szCs w:val="24"/>
        </w:rPr>
        <w:t xml:space="preserve">isolate VV, tentatively identified as </w:t>
      </w:r>
      <w:r w:rsidRPr="00310A51">
        <w:rPr>
          <w:rFonts w:ascii="Times New Roman" w:hAnsi="Times New Roman" w:cs="Times New Roman"/>
          <w:i/>
          <w:iCs/>
          <w:sz w:val="24"/>
          <w:szCs w:val="24"/>
        </w:rPr>
        <w:t>Penicillium</w:t>
      </w:r>
      <w:r w:rsidRPr="00310A51">
        <w:rPr>
          <w:rFonts w:ascii="Times New Roman" w:hAnsi="Times New Roman" w:cs="Times New Roman"/>
          <w:sz w:val="24"/>
          <w:szCs w:val="24"/>
        </w:rPr>
        <w:t xml:space="preserve"> sp. (C)</w:t>
      </w:r>
      <w:r w:rsidR="00EF453D">
        <w:rPr>
          <w:rFonts w:ascii="Times New Roman" w:hAnsi="Times New Roman" w:cs="Times New Roman"/>
          <w:sz w:val="24"/>
          <w:szCs w:val="24"/>
        </w:rPr>
        <w:t>,</w:t>
      </w:r>
      <w:r w:rsidRPr="00310A51">
        <w:rPr>
          <w:rFonts w:ascii="Times New Roman" w:hAnsi="Times New Roman" w:cs="Times New Roman"/>
          <w:sz w:val="24"/>
          <w:szCs w:val="24"/>
        </w:rPr>
        <w:t xml:space="preserve"> and </w:t>
      </w:r>
      <w:proofErr w:type="spellStart"/>
      <w:r w:rsidR="00CD49CA">
        <w:rPr>
          <w:rFonts w:ascii="Times New Roman" w:hAnsi="Times New Roman" w:cs="Times New Roman"/>
          <w:sz w:val="24"/>
          <w:szCs w:val="24"/>
        </w:rPr>
        <w:t>BioAgri</w:t>
      </w:r>
      <w:proofErr w:type="spellEnd"/>
      <w:r w:rsidR="00CD49CA">
        <w:rPr>
          <w:rFonts w:ascii="Times New Roman" w:hAnsi="Times New Roman" w:cs="Times New Roman"/>
          <w:sz w:val="24"/>
          <w:szCs w:val="24"/>
        </w:rPr>
        <w:t xml:space="preserve"> mulch incubated with </w:t>
      </w:r>
      <w:r w:rsidRPr="00310A51">
        <w:rPr>
          <w:rFonts w:ascii="Times New Roman" w:hAnsi="Times New Roman" w:cs="Times New Roman"/>
          <w:sz w:val="24"/>
          <w:szCs w:val="24"/>
        </w:rPr>
        <w:t>isolate ZZ (D).  Samples were coated with Au/Pd using a Quorum SC7640 sputter coater, and imaged at a</w:t>
      </w:r>
      <w:r>
        <w:rPr>
          <w:rFonts w:ascii="Times New Roman" w:hAnsi="Times New Roman" w:cs="Times New Roman"/>
          <w:sz w:val="24"/>
          <w:szCs w:val="24"/>
        </w:rPr>
        <w:t>n</w:t>
      </w:r>
      <w:r w:rsidRPr="00310A51">
        <w:rPr>
          <w:rFonts w:ascii="Times New Roman" w:hAnsi="Times New Roman" w:cs="Times New Roman"/>
          <w:sz w:val="24"/>
          <w:szCs w:val="24"/>
        </w:rPr>
        <w:t xml:space="preserve"> accelerating voltage of 15 kV on a Tescan VEGA 5136 MM SEM.  </w:t>
      </w:r>
    </w:p>
    <w:p w:rsidR="00F33BE8" w:rsidRDefault="00F33BE8" w:rsidP="00F33BE8">
      <w:pPr>
        <w:spacing w:after="120"/>
        <w:contextualSpacing/>
        <w:rPr>
          <w:rFonts w:ascii="Times New Roman" w:hAnsi="Times New Roman" w:cs="Times New Roman"/>
          <w:b/>
          <w:bCs/>
          <w:sz w:val="24"/>
          <w:szCs w:val="24"/>
        </w:rPr>
      </w:pPr>
    </w:p>
    <w:p w:rsidR="00F33BE8" w:rsidRDefault="00F33BE8" w:rsidP="00F33BE8">
      <w:pPr>
        <w:contextualSpacing/>
        <w:rPr>
          <w:rFonts w:ascii="Times New Roman" w:hAnsi="Times New Roman" w:cs="Times New Roman"/>
          <w:b/>
          <w:sz w:val="24"/>
          <w:szCs w:val="24"/>
        </w:rPr>
      </w:pPr>
    </w:p>
    <w:p w:rsidR="007A0697" w:rsidRPr="006B62FE" w:rsidRDefault="006B62FE" w:rsidP="00F33BE8">
      <w:pPr>
        <w:contextualSpacing/>
        <w:rPr>
          <w:rFonts w:ascii="Times New Roman" w:hAnsi="Times New Roman" w:cs="Times New Roman"/>
          <w:b/>
          <w:sz w:val="24"/>
          <w:szCs w:val="24"/>
        </w:rPr>
      </w:pPr>
      <w:r w:rsidRPr="006B62FE">
        <w:rPr>
          <w:rFonts w:ascii="Times New Roman" w:hAnsi="Times New Roman" w:cs="Times New Roman"/>
          <w:b/>
          <w:sz w:val="24"/>
          <w:szCs w:val="24"/>
        </w:rPr>
        <w:t>DISCUSSION</w:t>
      </w:r>
    </w:p>
    <w:p w:rsidR="00F33BE8" w:rsidRDefault="00F33BE8" w:rsidP="00F33BE8">
      <w:pPr>
        <w:contextualSpacing/>
        <w:rPr>
          <w:rFonts w:ascii="Times New Roman" w:hAnsi="Times New Roman" w:cs="Times New Roman"/>
          <w:sz w:val="24"/>
          <w:szCs w:val="24"/>
        </w:rPr>
      </w:pPr>
    </w:p>
    <w:p w:rsidR="00F33BE8" w:rsidRDefault="00117B7D" w:rsidP="00F33BE8">
      <w:pPr>
        <w:contextualSpacing/>
        <w:rPr>
          <w:rFonts w:ascii="Times New Roman" w:hAnsi="Times New Roman" w:cs="Times New Roman"/>
          <w:sz w:val="24"/>
          <w:szCs w:val="24"/>
        </w:rPr>
      </w:pPr>
      <w:r>
        <w:rPr>
          <w:rFonts w:ascii="Times New Roman" w:hAnsi="Times New Roman" w:cs="Times New Roman"/>
          <w:sz w:val="24"/>
          <w:szCs w:val="24"/>
        </w:rPr>
        <w:t xml:space="preserve">The </w:t>
      </w:r>
      <w:r w:rsidR="00B312B4">
        <w:rPr>
          <w:rFonts w:ascii="Times New Roman" w:hAnsi="Times New Roman" w:cs="Times New Roman"/>
          <w:sz w:val="24"/>
          <w:szCs w:val="24"/>
        </w:rPr>
        <w:t>procedure</w:t>
      </w:r>
      <w:r>
        <w:rPr>
          <w:rFonts w:ascii="Times New Roman" w:hAnsi="Times New Roman" w:cs="Times New Roman"/>
          <w:sz w:val="24"/>
          <w:szCs w:val="24"/>
        </w:rPr>
        <w:t xml:space="preserve"> described herein represents a first-pass technique for isolating potential </w:t>
      </w:r>
      <w:r w:rsidR="00FD269F">
        <w:rPr>
          <w:rFonts w:ascii="Times New Roman" w:hAnsi="Times New Roman" w:cs="Times New Roman"/>
          <w:sz w:val="24"/>
          <w:szCs w:val="24"/>
        </w:rPr>
        <w:t>BDM</w:t>
      </w:r>
      <w:r w:rsidR="00B312B4">
        <w:rPr>
          <w:rFonts w:ascii="Times New Roman" w:hAnsi="Times New Roman" w:cs="Times New Roman"/>
          <w:sz w:val="24"/>
          <w:szCs w:val="24"/>
        </w:rPr>
        <w:t xml:space="preserve"> </w:t>
      </w:r>
      <w:r>
        <w:rPr>
          <w:rFonts w:ascii="Times New Roman" w:hAnsi="Times New Roman" w:cs="Times New Roman"/>
          <w:sz w:val="24"/>
          <w:szCs w:val="24"/>
        </w:rPr>
        <w:t>degraders</w:t>
      </w:r>
      <w:r w:rsidR="00A746D9">
        <w:rPr>
          <w:rFonts w:ascii="Times New Roman" w:hAnsi="Times New Roman" w:cs="Times New Roman"/>
          <w:sz w:val="24"/>
          <w:szCs w:val="24"/>
        </w:rPr>
        <w:t xml:space="preserve"> from soil</w:t>
      </w:r>
      <w:r w:rsidR="00C36903">
        <w:rPr>
          <w:rFonts w:ascii="Times New Roman" w:hAnsi="Times New Roman" w:cs="Times New Roman"/>
          <w:sz w:val="24"/>
          <w:szCs w:val="24"/>
        </w:rPr>
        <w:t xml:space="preserve">, and was successfully used to isolate fungi from BDMs buried </w:t>
      </w:r>
      <w:r w:rsidR="00FF4CC4">
        <w:rPr>
          <w:rFonts w:ascii="Times New Roman" w:hAnsi="Times New Roman" w:cs="Times New Roman"/>
          <w:sz w:val="24"/>
          <w:szCs w:val="24"/>
        </w:rPr>
        <w:t xml:space="preserve">in </w:t>
      </w:r>
      <w:r w:rsidR="00C36903">
        <w:rPr>
          <w:rFonts w:ascii="Times New Roman" w:hAnsi="Times New Roman" w:cs="Times New Roman"/>
          <w:sz w:val="24"/>
          <w:szCs w:val="24"/>
        </w:rPr>
        <w:t>soil for seven months.  Fungi grew when re-inoculated onto fresh BDM material of the same type, indicating that the</w:t>
      </w:r>
      <w:r w:rsidR="00FA2FCE">
        <w:rPr>
          <w:rFonts w:ascii="Times New Roman" w:hAnsi="Times New Roman" w:cs="Times New Roman"/>
          <w:sz w:val="24"/>
          <w:szCs w:val="24"/>
        </w:rPr>
        <w:t xml:space="preserve"> </w:t>
      </w:r>
      <w:r w:rsidR="009A6863">
        <w:rPr>
          <w:rFonts w:ascii="Times New Roman" w:hAnsi="Times New Roman" w:cs="Times New Roman"/>
          <w:sz w:val="24"/>
          <w:szCs w:val="24"/>
        </w:rPr>
        <w:t xml:space="preserve">isolated </w:t>
      </w:r>
      <w:r w:rsidR="00FA2FCE">
        <w:rPr>
          <w:rFonts w:ascii="Times New Roman" w:hAnsi="Times New Roman" w:cs="Times New Roman"/>
          <w:sz w:val="24"/>
          <w:szCs w:val="24"/>
        </w:rPr>
        <w:t>fungi were</w:t>
      </w:r>
      <w:r w:rsidR="009A6863">
        <w:rPr>
          <w:rFonts w:ascii="Times New Roman" w:hAnsi="Times New Roman" w:cs="Times New Roman"/>
          <w:sz w:val="24"/>
          <w:szCs w:val="24"/>
        </w:rPr>
        <w:t xml:space="preserve"> indeed</w:t>
      </w:r>
      <w:r w:rsidR="00FA2FCE">
        <w:rPr>
          <w:rFonts w:ascii="Times New Roman" w:hAnsi="Times New Roman" w:cs="Times New Roman"/>
          <w:sz w:val="24"/>
          <w:szCs w:val="24"/>
        </w:rPr>
        <w:t xml:space="preserve"> colonizers, and that the</w:t>
      </w:r>
      <w:r w:rsidR="00C36903">
        <w:rPr>
          <w:rFonts w:ascii="Times New Roman" w:hAnsi="Times New Roman" w:cs="Times New Roman"/>
          <w:sz w:val="24"/>
          <w:szCs w:val="24"/>
        </w:rPr>
        <w:t xml:space="preserve"> films were not inhibitory to fungal growth.  </w:t>
      </w:r>
      <w:r w:rsidR="00A746D9">
        <w:rPr>
          <w:rFonts w:ascii="Times New Roman" w:hAnsi="Times New Roman" w:cs="Times New Roman"/>
          <w:sz w:val="24"/>
          <w:szCs w:val="24"/>
        </w:rPr>
        <w:t xml:space="preserve">Isolation of </w:t>
      </w:r>
      <w:r w:rsidR="00C36903">
        <w:rPr>
          <w:rFonts w:ascii="Times New Roman" w:hAnsi="Times New Roman" w:cs="Times New Roman"/>
          <w:sz w:val="24"/>
          <w:szCs w:val="24"/>
        </w:rPr>
        <w:t xml:space="preserve">plastic-degrading fungi and bacteria </w:t>
      </w:r>
      <w:r w:rsidR="00901333">
        <w:rPr>
          <w:rFonts w:ascii="Times New Roman" w:hAnsi="Times New Roman" w:cs="Times New Roman"/>
          <w:sz w:val="24"/>
          <w:szCs w:val="24"/>
        </w:rPr>
        <w:t xml:space="preserve">potentially </w:t>
      </w:r>
      <w:r w:rsidR="00A746D9">
        <w:rPr>
          <w:rFonts w:ascii="Times New Roman" w:hAnsi="Times New Roman" w:cs="Times New Roman"/>
          <w:sz w:val="24"/>
          <w:szCs w:val="24"/>
        </w:rPr>
        <w:t>could lead to their use</w:t>
      </w:r>
      <w:r w:rsidR="00901333">
        <w:rPr>
          <w:rFonts w:ascii="Times New Roman" w:hAnsi="Times New Roman" w:cs="Times New Roman"/>
          <w:sz w:val="24"/>
          <w:szCs w:val="24"/>
        </w:rPr>
        <w:t>,</w:t>
      </w:r>
      <w:r w:rsidR="00A746D9">
        <w:rPr>
          <w:rFonts w:ascii="Times New Roman" w:hAnsi="Times New Roman" w:cs="Times New Roman"/>
          <w:sz w:val="24"/>
          <w:szCs w:val="24"/>
        </w:rPr>
        <w:t xml:space="preserve"> </w:t>
      </w:r>
      <w:r w:rsidR="00C36903">
        <w:rPr>
          <w:rFonts w:ascii="Times New Roman" w:hAnsi="Times New Roman" w:cs="Times New Roman"/>
          <w:sz w:val="24"/>
          <w:szCs w:val="24"/>
        </w:rPr>
        <w:t>individually or in combinations, for</w:t>
      </w:r>
      <w:r w:rsidR="00A746D9">
        <w:rPr>
          <w:rFonts w:ascii="Times New Roman" w:hAnsi="Times New Roman" w:cs="Times New Roman"/>
          <w:sz w:val="24"/>
          <w:szCs w:val="24"/>
        </w:rPr>
        <w:t xml:space="preserve"> amendments to soil or compost where pl</w:t>
      </w:r>
      <w:r w:rsidR="000876EF">
        <w:rPr>
          <w:rFonts w:ascii="Times New Roman" w:hAnsi="Times New Roman" w:cs="Times New Roman"/>
          <w:sz w:val="24"/>
          <w:szCs w:val="24"/>
        </w:rPr>
        <w:t xml:space="preserve">astics </w:t>
      </w:r>
      <w:r w:rsidR="00B312B4">
        <w:rPr>
          <w:rFonts w:ascii="Times New Roman" w:hAnsi="Times New Roman" w:cs="Times New Roman"/>
          <w:sz w:val="24"/>
          <w:szCs w:val="24"/>
        </w:rPr>
        <w:t>need</w:t>
      </w:r>
      <w:r w:rsidR="000876EF">
        <w:rPr>
          <w:rFonts w:ascii="Times New Roman" w:hAnsi="Times New Roman" w:cs="Times New Roman"/>
          <w:sz w:val="24"/>
          <w:szCs w:val="24"/>
        </w:rPr>
        <w:t xml:space="preserve"> to be </w:t>
      </w:r>
      <w:del w:id="73" w:author="Marion Brodhagen" w:date="2012-10-05T16:09:00Z">
        <w:r w:rsidR="000876EF" w:rsidDel="0064225F">
          <w:rPr>
            <w:rFonts w:ascii="Times New Roman" w:hAnsi="Times New Roman" w:cs="Times New Roman"/>
            <w:sz w:val="24"/>
            <w:szCs w:val="24"/>
          </w:rPr>
          <w:delText>decomposed</w:delText>
        </w:r>
      </w:del>
      <w:ins w:id="74" w:author="Marion Brodhagen" w:date="2012-10-05T16:09:00Z">
        <w:r w:rsidR="0064225F">
          <w:rPr>
            <w:rFonts w:ascii="Times New Roman" w:hAnsi="Times New Roman" w:cs="Times New Roman"/>
            <w:sz w:val="24"/>
            <w:szCs w:val="24"/>
          </w:rPr>
          <w:t>de</w:t>
        </w:r>
        <w:r w:rsidR="0064225F">
          <w:rPr>
            <w:rFonts w:ascii="Times New Roman" w:hAnsi="Times New Roman" w:cs="Times New Roman"/>
            <w:sz w:val="24"/>
            <w:szCs w:val="24"/>
          </w:rPr>
          <w:t>grad</w:t>
        </w:r>
        <w:r w:rsidR="0064225F">
          <w:rPr>
            <w:rFonts w:ascii="Times New Roman" w:hAnsi="Times New Roman" w:cs="Times New Roman"/>
            <w:sz w:val="24"/>
            <w:szCs w:val="24"/>
          </w:rPr>
          <w:t>ed</w:t>
        </w:r>
      </w:ins>
      <w:r w:rsidR="00A746D9">
        <w:rPr>
          <w:rFonts w:ascii="Times New Roman" w:hAnsi="Times New Roman" w:cs="Times New Roman"/>
          <w:sz w:val="24"/>
          <w:szCs w:val="24"/>
        </w:rPr>
        <w:t xml:space="preserve">.  </w:t>
      </w:r>
    </w:p>
    <w:p w:rsidR="00041AB9" w:rsidRDefault="00041AB9" w:rsidP="00C36903">
      <w:pPr>
        <w:contextualSpacing/>
        <w:rPr>
          <w:rFonts w:ascii="Times New Roman" w:hAnsi="Times New Roman" w:cs="Times New Roman"/>
          <w:sz w:val="24"/>
          <w:szCs w:val="24"/>
        </w:rPr>
      </w:pPr>
    </w:p>
    <w:p w:rsidR="00C36903" w:rsidRDefault="00C36903" w:rsidP="00C36903">
      <w:pPr>
        <w:contextualSpacing/>
        <w:rPr>
          <w:rFonts w:ascii="Times New Roman" w:hAnsi="Times New Roman" w:cs="Times New Roman"/>
          <w:sz w:val="24"/>
          <w:szCs w:val="24"/>
        </w:rPr>
      </w:pPr>
      <w:r>
        <w:rPr>
          <w:rFonts w:ascii="Times New Roman" w:hAnsi="Times New Roman" w:cs="Times New Roman"/>
          <w:sz w:val="24"/>
          <w:szCs w:val="24"/>
        </w:rPr>
        <w:t>In their native soil environment, microbial species do not exist in isolation.  Plastic degraders and even oligotrophic organisms growing</w:t>
      </w:r>
      <w:r w:rsidR="00C66E24">
        <w:rPr>
          <w:rFonts w:ascii="Times New Roman" w:hAnsi="Times New Roman" w:cs="Times New Roman"/>
          <w:sz w:val="24"/>
          <w:szCs w:val="24"/>
        </w:rPr>
        <w:t xml:space="preserve"> on</w:t>
      </w:r>
      <w:r>
        <w:rPr>
          <w:rFonts w:ascii="Times New Roman" w:hAnsi="Times New Roman" w:cs="Times New Roman"/>
          <w:sz w:val="24"/>
          <w:szCs w:val="24"/>
        </w:rPr>
        <w:t xml:space="preserve"> BDMs, but using other carbon and energy sources, could be keystone species in the colonization of these recalcitrant nutrient sources.  </w:t>
      </w:r>
      <w:r w:rsidR="00C66E24">
        <w:rPr>
          <w:rFonts w:ascii="Times New Roman" w:hAnsi="Times New Roman"/>
          <w:sz w:val="24"/>
        </w:rPr>
        <w:t xml:space="preserve">In an effort to evaluate BDM degradation </w:t>
      </w:r>
      <w:r w:rsidR="00C66E24">
        <w:rPr>
          <w:rFonts w:ascii="Times New Roman" w:hAnsi="Times New Roman"/>
          <w:i/>
          <w:sz w:val="24"/>
        </w:rPr>
        <w:t>in vitro</w:t>
      </w:r>
      <w:r w:rsidR="00C66E24">
        <w:rPr>
          <w:rFonts w:ascii="Times New Roman" w:hAnsi="Times New Roman"/>
          <w:sz w:val="24"/>
        </w:rPr>
        <w:t xml:space="preserve"> but better mimic a real soil microbial community, the methodology described herein could be altered </w:t>
      </w:r>
      <w:r w:rsidR="00FF4CC4">
        <w:rPr>
          <w:rFonts w:ascii="Times New Roman" w:hAnsi="Times New Roman"/>
          <w:sz w:val="24"/>
        </w:rPr>
        <w:t>for testing of</w:t>
      </w:r>
      <w:r w:rsidR="00C66E24">
        <w:rPr>
          <w:rFonts w:ascii="Times New Roman" w:hAnsi="Times New Roman"/>
          <w:sz w:val="24"/>
        </w:rPr>
        <w:t xml:space="preserve"> mixtures, rather than pure isolates, of fungal and bacterial inocula.</w:t>
      </w:r>
    </w:p>
    <w:p w:rsidR="00F33BE8" w:rsidRPr="00242AEC" w:rsidRDefault="00F33BE8" w:rsidP="00F33BE8">
      <w:pPr>
        <w:contextualSpacing/>
        <w:rPr>
          <w:rFonts w:ascii="Times New Roman" w:hAnsi="Times New Roman" w:cs="Times New Roman"/>
          <w:sz w:val="24"/>
          <w:szCs w:val="24"/>
        </w:rPr>
      </w:pPr>
    </w:p>
    <w:p w:rsidR="00041AB9" w:rsidRDefault="00041AB9" w:rsidP="00F33BE8">
      <w:pPr>
        <w:contextualSpacing/>
        <w:rPr>
          <w:rFonts w:ascii="Times New Roman" w:hAnsi="Times New Roman"/>
          <w:sz w:val="24"/>
          <w:szCs w:val="24"/>
        </w:rPr>
      </w:pPr>
      <w:r>
        <w:rPr>
          <w:rFonts w:ascii="Times New Roman" w:hAnsi="Times New Roman"/>
          <w:sz w:val="24"/>
          <w:szCs w:val="24"/>
        </w:rPr>
        <w:t>Of note, isolates TT, XX, VV, and YY achieved minimal degradation of the BDMs, but each showed visible</w:t>
      </w:r>
      <w:r w:rsidR="00FF4CC4">
        <w:rPr>
          <w:rFonts w:ascii="Times New Roman" w:hAnsi="Times New Roman"/>
          <w:sz w:val="24"/>
          <w:szCs w:val="24"/>
        </w:rPr>
        <w:t xml:space="preserve"> BDM</w:t>
      </w:r>
      <w:r>
        <w:rPr>
          <w:rFonts w:ascii="Times New Roman" w:hAnsi="Times New Roman"/>
          <w:sz w:val="24"/>
          <w:szCs w:val="24"/>
        </w:rPr>
        <w:t xml:space="preserve"> colonization in both plate and liquid bioassays. Thus, visible colonization did not necessarily signify BDM polymer degradation.  Isolates TT, XX, VV, and YY</w:t>
      </w:r>
      <w:r w:rsidR="00FF4CC4">
        <w:rPr>
          <w:rFonts w:ascii="Times New Roman" w:hAnsi="Times New Roman"/>
          <w:sz w:val="24"/>
          <w:szCs w:val="24"/>
        </w:rPr>
        <w:t xml:space="preserve"> are</w:t>
      </w:r>
      <w:r>
        <w:rPr>
          <w:rFonts w:ascii="Times New Roman" w:hAnsi="Times New Roman"/>
          <w:sz w:val="24"/>
          <w:szCs w:val="24"/>
        </w:rPr>
        <w:t xml:space="preserve"> </w:t>
      </w:r>
      <w:r w:rsidR="00FF4CC4">
        <w:rPr>
          <w:rFonts w:ascii="Times New Roman" w:hAnsi="Times New Roman"/>
          <w:sz w:val="24"/>
          <w:szCs w:val="24"/>
        </w:rPr>
        <w:t xml:space="preserve">likely to </w:t>
      </w:r>
      <w:r>
        <w:rPr>
          <w:rFonts w:ascii="Times New Roman" w:hAnsi="Times New Roman"/>
          <w:sz w:val="24"/>
          <w:szCs w:val="24"/>
        </w:rPr>
        <w:t xml:space="preserve">represent </w:t>
      </w:r>
      <w:proofErr w:type="spellStart"/>
      <w:r w:rsidRPr="005E6526">
        <w:rPr>
          <w:rFonts w:ascii="Times New Roman" w:hAnsi="Times New Roman"/>
          <w:sz w:val="24"/>
          <w:szCs w:val="24"/>
        </w:rPr>
        <w:t>oligotrophs</w:t>
      </w:r>
      <w:proofErr w:type="spellEnd"/>
      <w:r>
        <w:rPr>
          <w:rFonts w:ascii="Times New Roman" w:hAnsi="Times New Roman"/>
          <w:sz w:val="24"/>
          <w:szCs w:val="24"/>
        </w:rPr>
        <w:t xml:space="preserve"> that obtained </w:t>
      </w:r>
      <w:r w:rsidRPr="00242AEC">
        <w:rPr>
          <w:rFonts w:ascii="Times New Roman" w:hAnsi="Times New Roman"/>
          <w:sz w:val="24"/>
          <w:szCs w:val="24"/>
        </w:rPr>
        <w:t xml:space="preserve">nutrients from </w:t>
      </w:r>
      <w:r>
        <w:rPr>
          <w:rFonts w:ascii="Times New Roman" w:hAnsi="Times New Roman"/>
          <w:sz w:val="24"/>
          <w:szCs w:val="24"/>
        </w:rPr>
        <w:t>the environment</w:t>
      </w:r>
      <w:r w:rsidRPr="00242AEC">
        <w:rPr>
          <w:rFonts w:ascii="Times New Roman" w:hAnsi="Times New Roman"/>
          <w:sz w:val="24"/>
          <w:szCs w:val="24"/>
        </w:rPr>
        <w:t xml:space="preserve"> </w:t>
      </w:r>
      <w:r>
        <w:rPr>
          <w:rFonts w:ascii="Times New Roman" w:hAnsi="Times New Roman"/>
          <w:sz w:val="24"/>
          <w:szCs w:val="24"/>
        </w:rPr>
        <w:t>as well as from the BDM</w:t>
      </w:r>
      <w:r w:rsidR="00A82469">
        <w:rPr>
          <w:rFonts w:ascii="Times New Roman" w:hAnsi="Times New Roman"/>
          <w:sz w:val="24"/>
          <w:szCs w:val="24"/>
          <w:vertAlign w:val="superscript"/>
        </w:rPr>
        <w:t>29,30,31</w:t>
      </w:r>
      <w:r w:rsidRPr="00242AEC">
        <w:rPr>
          <w:rFonts w:ascii="Times New Roman" w:hAnsi="Times New Roman"/>
          <w:sz w:val="24"/>
          <w:szCs w:val="24"/>
        </w:rPr>
        <w:t xml:space="preserve">. </w:t>
      </w:r>
    </w:p>
    <w:p w:rsidR="00041AB9" w:rsidRDefault="00041AB9" w:rsidP="00F33BE8">
      <w:pPr>
        <w:contextualSpacing/>
        <w:rPr>
          <w:rFonts w:ascii="Times New Roman" w:hAnsi="Times New Roman"/>
          <w:sz w:val="24"/>
          <w:szCs w:val="24"/>
        </w:rPr>
      </w:pPr>
    </w:p>
    <w:p w:rsidR="0015397D" w:rsidRDefault="00242AEC" w:rsidP="00F33BE8">
      <w:pPr>
        <w:contextualSpacing/>
        <w:rPr>
          <w:rFonts w:ascii="Times New Roman" w:hAnsi="Times New Roman" w:cs="Times New Roman"/>
          <w:sz w:val="24"/>
          <w:szCs w:val="24"/>
        </w:rPr>
      </w:pPr>
      <w:r w:rsidRPr="00242AEC">
        <w:rPr>
          <w:rFonts w:ascii="Times New Roman" w:hAnsi="Times New Roman" w:cs="Times New Roman"/>
          <w:sz w:val="24"/>
          <w:szCs w:val="24"/>
        </w:rPr>
        <w:t xml:space="preserve">Definitive evidence that fungi are using </w:t>
      </w:r>
      <w:r w:rsidR="00757282">
        <w:rPr>
          <w:rFonts w:ascii="Times New Roman" w:hAnsi="Times New Roman" w:cs="Times New Roman"/>
          <w:sz w:val="24"/>
          <w:szCs w:val="24"/>
        </w:rPr>
        <w:t>a particular BDM</w:t>
      </w:r>
      <w:r w:rsidR="00757282" w:rsidRPr="00242AEC">
        <w:rPr>
          <w:rFonts w:ascii="Times New Roman" w:hAnsi="Times New Roman" w:cs="Times New Roman"/>
          <w:sz w:val="24"/>
          <w:szCs w:val="24"/>
        </w:rPr>
        <w:t xml:space="preserve"> </w:t>
      </w:r>
      <w:r w:rsidRPr="00242AEC">
        <w:rPr>
          <w:rFonts w:ascii="Times New Roman" w:hAnsi="Times New Roman" w:cs="Times New Roman"/>
          <w:sz w:val="24"/>
          <w:szCs w:val="24"/>
        </w:rPr>
        <w:t xml:space="preserve">as a carbon source </w:t>
      </w:r>
      <w:r>
        <w:rPr>
          <w:rFonts w:ascii="Times New Roman" w:hAnsi="Times New Roman" w:cs="Times New Roman"/>
          <w:sz w:val="24"/>
          <w:szCs w:val="24"/>
        </w:rPr>
        <w:t>requires</w:t>
      </w:r>
      <w:r w:rsidRPr="00242AEC">
        <w:rPr>
          <w:rFonts w:ascii="Times New Roman" w:hAnsi="Times New Roman" w:cs="Times New Roman"/>
          <w:sz w:val="24"/>
          <w:szCs w:val="24"/>
        </w:rPr>
        <w:t xml:space="preserve"> </w:t>
      </w:r>
      <w:r w:rsidR="00B217A1" w:rsidRPr="00242AEC">
        <w:rPr>
          <w:rFonts w:ascii="Times New Roman" w:hAnsi="Times New Roman" w:cs="Times New Roman"/>
          <w:sz w:val="24"/>
          <w:szCs w:val="24"/>
        </w:rPr>
        <w:t>measurement of degradation via</w:t>
      </w:r>
      <w:r>
        <w:rPr>
          <w:rFonts w:ascii="Times New Roman" w:hAnsi="Times New Roman" w:cs="Times New Roman"/>
          <w:sz w:val="24"/>
          <w:szCs w:val="24"/>
        </w:rPr>
        <w:t xml:space="preserve"> chemical methods</w:t>
      </w:r>
      <w:r w:rsidR="007859EC">
        <w:rPr>
          <w:rFonts w:ascii="Times New Roman" w:hAnsi="Times New Roman" w:cs="Times New Roman"/>
          <w:sz w:val="24"/>
          <w:szCs w:val="24"/>
        </w:rPr>
        <w:t xml:space="preserve">.  </w:t>
      </w:r>
      <w:r w:rsidR="00D32F6B">
        <w:rPr>
          <w:rFonts w:ascii="Times New Roman" w:hAnsi="Times New Roman" w:cs="Times New Roman"/>
          <w:sz w:val="24"/>
          <w:szCs w:val="24"/>
        </w:rPr>
        <w:t xml:space="preserve">Carbon dioxide evolution during incubation of plastics with </w:t>
      </w:r>
      <w:proofErr w:type="spellStart"/>
      <w:r w:rsidR="00D32F6B">
        <w:rPr>
          <w:rFonts w:ascii="Times New Roman" w:hAnsi="Times New Roman" w:cs="Times New Roman"/>
          <w:sz w:val="24"/>
          <w:szCs w:val="24"/>
        </w:rPr>
        <w:t>microogranisms</w:t>
      </w:r>
      <w:proofErr w:type="spellEnd"/>
      <w:r w:rsidR="00D32F6B">
        <w:rPr>
          <w:rFonts w:ascii="Times New Roman" w:hAnsi="Times New Roman" w:cs="Times New Roman"/>
          <w:sz w:val="24"/>
          <w:szCs w:val="24"/>
        </w:rPr>
        <w:t xml:space="preserve"> indicates respiration, and can be used as an indirect measure of polymer breakdown</w:t>
      </w:r>
      <w:r w:rsidR="00A82469">
        <w:rPr>
          <w:rFonts w:ascii="Times New Roman" w:hAnsi="Times New Roman" w:cs="Times New Roman"/>
          <w:sz w:val="24"/>
          <w:szCs w:val="24"/>
          <w:vertAlign w:val="superscript"/>
        </w:rPr>
        <w:t>15</w:t>
      </w:r>
      <w:proofErr w:type="gramStart"/>
      <w:r w:rsidR="00A82469">
        <w:rPr>
          <w:rFonts w:ascii="Times New Roman" w:hAnsi="Times New Roman" w:cs="Times New Roman"/>
          <w:sz w:val="24"/>
          <w:szCs w:val="24"/>
          <w:vertAlign w:val="superscript"/>
        </w:rPr>
        <w:t>,16,3</w:t>
      </w:r>
      <w:proofErr w:type="gramEnd"/>
      <w:del w:id="75" w:author="Marion Brodhagen" w:date="2012-10-05T15:38:00Z">
        <w:r w:rsidR="00A82469" w:rsidDel="004B5FA0">
          <w:rPr>
            <w:rFonts w:ascii="Times New Roman" w:hAnsi="Times New Roman" w:cs="Times New Roman"/>
            <w:sz w:val="24"/>
            <w:szCs w:val="24"/>
            <w:vertAlign w:val="superscript"/>
          </w:rPr>
          <w:delText>8</w:delText>
        </w:r>
      </w:del>
      <w:ins w:id="76" w:author="Marion Brodhagen" w:date="2012-10-05T15:38:00Z">
        <w:r w:rsidR="004B5FA0">
          <w:rPr>
            <w:rFonts w:ascii="Times New Roman" w:hAnsi="Times New Roman" w:cs="Times New Roman"/>
            <w:sz w:val="24"/>
            <w:szCs w:val="24"/>
            <w:vertAlign w:val="superscript"/>
          </w:rPr>
          <w:t>9</w:t>
        </w:r>
      </w:ins>
      <w:r w:rsidR="00D32F6B" w:rsidRPr="00242AEC">
        <w:rPr>
          <w:rFonts w:ascii="Times New Roman" w:hAnsi="Times New Roman" w:cs="Times New Roman"/>
          <w:i/>
          <w:sz w:val="24"/>
          <w:szCs w:val="24"/>
        </w:rPr>
        <w:t>.</w:t>
      </w:r>
      <w:r w:rsidR="00D32F6B" w:rsidRPr="00242AEC">
        <w:rPr>
          <w:rFonts w:ascii="Times New Roman" w:hAnsi="Times New Roman" w:cs="Times New Roman"/>
          <w:sz w:val="24"/>
          <w:szCs w:val="24"/>
        </w:rPr>
        <w:t xml:space="preserve">  </w:t>
      </w:r>
      <w:r w:rsidR="00D32F6B">
        <w:rPr>
          <w:rFonts w:ascii="Times New Roman" w:hAnsi="Times New Roman" w:cs="Times New Roman"/>
          <w:sz w:val="24"/>
          <w:szCs w:val="24"/>
        </w:rPr>
        <w:t>Various methods are used to gain information about the size and structure of polymers, including</w:t>
      </w:r>
      <w:r w:rsidR="00B217A1" w:rsidRPr="00242AEC">
        <w:rPr>
          <w:rFonts w:ascii="Times New Roman" w:hAnsi="Times New Roman" w:cs="Times New Roman"/>
          <w:sz w:val="24"/>
          <w:szCs w:val="24"/>
        </w:rPr>
        <w:t xml:space="preserve"> </w:t>
      </w:r>
      <w:r w:rsidR="007859EC">
        <w:rPr>
          <w:rFonts w:ascii="Times New Roman" w:hAnsi="Times New Roman" w:cs="Times New Roman"/>
          <w:sz w:val="24"/>
          <w:szCs w:val="24"/>
        </w:rPr>
        <w:t xml:space="preserve">high performance liquid chromatography, </w:t>
      </w:r>
      <w:r w:rsidRPr="00242AEC">
        <w:rPr>
          <w:rFonts w:ascii="Times New Roman" w:hAnsi="Times New Roman" w:cs="Times New Roman"/>
          <w:sz w:val="24"/>
          <w:szCs w:val="24"/>
        </w:rPr>
        <w:t>size exclusion</w:t>
      </w:r>
      <w:r w:rsidR="00B217A1" w:rsidRPr="00242AEC">
        <w:rPr>
          <w:rFonts w:ascii="Times New Roman" w:hAnsi="Times New Roman" w:cs="Times New Roman"/>
          <w:sz w:val="24"/>
          <w:szCs w:val="24"/>
        </w:rPr>
        <w:t xml:space="preserve"> chromatography</w:t>
      </w:r>
      <w:r w:rsidR="00FD269F" w:rsidRPr="00242AEC">
        <w:rPr>
          <w:rFonts w:ascii="Times New Roman" w:hAnsi="Times New Roman" w:cs="Times New Roman"/>
          <w:sz w:val="24"/>
          <w:szCs w:val="24"/>
        </w:rPr>
        <w:t>,</w:t>
      </w:r>
      <w:r w:rsidR="007859EC">
        <w:rPr>
          <w:rFonts w:ascii="Times New Roman" w:hAnsi="Times New Roman" w:cs="Times New Roman"/>
          <w:sz w:val="24"/>
          <w:szCs w:val="24"/>
        </w:rPr>
        <w:t xml:space="preserve"> differential scanning </w:t>
      </w:r>
      <w:proofErr w:type="spellStart"/>
      <w:r w:rsidR="007859EC">
        <w:rPr>
          <w:rFonts w:ascii="Times New Roman" w:hAnsi="Times New Roman" w:cs="Times New Roman"/>
          <w:sz w:val="24"/>
          <w:szCs w:val="24"/>
        </w:rPr>
        <w:t>calorimetry</w:t>
      </w:r>
      <w:proofErr w:type="spellEnd"/>
      <w:r w:rsidR="007859EC">
        <w:rPr>
          <w:rFonts w:ascii="Times New Roman" w:hAnsi="Times New Roman" w:cs="Times New Roman"/>
          <w:sz w:val="24"/>
          <w:szCs w:val="24"/>
        </w:rPr>
        <w:t>, thermal gravimetric analysis,</w:t>
      </w:r>
      <w:r w:rsidR="00DE3E0E">
        <w:rPr>
          <w:rFonts w:ascii="Times New Roman" w:hAnsi="Times New Roman" w:cs="Times New Roman"/>
          <w:sz w:val="24"/>
          <w:szCs w:val="24"/>
        </w:rPr>
        <w:t xml:space="preserve"> </w:t>
      </w:r>
      <w:r w:rsidR="00325B67">
        <w:rPr>
          <w:rFonts w:ascii="Times New Roman" w:hAnsi="Times New Roman" w:cs="Times New Roman"/>
          <w:sz w:val="24"/>
          <w:szCs w:val="24"/>
        </w:rPr>
        <w:t>nuclear magnetic resonance</w:t>
      </w:r>
      <w:r w:rsidR="007859EC">
        <w:rPr>
          <w:rFonts w:ascii="Times New Roman" w:hAnsi="Times New Roman" w:cs="Times New Roman"/>
          <w:sz w:val="24"/>
          <w:szCs w:val="24"/>
        </w:rPr>
        <w:t xml:space="preserve"> spectroscopy</w:t>
      </w:r>
      <w:r w:rsidR="00325B67">
        <w:rPr>
          <w:rFonts w:ascii="Times New Roman" w:hAnsi="Times New Roman" w:cs="Times New Roman"/>
          <w:sz w:val="24"/>
          <w:szCs w:val="24"/>
        </w:rPr>
        <w:t xml:space="preserve">, </w:t>
      </w:r>
      <w:r w:rsidR="00DE3E0E">
        <w:rPr>
          <w:rFonts w:ascii="Times New Roman" w:hAnsi="Times New Roman" w:cs="Times New Roman"/>
          <w:sz w:val="24"/>
          <w:szCs w:val="24"/>
        </w:rPr>
        <w:t xml:space="preserve">X-ray diffraction, </w:t>
      </w:r>
      <w:r w:rsidRPr="00242AEC">
        <w:rPr>
          <w:rFonts w:ascii="Times New Roman" w:hAnsi="Times New Roman" w:cs="Times New Roman"/>
          <w:sz w:val="24"/>
          <w:szCs w:val="24"/>
        </w:rPr>
        <w:t>Fourier transform infrared spectroscopy</w:t>
      </w:r>
      <w:r w:rsidR="00D32F6B">
        <w:rPr>
          <w:rFonts w:ascii="Times New Roman" w:hAnsi="Times New Roman" w:cs="Times New Roman"/>
          <w:sz w:val="24"/>
          <w:szCs w:val="24"/>
        </w:rPr>
        <w:t>.</w:t>
      </w:r>
      <w:r w:rsidR="007E72C5">
        <w:rPr>
          <w:rFonts w:ascii="Times New Roman" w:hAnsi="Times New Roman" w:cs="Times New Roman"/>
          <w:sz w:val="24"/>
          <w:szCs w:val="24"/>
        </w:rPr>
        <w:t xml:space="preserve">  Studies to assess CO</w:t>
      </w:r>
      <w:r w:rsidR="007E72C5" w:rsidRPr="007E72C5">
        <w:rPr>
          <w:rFonts w:ascii="Times New Roman" w:hAnsi="Times New Roman" w:cs="Times New Roman"/>
          <w:sz w:val="24"/>
          <w:szCs w:val="24"/>
          <w:vertAlign w:val="subscript"/>
        </w:rPr>
        <w:t>2</w:t>
      </w:r>
      <w:r w:rsidR="007E72C5">
        <w:rPr>
          <w:rFonts w:ascii="Times New Roman" w:hAnsi="Times New Roman" w:cs="Times New Roman"/>
          <w:sz w:val="24"/>
          <w:szCs w:val="24"/>
        </w:rPr>
        <w:t xml:space="preserve"> evolution and polymer breakdown would represent a logical progression from the screening procedure described herein.  </w:t>
      </w:r>
      <w:r w:rsidR="00B217A1" w:rsidRPr="00242AEC">
        <w:rPr>
          <w:rFonts w:ascii="Times New Roman" w:hAnsi="Times New Roman" w:cs="Times New Roman"/>
          <w:sz w:val="24"/>
          <w:szCs w:val="24"/>
        </w:rPr>
        <w:t xml:space="preserve">However, </w:t>
      </w:r>
      <w:r w:rsidR="0015397D" w:rsidRPr="00242AEC">
        <w:rPr>
          <w:rFonts w:ascii="Times New Roman" w:hAnsi="Times New Roman" w:cs="Times New Roman"/>
          <w:sz w:val="24"/>
          <w:szCs w:val="24"/>
        </w:rPr>
        <w:t xml:space="preserve">chemical methods for measuring </w:t>
      </w:r>
      <w:r w:rsidR="0015397D" w:rsidRPr="00242AEC">
        <w:rPr>
          <w:rFonts w:ascii="Times New Roman" w:hAnsi="Times New Roman" w:cs="Times New Roman"/>
          <w:sz w:val="24"/>
          <w:szCs w:val="24"/>
        </w:rPr>
        <w:lastRenderedPageBreak/>
        <w:t xml:space="preserve">polymer sizes cannot differentiate enzymatic degradation from </w:t>
      </w:r>
      <w:r w:rsidR="007859EC">
        <w:rPr>
          <w:rFonts w:ascii="Times New Roman" w:hAnsi="Times New Roman" w:cs="Times New Roman"/>
          <w:sz w:val="24"/>
          <w:szCs w:val="24"/>
        </w:rPr>
        <w:t>hydrolysis</w:t>
      </w:r>
      <w:r w:rsidR="007859EC" w:rsidRPr="00242AEC">
        <w:rPr>
          <w:rFonts w:ascii="Times New Roman" w:hAnsi="Times New Roman" w:cs="Times New Roman"/>
          <w:sz w:val="24"/>
          <w:szCs w:val="24"/>
        </w:rPr>
        <w:t xml:space="preserve"> </w:t>
      </w:r>
      <w:r w:rsidR="0015397D" w:rsidRPr="00242AEC">
        <w:rPr>
          <w:rFonts w:ascii="Times New Roman" w:hAnsi="Times New Roman" w:cs="Times New Roman"/>
          <w:sz w:val="24"/>
          <w:szCs w:val="24"/>
        </w:rPr>
        <w:t xml:space="preserve">by organic acids secreted during growth by fungi and bacteria.  </w:t>
      </w:r>
      <w:r w:rsidR="00C36903">
        <w:rPr>
          <w:rFonts w:ascii="Times New Roman" w:hAnsi="Times New Roman" w:cs="Times New Roman"/>
          <w:sz w:val="24"/>
          <w:szCs w:val="24"/>
        </w:rPr>
        <w:t>Implication</w:t>
      </w:r>
      <w:r w:rsidR="00C36903" w:rsidRPr="00242AEC">
        <w:rPr>
          <w:rFonts w:ascii="Times New Roman" w:hAnsi="Times New Roman" w:cs="Times New Roman"/>
          <w:sz w:val="24"/>
          <w:szCs w:val="24"/>
        </w:rPr>
        <w:t xml:space="preserve"> o</w:t>
      </w:r>
      <w:r w:rsidR="00C36903">
        <w:rPr>
          <w:rFonts w:ascii="Times New Roman" w:hAnsi="Times New Roman" w:cs="Times New Roman"/>
          <w:sz w:val="24"/>
          <w:szCs w:val="24"/>
        </w:rPr>
        <w:t xml:space="preserve">f an enzymatic mechanism in plastic breakdown would require isolation </w:t>
      </w:r>
      <w:r w:rsidR="005C38CC">
        <w:rPr>
          <w:rFonts w:ascii="Times New Roman" w:hAnsi="Times New Roman" w:cs="Times New Roman"/>
          <w:sz w:val="24"/>
          <w:szCs w:val="24"/>
        </w:rPr>
        <w:t>of a pure</w:t>
      </w:r>
      <w:r w:rsidR="0015397D">
        <w:rPr>
          <w:rFonts w:ascii="Times New Roman" w:hAnsi="Times New Roman" w:cs="Times New Roman"/>
          <w:sz w:val="24"/>
          <w:szCs w:val="24"/>
        </w:rPr>
        <w:t xml:space="preserve"> enzyme(s) capable of </w:t>
      </w:r>
      <w:r w:rsidR="005C38CC">
        <w:rPr>
          <w:rFonts w:ascii="Times New Roman" w:hAnsi="Times New Roman" w:cs="Times New Roman"/>
          <w:sz w:val="24"/>
          <w:szCs w:val="24"/>
        </w:rPr>
        <w:t>degrading polymers</w:t>
      </w:r>
      <w:r w:rsidR="007859EC">
        <w:rPr>
          <w:rFonts w:ascii="Times New Roman" w:hAnsi="Times New Roman" w:cs="Times New Roman"/>
          <w:sz w:val="24"/>
          <w:szCs w:val="24"/>
        </w:rPr>
        <w:t xml:space="preserve"> </w:t>
      </w:r>
      <w:r w:rsidR="007859EC" w:rsidRPr="00F633C0">
        <w:rPr>
          <w:rFonts w:ascii="Times New Roman" w:hAnsi="Times New Roman" w:cs="Times New Roman"/>
          <w:i/>
          <w:sz w:val="24"/>
          <w:szCs w:val="24"/>
        </w:rPr>
        <w:t>in vitro</w:t>
      </w:r>
      <w:r w:rsidR="0015397D" w:rsidRPr="00F633C0">
        <w:rPr>
          <w:rFonts w:ascii="Times New Roman" w:hAnsi="Times New Roman" w:cs="Times New Roman"/>
          <w:i/>
          <w:sz w:val="24"/>
          <w:szCs w:val="24"/>
        </w:rPr>
        <w:t>.</w:t>
      </w:r>
      <w:r w:rsidR="0015397D">
        <w:rPr>
          <w:rFonts w:ascii="Times New Roman" w:hAnsi="Times New Roman" w:cs="Times New Roman"/>
          <w:sz w:val="24"/>
          <w:szCs w:val="24"/>
        </w:rPr>
        <w:t xml:space="preserve">  </w:t>
      </w:r>
    </w:p>
    <w:p w:rsidR="00F33BE8" w:rsidRDefault="00F33BE8" w:rsidP="00F33BE8">
      <w:pPr>
        <w:contextualSpacing/>
        <w:rPr>
          <w:rFonts w:ascii="Times New Roman" w:hAnsi="Times New Roman" w:cs="Times New Roman"/>
          <w:sz w:val="24"/>
          <w:szCs w:val="24"/>
        </w:rPr>
      </w:pPr>
    </w:p>
    <w:p w:rsidR="005C38CC" w:rsidRDefault="00041AB9" w:rsidP="00F33BE8">
      <w:pPr>
        <w:contextualSpacing/>
        <w:rPr>
          <w:rFonts w:ascii="Times New Roman" w:hAnsi="Times New Roman" w:cs="Times New Roman"/>
          <w:sz w:val="24"/>
          <w:szCs w:val="24"/>
        </w:rPr>
      </w:pPr>
      <w:r>
        <w:rPr>
          <w:rFonts w:ascii="Times New Roman" w:hAnsi="Times New Roman" w:cs="Times New Roman"/>
          <w:sz w:val="24"/>
          <w:szCs w:val="24"/>
        </w:rPr>
        <w:t>The</w:t>
      </w:r>
      <w:r w:rsidR="000876EF">
        <w:rPr>
          <w:rFonts w:ascii="Times New Roman" w:hAnsi="Times New Roman" w:cs="Times New Roman"/>
          <w:sz w:val="24"/>
          <w:szCs w:val="24"/>
        </w:rPr>
        <w:t xml:space="preserve"> </w:t>
      </w:r>
      <w:r>
        <w:rPr>
          <w:rFonts w:ascii="Times New Roman" w:hAnsi="Times New Roman" w:cs="Times New Roman"/>
          <w:sz w:val="24"/>
          <w:szCs w:val="24"/>
        </w:rPr>
        <w:t>procedures described herein</w:t>
      </w:r>
      <w:r w:rsidR="000876EF">
        <w:rPr>
          <w:rFonts w:ascii="Times New Roman" w:hAnsi="Times New Roman" w:cs="Times New Roman"/>
          <w:sz w:val="24"/>
          <w:szCs w:val="24"/>
        </w:rPr>
        <w:t xml:space="preserve"> should be broadly applicable for any plastic that </w:t>
      </w:r>
      <w:r>
        <w:rPr>
          <w:rFonts w:ascii="Times New Roman" w:hAnsi="Times New Roman" w:cs="Times New Roman"/>
          <w:sz w:val="24"/>
          <w:szCs w:val="24"/>
        </w:rPr>
        <w:t>is</w:t>
      </w:r>
      <w:r w:rsidR="000876EF">
        <w:rPr>
          <w:rFonts w:ascii="Times New Roman" w:hAnsi="Times New Roman" w:cs="Times New Roman"/>
          <w:sz w:val="24"/>
          <w:szCs w:val="24"/>
        </w:rPr>
        <w:t xml:space="preserve"> used in a film conformation, such as food packaging material or garbage bags.  It has </w:t>
      </w:r>
      <w:r w:rsidR="00C36903">
        <w:rPr>
          <w:rFonts w:ascii="Times New Roman" w:hAnsi="Times New Roman" w:cs="Times New Roman"/>
          <w:sz w:val="24"/>
          <w:szCs w:val="24"/>
        </w:rPr>
        <w:t xml:space="preserve">several </w:t>
      </w:r>
      <w:r w:rsidR="000876EF">
        <w:rPr>
          <w:rFonts w:ascii="Times New Roman" w:hAnsi="Times New Roman" w:cs="Times New Roman"/>
          <w:sz w:val="24"/>
          <w:szCs w:val="24"/>
        </w:rPr>
        <w:t>advantage</w:t>
      </w:r>
      <w:r w:rsidR="00C36903">
        <w:rPr>
          <w:rFonts w:ascii="Times New Roman" w:hAnsi="Times New Roman" w:cs="Times New Roman"/>
          <w:sz w:val="24"/>
          <w:szCs w:val="24"/>
        </w:rPr>
        <w:t>s.</w:t>
      </w:r>
      <w:r w:rsidR="008C78A9">
        <w:rPr>
          <w:rFonts w:ascii="Times New Roman" w:hAnsi="Times New Roman" w:cs="Times New Roman"/>
          <w:sz w:val="24"/>
          <w:szCs w:val="24"/>
        </w:rPr>
        <w:t xml:space="preserve">  </w:t>
      </w:r>
      <w:r w:rsidR="00C36903">
        <w:rPr>
          <w:rFonts w:ascii="Times New Roman" w:hAnsi="Times New Roman" w:cs="Times New Roman"/>
          <w:sz w:val="24"/>
          <w:szCs w:val="24"/>
        </w:rPr>
        <w:t xml:space="preserve">First, </w:t>
      </w:r>
      <w:r w:rsidR="000876EF">
        <w:rPr>
          <w:rFonts w:ascii="Times New Roman" w:hAnsi="Times New Roman" w:cs="Times New Roman"/>
          <w:sz w:val="24"/>
          <w:szCs w:val="24"/>
        </w:rPr>
        <w:t xml:space="preserve">the plastic films used in the bioassay </w:t>
      </w:r>
      <w:r w:rsidR="00242AEC">
        <w:rPr>
          <w:rFonts w:ascii="Times New Roman" w:hAnsi="Times New Roman" w:cs="Times New Roman"/>
          <w:sz w:val="24"/>
          <w:szCs w:val="24"/>
        </w:rPr>
        <w:t xml:space="preserve">are in </w:t>
      </w:r>
      <w:r>
        <w:rPr>
          <w:rFonts w:ascii="Times New Roman" w:hAnsi="Times New Roman"/>
          <w:sz w:val="24"/>
          <w:szCs w:val="24"/>
        </w:rPr>
        <w:t xml:space="preserve">their commercial form, </w:t>
      </w:r>
      <w:r w:rsidR="00C66E24">
        <w:rPr>
          <w:rFonts w:ascii="Times New Roman" w:hAnsi="Times New Roman"/>
          <w:sz w:val="24"/>
          <w:szCs w:val="24"/>
        </w:rPr>
        <w:t xml:space="preserve">as available </w:t>
      </w:r>
      <w:r>
        <w:rPr>
          <w:rFonts w:ascii="Times New Roman" w:hAnsi="Times New Roman"/>
          <w:sz w:val="24"/>
          <w:szCs w:val="24"/>
        </w:rPr>
        <w:t>for purchase in the marketplace</w:t>
      </w:r>
      <w:r w:rsidDel="00041AB9">
        <w:rPr>
          <w:rFonts w:ascii="Times New Roman" w:hAnsi="Times New Roman" w:cs="Times New Roman"/>
          <w:sz w:val="24"/>
          <w:szCs w:val="24"/>
        </w:rPr>
        <w:t xml:space="preserve"> </w:t>
      </w:r>
      <w:r>
        <w:rPr>
          <w:rFonts w:ascii="Times New Roman" w:hAnsi="Times New Roman" w:cs="Times New Roman"/>
          <w:sz w:val="24"/>
          <w:szCs w:val="24"/>
        </w:rPr>
        <w:t xml:space="preserve">and eventual </w:t>
      </w:r>
      <w:r w:rsidR="000876EF">
        <w:rPr>
          <w:rFonts w:ascii="Times New Roman" w:hAnsi="Times New Roman" w:cs="Times New Roman"/>
          <w:sz w:val="24"/>
          <w:szCs w:val="24"/>
        </w:rPr>
        <w:t>degrad</w:t>
      </w:r>
      <w:r>
        <w:rPr>
          <w:rFonts w:ascii="Times New Roman" w:hAnsi="Times New Roman" w:cs="Times New Roman"/>
          <w:sz w:val="24"/>
          <w:szCs w:val="24"/>
        </w:rPr>
        <w:t>ation</w:t>
      </w:r>
      <w:r w:rsidR="000876EF">
        <w:rPr>
          <w:rFonts w:ascii="Times New Roman" w:hAnsi="Times New Roman" w:cs="Times New Roman"/>
          <w:sz w:val="24"/>
          <w:szCs w:val="24"/>
        </w:rPr>
        <w:t xml:space="preserve"> in the environment.  </w:t>
      </w:r>
      <w:r w:rsidR="00242AEC">
        <w:rPr>
          <w:rFonts w:ascii="Times New Roman" w:hAnsi="Times New Roman" w:cs="Times New Roman"/>
          <w:sz w:val="24"/>
          <w:szCs w:val="24"/>
        </w:rPr>
        <w:t xml:space="preserve">A caveat is that </w:t>
      </w:r>
      <w:r>
        <w:rPr>
          <w:rFonts w:ascii="Times New Roman" w:hAnsi="Times New Roman" w:cs="Times New Roman"/>
          <w:sz w:val="24"/>
          <w:szCs w:val="24"/>
        </w:rPr>
        <w:t xml:space="preserve">used plastics, </w:t>
      </w:r>
      <w:r w:rsidR="00B61994">
        <w:rPr>
          <w:rFonts w:ascii="Times New Roman" w:hAnsi="Times New Roman" w:cs="Times New Roman"/>
          <w:sz w:val="24"/>
          <w:szCs w:val="24"/>
        </w:rPr>
        <w:t>like the BDMs harvested after the 2010 growing season in this study,</w:t>
      </w:r>
      <w:r w:rsidR="00242AEC">
        <w:rPr>
          <w:rFonts w:ascii="Times New Roman" w:hAnsi="Times New Roman" w:cs="Times New Roman"/>
          <w:sz w:val="24"/>
          <w:szCs w:val="24"/>
        </w:rPr>
        <w:t xml:space="preserve"> may be more weathered than </w:t>
      </w:r>
      <w:r w:rsidR="00B61994">
        <w:rPr>
          <w:rFonts w:ascii="Times New Roman" w:hAnsi="Times New Roman" w:cs="Times New Roman"/>
          <w:sz w:val="24"/>
          <w:szCs w:val="24"/>
        </w:rPr>
        <w:t xml:space="preserve">new plastic films used in the </w:t>
      </w:r>
      <w:r w:rsidR="00242AEC" w:rsidRPr="00242AEC">
        <w:rPr>
          <w:rFonts w:ascii="Times New Roman" w:hAnsi="Times New Roman" w:cs="Times New Roman"/>
          <w:i/>
          <w:sz w:val="24"/>
          <w:szCs w:val="24"/>
        </w:rPr>
        <w:t>in vitro</w:t>
      </w:r>
      <w:r w:rsidR="00B61994">
        <w:rPr>
          <w:rFonts w:ascii="Times New Roman" w:hAnsi="Times New Roman" w:cs="Times New Roman"/>
          <w:sz w:val="24"/>
          <w:szCs w:val="24"/>
        </w:rPr>
        <w:t xml:space="preserve"> bioassays</w:t>
      </w:r>
      <w:r w:rsidR="00E01D67">
        <w:rPr>
          <w:rFonts w:ascii="Times New Roman" w:hAnsi="Times New Roman" w:cs="Times New Roman"/>
          <w:sz w:val="24"/>
          <w:szCs w:val="24"/>
        </w:rPr>
        <w:t>.  P</w:t>
      </w:r>
      <w:r w:rsidR="00242AEC">
        <w:rPr>
          <w:rFonts w:ascii="Times New Roman" w:hAnsi="Times New Roman" w:cs="Times New Roman"/>
          <w:sz w:val="24"/>
          <w:szCs w:val="24"/>
        </w:rPr>
        <w:t>rior microbial attack</w:t>
      </w:r>
      <w:r w:rsidR="00E01D67">
        <w:rPr>
          <w:rFonts w:ascii="Times New Roman" w:hAnsi="Times New Roman" w:cs="Times New Roman"/>
          <w:sz w:val="24"/>
          <w:szCs w:val="24"/>
        </w:rPr>
        <w:t>,</w:t>
      </w:r>
      <w:r w:rsidR="00242AEC">
        <w:rPr>
          <w:rFonts w:ascii="Times New Roman" w:hAnsi="Times New Roman" w:cs="Times New Roman"/>
          <w:sz w:val="24"/>
          <w:szCs w:val="24"/>
        </w:rPr>
        <w:t xml:space="preserve"> </w:t>
      </w:r>
      <w:r w:rsidR="00E01D67">
        <w:rPr>
          <w:rFonts w:ascii="Times New Roman" w:hAnsi="Times New Roman" w:cs="Times New Roman"/>
          <w:sz w:val="24"/>
          <w:szCs w:val="24"/>
        </w:rPr>
        <w:t xml:space="preserve">UV, wind, abrasion by soil particulates, chemical hydrolysis via inorganic soil components, and soil fauna all contribute to </w:t>
      </w:r>
      <w:r w:rsidR="00242AEC">
        <w:rPr>
          <w:rFonts w:ascii="Times New Roman" w:hAnsi="Times New Roman" w:cs="Times New Roman"/>
          <w:sz w:val="24"/>
          <w:szCs w:val="24"/>
        </w:rPr>
        <w:t>oxid</w:t>
      </w:r>
      <w:r w:rsidR="00E01D67">
        <w:rPr>
          <w:rFonts w:ascii="Times New Roman" w:hAnsi="Times New Roman" w:cs="Times New Roman"/>
          <w:sz w:val="24"/>
          <w:szCs w:val="24"/>
        </w:rPr>
        <w:t>ation</w:t>
      </w:r>
      <w:r w:rsidR="00242AEC">
        <w:rPr>
          <w:rFonts w:ascii="Times New Roman" w:hAnsi="Times New Roman" w:cs="Times New Roman"/>
          <w:sz w:val="24"/>
          <w:szCs w:val="24"/>
        </w:rPr>
        <w:t xml:space="preserve"> and </w:t>
      </w:r>
      <w:r w:rsidR="00E01D67">
        <w:rPr>
          <w:rFonts w:ascii="Times New Roman" w:hAnsi="Times New Roman" w:cs="Times New Roman"/>
          <w:sz w:val="24"/>
          <w:szCs w:val="24"/>
        </w:rPr>
        <w:t>fragmentation of</w:t>
      </w:r>
      <w:r w:rsidR="00242AEC">
        <w:rPr>
          <w:rFonts w:ascii="Times New Roman" w:hAnsi="Times New Roman" w:cs="Times New Roman"/>
          <w:sz w:val="24"/>
          <w:szCs w:val="24"/>
        </w:rPr>
        <w:t xml:space="preserve"> polymers, </w:t>
      </w:r>
      <w:r w:rsidR="00E01D67">
        <w:rPr>
          <w:rFonts w:ascii="Times New Roman" w:hAnsi="Times New Roman" w:cs="Times New Roman"/>
          <w:sz w:val="24"/>
          <w:szCs w:val="24"/>
        </w:rPr>
        <w:t xml:space="preserve">altering the efficiency of </w:t>
      </w:r>
      <w:r w:rsidR="00242AEC">
        <w:rPr>
          <w:rFonts w:ascii="Times New Roman" w:hAnsi="Times New Roman" w:cs="Times New Roman"/>
          <w:sz w:val="24"/>
          <w:szCs w:val="24"/>
        </w:rPr>
        <w:t>enzymatic action</w:t>
      </w:r>
      <w:r w:rsidR="00E01D67">
        <w:rPr>
          <w:rFonts w:ascii="Times New Roman" w:hAnsi="Times New Roman" w:cs="Times New Roman"/>
          <w:sz w:val="24"/>
          <w:szCs w:val="24"/>
        </w:rPr>
        <w:t xml:space="preserve"> on BDM films</w:t>
      </w:r>
      <w:r w:rsidR="00A82469">
        <w:rPr>
          <w:rFonts w:ascii="Times New Roman" w:hAnsi="Times New Roman" w:cs="Times New Roman"/>
          <w:sz w:val="24"/>
          <w:szCs w:val="24"/>
          <w:vertAlign w:val="superscript"/>
        </w:rPr>
        <w:t>11</w:t>
      </w:r>
      <w:r w:rsidR="00242AEC">
        <w:rPr>
          <w:rFonts w:ascii="Times New Roman" w:hAnsi="Times New Roman" w:cs="Times New Roman"/>
          <w:sz w:val="24"/>
          <w:szCs w:val="24"/>
        </w:rPr>
        <w:t xml:space="preserve">.  </w:t>
      </w:r>
      <w:r w:rsidR="00B61994">
        <w:rPr>
          <w:rFonts w:ascii="Times New Roman" w:hAnsi="Times New Roman" w:cs="Times New Roman"/>
          <w:sz w:val="24"/>
          <w:szCs w:val="24"/>
        </w:rPr>
        <w:t xml:space="preserve">A second advantage is that </w:t>
      </w:r>
      <w:r w:rsidR="00242AEC">
        <w:rPr>
          <w:rFonts w:ascii="Times New Roman" w:hAnsi="Times New Roman" w:cs="Times New Roman"/>
          <w:sz w:val="24"/>
          <w:szCs w:val="24"/>
        </w:rPr>
        <w:t>this method can be employed</w:t>
      </w:r>
      <w:r w:rsidR="000876EF">
        <w:rPr>
          <w:rFonts w:ascii="Times New Roman" w:hAnsi="Times New Roman" w:cs="Times New Roman"/>
          <w:sz w:val="24"/>
          <w:szCs w:val="24"/>
        </w:rPr>
        <w:t xml:space="preserve"> whether or not the individual constituents of proprietary plastic</w:t>
      </w:r>
      <w:r w:rsidR="00221439">
        <w:rPr>
          <w:rFonts w:ascii="Times New Roman" w:hAnsi="Times New Roman" w:cs="Times New Roman"/>
          <w:sz w:val="24"/>
          <w:szCs w:val="24"/>
        </w:rPr>
        <w:t xml:space="preserve"> product</w:t>
      </w:r>
      <w:r w:rsidR="000876EF">
        <w:rPr>
          <w:rFonts w:ascii="Times New Roman" w:hAnsi="Times New Roman" w:cs="Times New Roman"/>
          <w:sz w:val="24"/>
          <w:szCs w:val="24"/>
        </w:rPr>
        <w:t xml:space="preserve">s are known and/or available in pure form for testing.  However, a limitation of using plastics with multiple or unknown constituents is that visible degradation cannot be definitely assigned to a single constituent.  For example, the degradation in </w:t>
      </w:r>
      <w:r w:rsidR="000876EF" w:rsidRPr="00A746D9">
        <w:rPr>
          <w:rFonts w:ascii="Times New Roman" w:hAnsi="Times New Roman" w:cs="Times New Roman"/>
          <w:b/>
          <w:sz w:val="24"/>
          <w:szCs w:val="24"/>
        </w:rPr>
        <w:t xml:space="preserve">Figure </w:t>
      </w:r>
      <w:r w:rsidR="00F344A6">
        <w:rPr>
          <w:rFonts w:ascii="Times New Roman" w:hAnsi="Times New Roman" w:cs="Times New Roman"/>
          <w:b/>
          <w:sz w:val="24"/>
          <w:szCs w:val="24"/>
        </w:rPr>
        <w:t>3</w:t>
      </w:r>
      <w:r w:rsidR="00B61994" w:rsidRPr="00A746D9">
        <w:rPr>
          <w:rFonts w:ascii="Times New Roman" w:hAnsi="Times New Roman" w:cs="Times New Roman"/>
          <w:b/>
          <w:sz w:val="24"/>
          <w:szCs w:val="24"/>
        </w:rPr>
        <w:t>D</w:t>
      </w:r>
      <w:r w:rsidR="00B61994">
        <w:rPr>
          <w:rFonts w:ascii="Times New Roman" w:hAnsi="Times New Roman" w:cs="Times New Roman"/>
          <w:sz w:val="24"/>
          <w:szCs w:val="24"/>
        </w:rPr>
        <w:t xml:space="preserve"> </w:t>
      </w:r>
      <w:r w:rsidR="000876EF">
        <w:rPr>
          <w:rFonts w:ascii="Times New Roman" w:hAnsi="Times New Roman" w:cs="Times New Roman"/>
          <w:sz w:val="24"/>
          <w:szCs w:val="24"/>
        </w:rPr>
        <w:t xml:space="preserve">could represent starch breakdown without degradation of the more recalcitrant polymers in the “starch-based” </w:t>
      </w:r>
      <w:proofErr w:type="spellStart"/>
      <w:r w:rsidR="002520F7">
        <w:rPr>
          <w:rFonts w:ascii="Times New Roman" w:hAnsi="Times New Roman" w:cs="Times New Roman"/>
          <w:sz w:val="24"/>
          <w:szCs w:val="24"/>
        </w:rPr>
        <w:t>BioAgri</w:t>
      </w:r>
      <w:proofErr w:type="spellEnd"/>
      <w:r w:rsidR="000876EF">
        <w:rPr>
          <w:rFonts w:ascii="Times New Roman" w:hAnsi="Times New Roman" w:cs="Times New Roman"/>
          <w:sz w:val="24"/>
          <w:szCs w:val="24"/>
        </w:rPr>
        <w:t xml:space="preserve"> film.</w:t>
      </w:r>
      <w:r w:rsidR="00FF6E8A">
        <w:rPr>
          <w:rFonts w:ascii="Times New Roman" w:hAnsi="Times New Roman" w:cs="Times New Roman"/>
          <w:sz w:val="24"/>
          <w:szCs w:val="24"/>
        </w:rPr>
        <w:t xml:space="preserve">  In a previous study on in-soil degradation of starch-amended plastic films, </w:t>
      </w:r>
      <w:del w:id="77" w:author="Marion Brodhagen" w:date="2012-10-05T16:35:00Z">
        <w:r w:rsidR="00FF6E8A" w:rsidDel="00B91468">
          <w:rPr>
            <w:rFonts w:ascii="Times New Roman" w:hAnsi="Times New Roman" w:cs="Times New Roman"/>
            <w:sz w:val="24"/>
            <w:szCs w:val="24"/>
          </w:rPr>
          <w:delText>CO</w:delText>
        </w:r>
        <w:r w:rsidR="00FF6E8A" w:rsidRPr="00F633C0" w:rsidDel="00B91468">
          <w:rPr>
            <w:rFonts w:ascii="Times New Roman" w:hAnsi="Times New Roman" w:cs="Times New Roman"/>
            <w:sz w:val="24"/>
            <w:szCs w:val="24"/>
            <w:vertAlign w:val="subscript"/>
          </w:rPr>
          <w:delText>2</w:delText>
        </w:r>
        <w:r w:rsidR="00FF6E8A" w:rsidDel="00B91468">
          <w:rPr>
            <w:rFonts w:ascii="Times New Roman" w:hAnsi="Times New Roman" w:cs="Times New Roman"/>
            <w:sz w:val="24"/>
            <w:szCs w:val="24"/>
          </w:rPr>
          <w:delText xml:space="preserve"> </w:delText>
        </w:r>
      </w:del>
      <w:ins w:id="78" w:author="Marion Brodhagen" w:date="2012-10-05T16:35:00Z">
        <w:r w:rsidR="00B91468">
          <w:rPr>
            <w:rFonts w:ascii="Times New Roman" w:hAnsi="Times New Roman" w:cs="Times New Roman"/>
            <w:sz w:val="24"/>
            <w:szCs w:val="24"/>
          </w:rPr>
          <w:t>carbon dioxide</w:t>
        </w:r>
        <w:bookmarkStart w:id="79" w:name="_GoBack"/>
        <w:bookmarkEnd w:id="79"/>
        <w:r w:rsidR="00B91468">
          <w:rPr>
            <w:rFonts w:ascii="Times New Roman" w:hAnsi="Times New Roman" w:cs="Times New Roman"/>
            <w:sz w:val="24"/>
            <w:szCs w:val="24"/>
          </w:rPr>
          <w:t xml:space="preserve"> </w:t>
        </w:r>
      </w:ins>
      <w:r w:rsidR="00FF6E8A">
        <w:rPr>
          <w:rFonts w:ascii="Times New Roman" w:hAnsi="Times New Roman" w:cs="Times New Roman"/>
          <w:sz w:val="24"/>
          <w:szCs w:val="24"/>
        </w:rPr>
        <w:t xml:space="preserve">evolution rates </w:t>
      </w:r>
      <w:r w:rsidR="00D366FD">
        <w:rPr>
          <w:rFonts w:ascii="Times New Roman" w:hAnsi="Times New Roman" w:cs="Times New Roman"/>
          <w:sz w:val="24"/>
          <w:szCs w:val="24"/>
        </w:rPr>
        <w:t>reflec</w:t>
      </w:r>
      <w:r w:rsidR="00FF6E8A">
        <w:rPr>
          <w:rFonts w:ascii="Times New Roman" w:hAnsi="Times New Roman" w:cs="Times New Roman"/>
          <w:sz w:val="24"/>
          <w:szCs w:val="24"/>
        </w:rPr>
        <w:t>ted the amounts of starch and dye added to films, while unchang</w:t>
      </w:r>
      <w:r w:rsidR="005C38CC">
        <w:rPr>
          <w:rFonts w:ascii="Times New Roman" w:hAnsi="Times New Roman" w:cs="Times New Roman"/>
          <w:sz w:val="24"/>
          <w:szCs w:val="24"/>
        </w:rPr>
        <w:t>ed</w:t>
      </w:r>
      <w:r w:rsidR="00FF6E8A">
        <w:rPr>
          <w:rFonts w:ascii="Times New Roman" w:hAnsi="Times New Roman" w:cs="Times New Roman"/>
          <w:sz w:val="24"/>
          <w:szCs w:val="24"/>
        </w:rPr>
        <w:t xml:space="preserve"> polymer molecular weights </w:t>
      </w:r>
      <w:r w:rsidR="005C38CC">
        <w:rPr>
          <w:rFonts w:ascii="Times New Roman" w:hAnsi="Times New Roman" w:cs="Times New Roman"/>
          <w:sz w:val="24"/>
          <w:szCs w:val="24"/>
        </w:rPr>
        <w:t xml:space="preserve">supported the hypothesis </w:t>
      </w:r>
      <w:r w:rsidR="00FF6E8A">
        <w:rPr>
          <w:rFonts w:ascii="Times New Roman" w:hAnsi="Times New Roman" w:cs="Times New Roman"/>
          <w:sz w:val="24"/>
          <w:szCs w:val="24"/>
        </w:rPr>
        <w:t>that additives, not polymers, were being utilized by microorganisms</w:t>
      </w:r>
      <w:r w:rsidR="00D366FD" w:rsidRPr="00F633C0">
        <w:rPr>
          <w:rFonts w:ascii="Times New Roman" w:hAnsi="Times New Roman" w:cs="Times New Roman"/>
          <w:sz w:val="24"/>
          <w:szCs w:val="24"/>
          <w:vertAlign w:val="superscript"/>
        </w:rPr>
        <w:t>3</w:t>
      </w:r>
      <w:del w:id="80" w:author="Marion Brodhagen" w:date="2012-10-05T15:39:00Z">
        <w:r w:rsidR="00A902F0" w:rsidDel="004B5FA0">
          <w:rPr>
            <w:rFonts w:ascii="Times New Roman" w:hAnsi="Times New Roman" w:cs="Times New Roman"/>
            <w:sz w:val="24"/>
            <w:szCs w:val="24"/>
            <w:vertAlign w:val="superscript"/>
          </w:rPr>
          <w:delText>8</w:delText>
        </w:r>
      </w:del>
      <w:ins w:id="81" w:author="Marion Brodhagen" w:date="2012-10-05T15:39:00Z">
        <w:r w:rsidR="004B5FA0">
          <w:rPr>
            <w:rFonts w:ascii="Times New Roman" w:hAnsi="Times New Roman" w:cs="Times New Roman"/>
            <w:sz w:val="24"/>
            <w:szCs w:val="24"/>
            <w:vertAlign w:val="superscript"/>
          </w:rPr>
          <w:t>9</w:t>
        </w:r>
      </w:ins>
      <w:r w:rsidR="00FF6E8A">
        <w:rPr>
          <w:rFonts w:ascii="Times New Roman" w:hAnsi="Times New Roman" w:cs="Times New Roman"/>
          <w:sz w:val="24"/>
          <w:szCs w:val="24"/>
        </w:rPr>
        <w:t xml:space="preserve">.  </w:t>
      </w:r>
      <w:r w:rsidR="00C36903">
        <w:rPr>
          <w:rFonts w:ascii="Times New Roman" w:hAnsi="Times New Roman" w:cs="Times New Roman"/>
          <w:sz w:val="24"/>
          <w:szCs w:val="24"/>
        </w:rPr>
        <w:t xml:space="preserve">Finally, this procedure is focused on </w:t>
      </w:r>
      <w:r w:rsidR="00C36903" w:rsidRPr="008C78A9">
        <w:rPr>
          <w:rFonts w:ascii="Times New Roman" w:hAnsi="Times New Roman" w:cs="Times New Roman"/>
          <w:i/>
          <w:sz w:val="24"/>
          <w:szCs w:val="24"/>
        </w:rPr>
        <w:t>in vitro</w:t>
      </w:r>
      <w:r w:rsidR="00C36903">
        <w:rPr>
          <w:rFonts w:ascii="Times New Roman" w:hAnsi="Times New Roman" w:cs="Times New Roman"/>
          <w:sz w:val="24"/>
          <w:szCs w:val="24"/>
        </w:rPr>
        <w:t xml:space="preserve"> degradation, thus providing a more defined system than those currently in standard use</w:t>
      </w:r>
      <w:r w:rsidR="00A82469">
        <w:rPr>
          <w:rFonts w:ascii="Times New Roman" w:hAnsi="Times New Roman" w:cs="Times New Roman"/>
          <w:sz w:val="24"/>
          <w:szCs w:val="24"/>
          <w:vertAlign w:val="superscript"/>
        </w:rPr>
        <w:t>15,16</w:t>
      </w:r>
      <w:r w:rsidR="00C36903">
        <w:rPr>
          <w:rFonts w:ascii="Times New Roman" w:hAnsi="Times New Roman" w:cs="Times New Roman"/>
          <w:sz w:val="24"/>
          <w:szCs w:val="24"/>
        </w:rPr>
        <w:t>.  It is expected that samples</w:t>
      </w:r>
      <w:r w:rsidR="00C66E24">
        <w:rPr>
          <w:rFonts w:ascii="Times New Roman" w:hAnsi="Times New Roman" w:cs="Times New Roman"/>
          <w:sz w:val="24"/>
          <w:szCs w:val="24"/>
        </w:rPr>
        <w:t xml:space="preserve"> degrading</w:t>
      </w:r>
      <w:r w:rsidR="00C36903">
        <w:rPr>
          <w:rFonts w:ascii="Times New Roman" w:hAnsi="Times New Roman" w:cs="Times New Roman"/>
          <w:sz w:val="24"/>
          <w:szCs w:val="24"/>
        </w:rPr>
        <w:t xml:space="preserve"> in </w:t>
      </w:r>
      <w:r w:rsidR="00C66E24">
        <w:rPr>
          <w:rFonts w:ascii="Times New Roman" w:hAnsi="Times New Roman" w:cs="Times New Roman"/>
          <w:sz w:val="24"/>
          <w:szCs w:val="24"/>
        </w:rPr>
        <w:t xml:space="preserve">chemically defined </w:t>
      </w:r>
      <w:r w:rsidR="00C36903">
        <w:rPr>
          <w:rFonts w:ascii="Times New Roman" w:hAnsi="Times New Roman" w:cs="Times New Roman"/>
          <w:sz w:val="24"/>
          <w:szCs w:val="24"/>
        </w:rPr>
        <w:t>medium will prove easier to assess via chemical methods than samples</w:t>
      </w:r>
      <w:r w:rsidR="00C66E24">
        <w:rPr>
          <w:rFonts w:ascii="Times New Roman" w:hAnsi="Times New Roman" w:cs="Times New Roman"/>
          <w:sz w:val="24"/>
          <w:szCs w:val="24"/>
        </w:rPr>
        <w:t xml:space="preserve"> degrading</w:t>
      </w:r>
      <w:r w:rsidR="00C36903">
        <w:rPr>
          <w:rFonts w:ascii="Times New Roman" w:hAnsi="Times New Roman" w:cs="Times New Roman"/>
          <w:sz w:val="24"/>
          <w:szCs w:val="24"/>
        </w:rPr>
        <w:t xml:space="preserve"> in soil or compost.  Such assessments are the current focus of this work.</w:t>
      </w:r>
      <w:r w:rsidR="00FA2FCE">
        <w:rPr>
          <w:rFonts w:ascii="Times New Roman" w:hAnsi="Times New Roman" w:cs="Times New Roman"/>
          <w:sz w:val="24"/>
          <w:szCs w:val="24"/>
        </w:rPr>
        <w:t xml:space="preserve">  </w:t>
      </w:r>
    </w:p>
    <w:p w:rsidR="005C38CC" w:rsidRDefault="005C38CC" w:rsidP="00F33BE8">
      <w:pPr>
        <w:contextualSpacing/>
        <w:rPr>
          <w:rFonts w:ascii="Times New Roman" w:hAnsi="Times New Roman" w:cs="Times New Roman"/>
          <w:sz w:val="24"/>
          <w:szCs w:val="24"/>
        </w:rPr>
      </w:pPr>
    </w:p>
    <w:p w:rsidR="00F33BE8" w:rsidRDefault="00FA2FCE" w:rsidP="00F33BE8">
      <w:pPr>
        <w:contextualSpacing/>
        <w:rPr>
          <w:rFonts w:ascii="Times New Roman" w:hAnsi="Times New Roman" w:cs="Times New Roman"/>
          <w:sz w:val="24"/>
          <w:szCs w:val="24"/>
        </w:rPr>
      </w:pPr>
      <w:r>
        <w:rPr>
          <w:rFonts w:ascii="Times New Roman" w:hAnsi="Times New Roman" w:cs="Times New Roman"/>
          <w:sz w:val="24"/>
          <w:szCs w:val="24"/>
        </w:rPr>
        <w:t xml:space="preserve">This procedure was successful for isolation of BDM-degrading fungi and bacteria from four types of BDM films at three locations within the United States (TN, WA, and TX), with different </w:t>
      </w:r>
      <w:r w:rsidR="009A6863">
        <w:rPr>
          <w:rFonts w:ascii="Times New Roman" w:hAnsi="Times New Roman" w:cs="Times New Roman"/>
          <w:sz w:val="24"/>
          <w:szCs w:val="24"/>
        </w:rPr>
        <w:t xml:space="preserve">weather, </w:t>
      </w:r>
      <w:r>
        <w:rPr>
          <w:rFonts w:ascii="Times New Roman" w:hAnsi="Times New Roman" w:cs="Times New Roman"/>
          <w:sz w:val="24"/>
          <w:szCs w:val="24"/>
        </w:rPr>
        <w:t>soil types</w:t>
      </w:r>
      <w:r w:rsidR="009A6863">
        <w:rPr>
          <w:rFonts w:ascii="Times New Roman" w:hAnsi="Times New Roman" w:cs="Times New Roman"/>
          <w:sz w:val="24"/>
          <w:szCs w:val="24"/>
        </w:rPr>
        <w:t xml:space="preserve">, </w:t>
      </w:r>
      <w:r>
        <w:rPr>
          <w:rFonts w:ascii="Times New Roman" w:hAnsi="Times New Roman" w:cs="Times New Roman"/>
          <w:sz w:val="24"/>
          <w:szCs w:val="24"/>
        </w:rPr>
        <w:t xml:space="preserve">and microbial community structures.  </w:t>
      </w:r>
      <w:r w:rsidR="009A6863">
        <w:rPr>
          <w:rFonts w:ascii="Times New Roman" w:hAnsi="Times New Roman" w:cs="Times New Roman"/>
          <w:sz w:val="24"/>
          <w:szCs w:val="24"/>
        </w:rPr>
        <w:t xml:space="preserve">This </w:t>
      </w:r>
      <w:r>
        <w:rPr>
          <w:rFonts w:ascii="Times New Roman" w:hAnsi="Times New Roman" w:cs="Times New Roman"/>
          <w:sz w:val="24"/>
          <w:szCs w:val="24"/>
        </w:rPr>
        <w:t xml:space="preserve">procedure takes a reductionist view, focusing </w:t>
      </w:r>
      <w:r w:rsidR="009A6863">
        <w:rPr>
          <w:rFonts w:ascii="Times New Roman" w:hAnsi="Times New Roman" w:cs="Times New Roman"/>
          <w:sz w:val="24"/>
          <w:szCs w:val="24"/>
        </w:rPr>
        <w:t>on</w:t>
      </w:r>
      <w:r>
        <w:rPr>
          <w:rFonts w:ascii="Times New Roman" w:hAnsi="Times New Roman" w:cs="Times New Roman"/>
          <w:sz w:val="24"/>
          <w:szCs w:val="24"/>
        </w:rPr>
        <w:t xml:space="preserve"> individual isolates with the capacity for growth </w:t>
      </w:r>
      <w:r w:rsidR="009A6863">
        <w:rPr>
          <w:rFonts w:ascii="Times New Roman" w:hAnsi="Times New Roman" w:cs="Times New Roman"/>
          <w:sz w:val="24"/>
          <w:szCs w:val="24"/>
        </w:rPr>
        <w:t>upon, and breakdown of BDMs.  However, the</w:t>
      </w:r>
      <w:r>
        <w:rPr>
          <w:rFonts w:ascii="Times New Roman" w:hAnsi="Times New Roman" w:cs="Times New Roman"/>
          <w:sz w:val="24"/>
          <w:szCs w:val="24"/>
        </w:rPr>
        <w:t xml:space="preserve"> results emphasize the importance of microbial community analysis to describe the separate and linked roles of oligotrophic colonizers, </w:t>
      </w:r>
      <w:r w:rsidRPr="008C78A9">
        <w:rPr>
          <w:rFonts w:ascii="Times New Roman" w:hAnsi="Times New Roman" w:cs="Times New Roman"/>
          <w:i/>
          <w:sz w:val="24"/>
          <w:szCs w:val="24"/>
        </w:rPr>
        <w:t>bona fide</w:t>
      </w:r>
      <w:r>
        <w:rPr>
          <w:rFonts w:ascii="Times New Roman" w:hAnsi="Times New Roman" w:cs="Times New Roman"/>
          <w:sz w:val="24"/>
          <w:szCs w:val="24"/>
        </w:rPr>
        <w:t xml:space="preserve"> </w:t>
      </w:r>
      <w:r w:rsidR="009A6863">
        <w:rPr>
          <w:rFonts w:ascii="Times New Roman" w:hAnsi="Times New Roman" w:cs="Times New Roman"/>
          <w:sz w:val="24"/>
          <w:szCs w:val="24"/>
        </w:rPr>
        <w:t>BDM</w:t>
      </w:r>
      <w:r>
        <w:rPr>
          <w:rFonts w:ascii="Times New Roman" w:hAnsi="Times New Roman" w:cs="Times New Roman"/>
          <w:sz w:val="24"/>
          <w:szCs w:val="24"/>
        </w:rPr>
        <w:t xml:space="preserve"> depolymerizers, and other community members, all of which are expected to be important in the ultimate goal of complete degradation of plastic films to biomass, carbon dioxide and/or methane, and water.  </w:t>
      </w:r>
    </w:p>
    <w:p w:rsidR="00B61994" w:rsidRPr="006B62FE" w:rsidRDefault="00B61994" w:rsidP="00F33BE8">
      <w:pPr>
        <w:contextualSpacing/>
        <w:rPr>
          <w:rFonts w:ascii="Times New Roman" w:hAnsi="Times New Roman" w:cs="Times New Roman"/>
          <w:sz w:val="24"/>
          <w:szCs w:val="24"/>
        </w:rPr>
      </w:pPr>
    </w:p>
    <w:p w:rsidR="003A7900" w:rsidRPr="00310A51" w:rsidRDefault="00BF48B5" w:rsidP="00F33BE8">
      <w:pPr>
        <w:contextualSpacing/>
        <w:rPr>
          <w:rFonts w:ascii="Times New Roman Bold" w:hAnsi="Times New Roman Bold" w:cs="Times New Roman"/>
          <w:b/>
          <w:caps/>
          <w:color w:val="000000" w:themeColor="text1"/>
          <w:sz w:val="24"/>
          <w:szCs w:val="24"/>
        </w:rPr>
      </w:pPr>
      <w:r w:rsidRPr="00310A51">
        <w:rPr>
          <w:rFonts w:ascii="Times New Roman Bold" w:hAnsi="Times New Roman Bold" w:cs="Times New Roman"/>
          <w:b/>
          <w:caps/>
          <w:color w:val="000000" w:themeColor="text1"/>
          <w:sz w:val="24"/>
          <w:szCs w:val="24"/>
        </w:rPr>
        <w:t>Acknowledgements</w:t>
      </w:r>
      <w:r w:rsidR="00310A51">
        <w:rPr>
          <w:rFonts w:ascii="Times New Roman Bold" w:hAnsi="Times New Roman Bold" w:cs="Times New Roman"/>
          <w:b/>
          <w:caps/>
          <w:color w:val="000000" w:themeColor="text1"/>
          <w:sz w:val="24"/>
          <w:szCs w:val="24"/>
        </w:rPr>
        <w:t>:</w:t>
      </w:r>
    </w:p>
    <w:p w:rsidR="000876EF" w:rsidRDefault="000876EF" w:rsidP="00F33BE8">
      <w:pPr>
        <w:contextualSpacing/>
        <w:rPr>
          <w:rFonts w:ascii="Times New Roman" w:hAnsi="Times New Roman" w:cs="Times New Roman"/>
          <w:b/>
          <w:color w:val="000000" w:themeColor="text1"/>
          <w:sz w:val="24"/>
          <w:szCs w:val="24"/>
        </w:rPr>
      </w:pPr>
    </w:p>
    <w:p w:rsidR="00BF48B5" w:rsidRDefault="005210CD" w:rsidP="00F33BE8">
      <w:pPr>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Dr. Stephen Alderman, Dr. David Leaf, and Erin Macri are gratefully acknowledged for help with microscopy.  </w:t>
      </w:r>
      <w:r w:rsidR="00BF48B5">
        <w:rPr>
          <w:rFonts w:ascii="Times New Roman" w:hAnsi="Times New Roman" w:cs="Times New Roman"/>
          <w:color w:val="000000" w:themeColor="text1"/>
          <w:sz w:val="24"/>
          <w:szCs w:val="24"/>
        </w:rPr>
        <w:t>T</w:t>
      </w:r>
      <w:r w:rsidR="00BF48B5" w:rsidRPr="00BF48B5">
        <w:rPr>
          <w:rFonts w:ascii="Times New Roman" w:hAnsi="Times New Roman" w:cs="Times New Roman"/>
          <w:color w:val="000000" w:themeColor="text1"/>
          <w:sz w:val="24"/>
          <w:szCs w:val="24"/>
        </w:rPr>
        <w:t>his research was funded through a grant from the NIFA Specialty Crops Research Initiative, USDA SCRI-</w:t>
      </w:r>
      <w:r w:rsidR="00172C08">
        <w:rPr>
          <w:rFonts w:ascii="Times New Roman" w:hAnsi="Times New Roman" w:cs="Times New Roman"/>
          <w:color w:val="000000" w:themeColor="text1"/>
          <w:sz w:val="24"/>
          <w:szCs w:val="24"/>
        </w:rPr>
        <w:t>SREP Grant Award No. 2009-02484.</w:t>
      </w:r>
      <w:r w:rsidR="00374B0B">
        <w:rPr>
          <w:rFonts w:ascii="Times New Roman" w:hAnsi="Times New Roman" w:cs="Times New Roman"/>
          <w:color w:val="000000" w:themeColor="text1"/>
          <w:sz w:val="24"/>
          <w:szCs w:val="24"/>
        </w:rPr>
        <w:t xml:space="preserve">  Briana Kinash, Kevin Kinloch, Megan Leonhard Joseph McCollum</w:t>
      </w:r>
      <w:r w:rsidR="006273B6">
        <w:rPr>
          <w:rFonts w:ascii="Times New Roman" w:hAnsi="Times New Roman" w:cs="Times New Roman"/>
          <w:color w:val="000000" w:themeColor="text1"/>
          <w:sz w:val="24"/>
          <w:szCs w:val="24"/>
        </w:rPr>
        <w:t>, Maria McSharry</w:t>
      </w:r>
      <w:r w:rsidR="00374B0B">
        <w:rPr>
          <w:rFonts w:ascii="Times New Roman" w:hAnsi="Times New Roman" w:cs="Times New Roman"/>
          <w:color w:val="000000" w:themeColor="text1"/>
          <w:sz w:val="24"/>
          <w:szCs w:val="24"/>
        </w:rPr>
        <w:t xml:space="preserve"> and Nicole Sallee provided excellent technical assistance and thoughtful discussions.</w:t>
      </w:r>
    </w:p>
    <w:p w:rsidR="00310A51" w:rsidRDefault="00310A51" w:rsidP="00F33BE8">
      <w:pPr>
        <w:contextualSpacing/>
        <w:rPr>
          <w:rFonts w:ascii="Times New Roman" w:hAnsi="Times New Roman" w:cs="Times New Roman"/>
          <w:color w:val="000000" w:themeColor="text1"/>
          <w:sz w:val="24"/>
          <w:szCs w:val="24"/>
        </w:rPr>
      </w:pPr>
    </w:p>
    <w:p w:rsidR="00310A51" w:rsidRPr="00310A51" w:rsidRDefault="00310A51" w:rsidP="00F33BE8">
      <w:pPr>
        <w:contextualSpacing/>
        <w:rPr>
          <w:rFonts w:ascii="Times New Roman" w:hAnsi="Times New Roman" w:cs="Times New Roman"/>
          <w:b/>
          <w:color w:val="000000" w:themeColor="text1"/>
          <w:sz w:val="24"/>
          <w:szCs w:val="24"/>
        </w:rPr>
      </w:pPr>
      <w:r w:rsidRPr="00310A51">
        <w:rPr>
          <w:rFonts w:ascii="Times New Roman" w:hAnsi="Times New Roman" w:cs="Times New Roman"/>
          <w:b/>
          <w:color w:val="000000" w:themeColor="text1"/>
          <w:sz w:val="24"/>
          <w:szCs w:val="24"/>
        </w:rPr>
        <w:t>DISCLOSURES</w:t>
      </w:r>
      <w:r>
        <w:rPr>
          <w:rFonts w:ascii="Times New Roman" w:hAnsi="Times New Roman" w:cs="Times New Roman"/>
          <w:b/>
          <w:color w:val="000000" w:themeColor="text1"/>
          <w:sz w:val="24"/>
          <w:szCs w:val="24"/>
        </w:rPr>
        <w:t>:</w:t>
      </w:r>
    </w:p>
    <w:p w:rsidR="00310A51" w:rsidRDefault="00310A51" w:rsidP="00F33BE8">
      <w:pPr>
        <w:contextualSpacing/>
        <w:rPr>
          <w:rFonts w:ascii="Times New Roman" w:hAnsi="Times New Roman" w:cs="Times New Roman"/>
          <w:color w:val="000000" w:themeColor="text1"/>
          <w:sz w:val="24"/>
          <w:szCs w:val="24"/>
        </w:rPr>
      </w:pPr>
    </w:p>
    <w:p w:rsidR="00310A51" w:rsidRDefault="00310A51" w:rsidP="00F33BE8">
      <w:pPr>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authors declare that they have no competing financial interests.</w:t>
      </w:r>
    </w:p>
    <w:p w:rsidR="00024366" w:rsidRDefault="00024366" w:rsidP="00F33BE8">
      <w:pPr>
        <w:contextualSpacing/>
        <w:rPr>
          <w:rFonts w:ascii="Times New Roman" w:hAnsi="Times New Roman" w:cs="Times New Roman"/>
          <w:color w:val="000000" w:themeColor="text1"/>
          <w:sz w:val="24"/>
          <w:szCs w:val="24"/>
        </w:rPr>
      </w:pPr>
    </w:p>
    <w:p w:rsidR="00C17D74" w:rsidRPr="003F212F" w:rsidRDefault="00C17D74" w:rsidP="00F33BE8">
      <w:pPr>
        <w:contextualSpacing/>
        <w:rPr>
          <w:rFonts w:ascii="Times New Roman" w:hAnsi="Times New Roman" w:cs="Times New Roman"/>
          <w:b/>
          <w:color w:val="000000" w:themeColor="text1"/>
          <w:sz w:val="24"/>
          <w:szCs w:val="24"/>
        </w:rPr>
      </w:pPr>
      <w:r w:rsidRPr="003F212F">
        <w:rPr>
          <w:rFonts w:ascii="Times New Roman" w:hAnsi="Times New Roman" w:cs="Times New Roman"/>
          <w:b/>
          <w:color w:val="000000" w:themeColor="text1"/>
          <w:sz w:val="24"/>
          <w:szCs w:val="24"/>
        </w:rPr>
        <w:t>LITERATURE CITED</w:t>
      </w:r>
      <w:r w:rsidR="00024366">
        <w:rPr>
          <w:rFonts w:ascii="Times New Roman" w:hAnsi="Times New Roman" w:cs="Times New Roman"/>
          <w:b/>
          <w:color w:val="000000" w:themeColor="text1"/>
          <w:sz w:val="24"/>
          <w:szCs w:val="24"/>
        </w:rPr>
        <w:t>:</w:t>
      </w:r>
    </w:p>
    <w:p w:rsidR="00C57D02" w:rsidRDefault="00C57D02" w:rsidP="00F33BE8">
      <w:pPr>
        <w:contextualSpacing/>
        <w:rPr>
          <w:rFonts w:ascii="Times New Roman" w:hAnsi="Times New Roman" w:cs="Times New Roman"/>
          <w:sz w:val="24"/>
          <w:szCs w:val="24"/>
        </w:rPr>
      </w:pPr>
    </w:p>
    <w:p w:rsidR="00E07C0C" w:rsidRDefault="00E07C0C" w:rsidP="00E07C0C">
      <w:pPr>
        <w:autoSpaceDE w:val="0"/>
        <w:autoSpaceDN w:val="0"/>
        <w:adjustRightInd w:val="0"/>
        <w:spacing w:after="0"/>
        <w:contextualSpacing/>
        <w:rPr>
          <w:rFonts w:ascii="Times New Roman" w:hAnsi="Times New Roman" w:cs="Times New Roman"/>
          <w:sz w:val="24"/>
          <w:szCs w:val="24"/>
          <w:lang w:val="fr-CH"/>
        </w:rPr>
      </w:pPr>
      <w:r>
        <w:rPr>
          <w:rFonts w:ascii="Times New Roman" w:hAnsi="Times New Roman" w:cs="Times New Roman"/>
          <w:sz w:val="24"/>
          <w:szCs w:val="24"/>
          <w:lang w:val="fr-CH"/>
        </w:rPr>
        <w:t xml:space="preserve">1.  </w:t>
      </w:r>
      <w:r w:rsidRPr="007F3967">
        <w:rPr>
          <w:rFonts w:ascii="Times New Roman" w:hAnsi="Times New Roman" w:cs="Times New Roman"/>
          <w:sz w:val="24"/>
          <w:szCs w:val="24"/>
          <w:lang w:val="fr-CH"/>
        </w:rPr>
        <w:t xml:space="preserve">Gregory, M.R.  </w:t>
      </w:r>
      <w:proofErr w:type="spellStart"/>
      <w:r>
        <w:rPr>
          <w:rFonts w:ascii="Times New Roman" w:hAnsi="Times New Roman" w:cs="Times New Roman"/>
          <w:sz w:val="24"/>
          <w:szCs w:val="24"/>
          <w:lang w:val="fr-CH"/>
        </w:rPr>
        <w:t>Environmental</w:t>
      </w:r>
      <w:proofErr w:type="spellEnd"/>
      <w:r>
        <w:rPr>
          <w:rFonts w:ascii="Times New Roman" w:hAnsi="Times New Roman" w:cs="Times New Roman"/>
          <w:sz w:val="24"/>
          <w:szCs w:val="24"/>
          <w:lang w:val="fr-CH"/>
        </w:rPr>
        <w:t xml:space="preserve"> imp</w:t>
      </w:r>
      <w:r w:rsidRPr="007F3967">
        <w:rPr>
          <w:rFonts w:ascii="Times New Roman" w:hAnsi="Times New Roman" w:cs="Times New Roman"/>
          <w:sz w:val="24"/>
          <w:szCs w:val="24"/>
          <w:lang w:val="fr-CH"/>
        </w:rPr>
        <w:t>l</w:t>
      </w:r>
      <w:r>
        <w:rPr>
          <w:rFonts w:ascii="Times New Roman" w:hAnsi="Times New Roman" w:cs="Times New Roman"/>
          <w:sz w:val="24"/>
          <w:szCs w:val="24"/>
          <w:lang w:val="fr-CH"/>
        </w:rPr>
        <w:t xml:space="preserve">ications </w:t>
      </w:r>
      <w:r w:rsidRPr="007F3967">
        <w:rPr>
          <w:rFonts w:ascii="Times New Roman" w:hAnsi="Times New Roman" w:cs="Times New Roman"/>
          <w:sz w:val="24"/>
          <w:szCs w:val="24"/>
          <w:lang w:val="fr-CH"/>
        </w:rPr>
        <w:t>o</w:t>
      </w:r>
      <w:r>
        <w:rPr>
          <w:rFonts w:ascii="Times New Roman" w:hAnsi="Times New Roman" w:cs="Times New Roman"/>
          <w:sz w:val="24"/>
          <w:szCs w:val="24"/>
          <w:lang w:val="fr-CH"/>
        </w:rPr>
        <w:t>f</w:t>
      </w:r>
      <w:r w:rsidRPr="007F3967">
        <w:rPr>
          <w:rFonts w:ascii="Times New Roman" w:hAnsi="Times New Roman" w:cs="Times New Roman"/>
          <w:sz w:val="24"/>
          <w:szCs w:val="24"/>
          <w:lang w:val="fr-CH"/>
        </w:rPr>
        <w:t xml:space="preserve"> plastic </w:t>
      </w:r>
      <w:proofErr w:type="spellStart"/>
      <w:r w:rsidRPr="007F3967">
        <w:rPr>
          <w:rFonts w:ascii="Times New Roman" w:hAnsi="Times New Roman" w:cs="Times New Roman"/>
          <w:sz w:val="24"/>
          <w:szCs w:val="24"/>
          <w:lang w:val="fr-CH"/>
        </w:rPr>
        <w:t>debris</w:t>
      </w:r>
      <w:proofErr w:type="spellEnd"/>
      <w:r w:rsidRPr="007F3967">
        <w:rPr>
          <w:rFonts w:ascii="Times New Roman" w:hAnsi="Times New Roman" w:cs="Times New Roman"/>
          <w:sz w:val="24"/>
          <w:szCs w:val="24"/>
          <w:lang w:val="fr-CH"/>
        </w:rPr>
        <w:t xml:space="preserve"> in marine settings – </w:t>
      </w:r>
      <w:proofErr w:type="spellStart"/>
      <w:r w:rsidRPr="007F3967">
        <w:rPr>
          <w:rFonts w:ascii="Times New Roman" w:hAnsi="Times New Roman" w:cs="Times New Roman"/>
          <w:sz w:val="24"/>
          <w:szCs w:val="24"/>
          <w:lang w:val="fr-CH"/>
        </w:rPr>
        <w:t>entanglement</w:t>
      </w:r>
      <w:proofErr w:type="spellEnd"/>
      <w:r w:rsidRPr="007F3967">
        <w:rPr>
          <w:rFonts w:ascii="Times New Roman" w:hAnsi="Times New Roman" w:cs="Times New Roman"/>
          <w:sz w:val="24"/>
          <w:szCs w:val="24"/>
          <w:lang w:val="fr-CH"/>
        </w:rPr>
        <w:t xml:space="preserve">, ingestion, </w:t>
      </w:r>
      <w:proofErr w:type="spellStart"/>
      <w:r w:rsidRPr="007F3967">
        <w:rPr>
          <w:rFonts w:ascii="Times New Roman" w:hAnsi="Times New Roman" w:cs="Times New Roman"/>
          <w:sz w:val="24"/>
          <w:szCs w:val="24"/>
          <w:lang w:val="fr-CH"/>
        </w:rPr>
        <w:t>smothering</w:t>
      </w:r>
      <w:proofErr w:type="spellEnd"/>
      <w:r w:rsidRPr="007F3967">
        <w:rPr>
          <w:rFonts w:ascii="Times New Roman" w:hAnsi="Times New Roman" w:cs="Times New Roman"/>
          <w:sz w:val="24"/>
          <w:szCs w:val="24"/>
          <w:lang w:val="fr-CH"/>
        </w:rPr>
        <w:t xml:space="preserve">, </w:t>
      </w:r>
      <w:proofErr w:type="spellStart"/>
      <w:r w:rsidRPr="007F3967">
        <w:rPr>
          <w:rFonts w:ascii="Times New Roman" w:hAnsi="Times New Roman" w:cs="Times New Roman"/>
          <w:sz w:val="24"/>
          <w:szCs w:val="24"/>
          <w:lang w:val="fr-CH"/>
        </w:rPr>
        <w:t>hangers</w:t>
      </w:r>
      <w:proofErr w:type="spellEnd"/>
      <w:r w:rsidRPr="007F3967">
        <w:rPr>
          <w:rFonts w:ascii="Times New Roman" w:hAnsi="Times New Roman" w:cs="Times New Roman"/>
          <w:sz w:val="24"/>
          <w:szCs w:val="24"/>
          <w:lang w:val="fr-CH"/>
        </w:rPr>
        <w:t xml:space="preserve">-on, </w:t>
      </w:r>
      <w:proofErr w:type="spellStart"/>
      <w:r w:rsidRPr="007F3967">
        <w:rPr>
          <w:rFonts w:ascii="Times New Roman" w:hAnsi="Times New Roman" w:cs="Times New Roman"/>
          <w:sz w:val="24"/>
          <w:szCs w:val="24"/>
          <w:lang w:val="fr-CH"/>
        </w:rPr>
        <w:t>hitch-hiking</w:t>
      </w:r>
      <w:proofErr w:type="spellEnd"/>
      <w:r w:rsidRPr="007F3967">
        <w:rPr>
          <w:rFonts w:ascii="Times New Roman" w:hAnsi="Times New Roman" w:cs="Times New Roman"/>
          <w:sz w:val="24"/>
          <w:szCs w:val="24"/>
          <w:lang w:val="fr-CH"/>
        </w:rPr>
        <w:t xml:space="preserve"> and </w:t>
      </w:r>
      <w:proofErr w:type="spellStart"/>
      <w:r w:rsidRPr="007F3967">
        <w:rPr>
          <w:rFonts w:ascii="Times New Roman" w:hAnsi="Times New Roman" w:cs="Times New Roman"/>
          <w:sz w:val="24"/>
          <w:szCs w:val="24"/>
          <w:lang w:val="fr-CH"/>
        </w:rPr>
        <w:t>alien</w:t>
      </w:r>
      <w:proofErr w:type="spellEnd"/>
      <w:r w:rsidRPr="007F3967">
        <w:rPr>
          <w:rFonts w:ascii="Times New Roman" w:hAnsi="Times New Roman" w:cs="Times New Roman"/>
          <w:sz w:val="24"/>
          <w:szCs w:val="24"/>
          <w:lang w:val="fr-CH"/>
        </w:rPr>
        <w:t xml:space="preserve"> invasions.  </w:t>
      </w:r>
      <w:proofErr w:type="spellStart"/>
      <w:r w:rsidRPr="00753263">
        <w:rPr>
          <w:rFonts w:ascii="Times New Roman" w:hAnsi="Times New Roman" w:cs="Times New Roman"/>
          <w:i/>
          <w:sz w:val="24"/>
          <w:szCs w:val="24"/>
          <w:lang w:val="fr-CH"/>
        </w:rPr>
        <w:t>Philosophical</w:t>
      </w:r>
      <w:proofErr w:type="spellEnd"/>
      <w:r w:rsidRPr="00753263">
        <w:rPr>
          <w:rFonts w:ascii="Times New Roman" w:hAnsi="Times New Roman" w:cs="Times New Roman"/>
          <w:i/>
          <w:sz w:val="24"/>
          <w:szCs w:val="24"/>
          <w:lang w:val="fr-CH"/>
        </w:rPr>
        <w:t xml:space="preserve"> Transactions of the Royal Soc</w:t>
      </w:r>
      <w:r w:rsidRPr="007F3967">
        <w:rPr>
          <w:rFonts w:ascii="Times New Roman" w:hAnsi="Times New Roman" w:cs="Times New Roman"/>
          <w:sz w:val="24"/>
          <w:szCs w:val="24"/>
          <w:lang w:val="fr-CH"/>
        </w:rPr>
        <w:t xml:space="preserve">iety </w:t>
      </w:r>
      <w:r>
        <w:rPr>
          <w:rFonts w:ascii="Times New Roman" w:hAnsi="Times New Roman" w:cs="Times New Roman"/>
          <w:b/>
          <w:sz w:val="24"/>
          <w:szCs w:val="24"/>
          <w:lang w:val="fr-CH"/>
        </w:rPr>
        <w:t>364,</w:t>
      </w:r>
      <w:r>
        <w:rPr>
          <w:rFonts w:ascii="Times New Roman" w:hAnsi="Times New Roman" w:cs="Times New Roman"/>
          <w:sz w:val="24"/>
          <w:szCs w:val="24"/>
          <w:lang w:val="fr-CH"/>
        </w:rPr>
        <w:t xml:space="preserve"> 2013-2025 (</w:t>
      </w:r>
      <w:r w:rsidRPr="007F3967">
        <w:rPr>
          <w:rFonts w:ascii="Times New Roman" w:hAnsi="Times New Roman" w:cs="Times New Roman"/>
          <w:sz w:val="24"/>
          <w:szCs w:val="24"/>
          <w:lang w:val="fr-CH"/>
        </w:rPr>
        <w:t>2009</w:t>
      </w:r>
      <w:r>
        <w:rPr>
          <w:rFonts w:ascii="Times New Roman" w:hAnsi="Times New Roman" w:cs="Times New Roman"/>
          <w:sz w:val="24"/>
          <w:szCs w:val="24"/>
          <w:lang w:val="fr-CH"/>
        </w:rPr>
        <w:t>).</w:t>
      </w:r>
    </w:p>
    <w:p w:rsidR="00E07C0C" w:rsidRDefault="00E07C0C" w:rsidP="00E07C0C">
      <w:pPr>
        <w:autoSpaceDE w:val="0"/>
        <w:autoSpaceDN w:val="0"/>
        <w:adjustRightInd w:val="0"/>
        <w:spacing w:after="0"/>
        <w:contextualSpacing/>
        <w:rPr>
          <w:color w:val="1F497D"/>
        </w:rPr>
      </w:pPr>
    </w:p>
    <w:p w:rsidR="00E07C0C" w:rsidRPr="007F3967" w:rsidRDefault="00E07C0C" w:rsidP="00E07C0C">
      <w:pPr>
        <w:autoSpaceDE w:val="0"/>
        <w:autoSpaceDN w:val="0"/>
        <w:adjustRightInd w:val="0"/>
        <w:spacing w:after="0"/>
        <w:contextualSpacing/>
        <w:rPr>
          <w:rFonts w:ascii="Times New Roman" w:hAnsi="Times New Roman" w:cs="Times New Roman"/>
          <w:sz w:val="24"/>
          <w:szCs w:val="24"/>
          <w:lang w:val="fr-CH"/>
        </w:rPr>
      </w:pPr>
      <w:r>
        <w:rPr>
          <w:rFonts w:ascii="Times New Roman" w:hAnsi="Times New Roman" w:cs="Times New Roman"/>
          <w:sz w:val="24"/>
          <w:szCs w:val="24"/>
        </w:rPr>
        <w:t xml:space="preserve">2. </w:t>
      </w:r>
      <w:r w:rsidRPr="007F3967">
        <w:rPr>
          <w:rFonts w:ascii="Times New Roman" w:hAnsi="Times New Roman" w:cs="Times New Roman"/>
          <w:sz w:val="24"/>
          <w:szCs w:val="24"/>
        </w:rPr>
        <w:t xml:space="preserve">Teuten, E.L., Saquing, J.M., </w:t>
      </w:r>
      <w:r w:rsidRPr="00753263">
        <w:rPr>
          <w:rFonts w:ascii="Times New Roman" w:hAnsi="Times New Roman" w:cs="Times New Roman"/>
          <w:i/>
          <w:sz w:val="24"/>
          <w:szCs w:val="24"/>
        </w:rPr>
        <w:t>et al</w:t>
      </w:r>
      <w:r w:rsidRPr="007F3967">
        <w:rPr>
          <w:rFonts w:ascii="Times New Roman" w:hAnsi="Times New Roman" w:cs="Times New Roman"/>
          <w:sz w:val="24"/>
          <w:szCs w:val="24"/>
        </w:rPr>
        <w:t>.  Transport and release of chemicals from plastics to the</w:t>
      </w:r>
      <w:r>
        <w:rPr>
          <w:rFonts w:ascii="Times New Roman" w:hAnsi="Times New Roman" w:cs="Times New Roman"/>
          <w:sz w:val="24"/>
          <w:szCs w:val="24"/>
        </w:rPr>
        <w:t xml:space="preserve"> </w:t>
      </w:r>
      <w:r w:rsidRPr="007F3967">
        <w:rPr>
          <w:rFonts w:ascii="Times New Roman" w:hAnsi="Times New Roman" w:cs="Times New Roman"/>
          <w:sz w:val="24"/>
          <w:szCs w:val="24"/>
        </w:rPr>
        <w:t xml:space="preserve">environment and to wildlife.  </w:t>
      </w:r>
      <w:r w:rsidRPr="00753263">
        <w:rPr>
          <w:rFonts w:ascii="Times New Roman" w:hAnsi="Times New Roman" w:cs="Times New Roman"/>
          <w:i/>
          <w:sz w:val="24"/>
          <w:szCs w:val="24"/>
          <w:lang w:val="fr-CH"/>
        </w:rPr>
        <w:t>Philosophical Transactions of the Royal Society</w:t>
      </w:r>
      <w:r w:rsidRPr="007F3967">
        <w:rPr>
          <w:rFonts w:ascii="Times New Roman" w:hAnsi="Times New Roman" w:cs="Times New Roman"/>
          <w:sz w:val="24"/>
          <w:szCs w:val="24"/>
          <w:lang w:val="fr-CH"/>
        </w:rPr>
        <w:t xml:space="preserve"> </w:t>
      </w:r>
      <w:r w:rsidRPr="00985035">
        <w:rPr>
          <w:rFonts w:ascii="Times New Roman" w:hAnsi="Times New Roman" w:cs="Times New Roman"/>
          <w:b/>
          <w:sz w:val="24"/>
          <w:szCs w:val="24"/>
          <w:lang w:val="fr-CH"/>
        </w:rPr>
        <w:t>364</w:t>
      </w:r>
      <w:r>
        <w:rPr>
          <w:rFonts w:ascii="Times New Roman" w:hAnsi="Times New Roman" w:cs="Times New Roman"/>
          <w:sz w:val="24"/>
          <w:szCs w:val="24"/>
          <w:lang w:val="fr-CH"/>
        </w:rPr>
        <w:t>,</w:t>
      </w:r>
      <w:r w:rsidRPr="007F3967">
        <w:rPr>
          <w:rFonts w:ascii="Times New Roman" w:hAnsi="Times New Roman" w:cs="Times New Roman"/>
          <w:sz w:val="24"/>
          <w:szCs w:val="24"/>
          <w:lang w:val="fr-CH"/>
        </w:rPr>
        <w:t xml:space="preserve"> 2027-2045</w:t>
      </w:r>
      <w:r>
        <w:rPr>
          <w:rFonts w:ascii="Times New Roman" w:hAnsi="Times New Roman" w:cs="Times New Roman"/>
          <w:sz w:val="24"/>
          <w:szCs w:val="24"/>
          <w:lang w:val="fr-CH"/>
        </w:rPr>
        <w:t xml:space="preserve"> (</w:t>
      </w:r>
      <w:r w:rsidRPr="007F3967">
        <w:rPr>
          <w:rFonts w:ascii="Times New Roman" w:hAnsi="Times New Roman" w:cs="Times New Roman"/>
          <w:sz w:val="24"/>
          <w:szCs w:val="24"/>
        </w:rPr>
        <w:t>2009</w:t>
      </w:r>
      <w:r>
        <w:rPr>
          <w:rFonts w:ascii="Times New Roman" w:hAnsi="Times New Roman" w:cs="Times New Roman"/>
          <w:sz w:val="24"/>
          <w:szCs w:val="24"/>
        </w:rPr>
        <w:t>)</w:t>
      </w:r>
      <w:r w:rsidRPr="007F3967">
        <w:rPr>
          <w:rFonts w:ascii="Times New Roman" w:hAnsi="Times New Roman" w:cs="Times New Roman"/>
          <w:sz w:val="24"/>
          <w:szCs w:val="24"/>
          <w:lang w:val="fr-CH"/>
        </w:rPr>
        <w:t>.</w:t>
      </w:r>
    </w:p>
    <w:p w:rsidR="00E07C0C" w:rsidRPr="007F3967" w:rsidRDefault="00E07C0C" w:rsidP="00E07C0C">
      <w:pPr>
        <w:autoSpaceDE w:val="0"/>
        <w:autoSpaceDN w:val="0"/>
        <w:adjustRightInd w:val="0"/>
        <w:spacing w:after="0"/>
        <w:contextualSpacing/>
        <w:rPr>
          <w:rFonts w:ascii="Times New Roman" w:hAnsi="Times New Roman" w:cs="Times New Roman"/>
          <w:sz w:val="24"/>
          <w:szCs w:val="24"/>
          <w:lang w:val="fr-CH"/>
        </w:rPr>
      </w:pPr>
    </w:p>
    <w:p w:rsidR="00E07C0C" w:rsidRDefault="00E07C0C" w:rsidP="00E07C0C">
      <w:pPr>
        <w:autoSpaceDE w:val="0"/>
        <w:autoSpaceDN w:val="0"/>
        <w:adjustRightInd w:val="0"/>
        <w:spacing w:after="0"/>
        <w:contextualSpacing/>
        <w:rPr>
          <w:rFonts w:ascii="Times New Roman" w:hAnsi="Times New Roman" w:cs="Times New Roman"/>
          <w:sz w:val="24"/>
          <w:szCs w:val="24"/>
          <w:lang w:val="fr-CH"/>
        </w:rPr>
      </w:pPr>
      <w:r>
        <w:rPr>
          <w:rFonts w:ascii="Times New Roman" w:hAnsi="Times New Roman" w:cs="Times New Roman"/>
          <w:sz w:val="24"/>
          <w:szCs w:val="24"/>
          <w:lang w:val="fr-CH"/>
        </w:rPr>
        <w:t xml:space="preserve">3. </w:t>
      </w:r>
      <w:r w:rsidRPr="007F3967">
        <w:rPr>
          <w:rFonts w:ascii="Times New Roman" w:hAnsi="Times New Roman" w:cs="Times New Roman"/>
          <w:sz w:val="24"/>
          <w:szCs w:val="24"/>
          <w:lang w:val="fr-CH"/>
        </w:rPr>
        <w:t>Thompson, R.C., Moore, C.J., vom Saal, F.S., and Swan</w:t>
      </w:r>
      <w:r>
        <w:rPr>
          <w:rFonts w:ascii="Times New Roman" w:hAnsi="Times New Roman" w:cs="Times New Roman"/>
          <w:sz w:val="24"/>
          <w:szCs w:val="24"/>
          <w:lang w:val="fr-CH"/>
        </w:rPr>
        <w:t>, S.H</w:t>
      </w:r>
      <w:r w:rsidRPr="007F3967">
        <w:rPr>
          <w:rFonts w:ascii="Times New Roman" w:hAnsi="Times New Roman" w:cs="Times New Roman"/>
          <w:sz w:val="24"/>
          <w:szCs w:val="24"/>
          <w:lang w:val="fr-CH"/>
        </w:rPr>
        <w:t xml:space="preserve">.  Plastics, the environment and human health: current consensus and future trends.  </w:t>
      </w:r>
      <w:r w:rsidRPr="00753263">
        <w:rPr>
          <w:rFonts w:ascii="Times New Roman" w:hAnsi="Times New Roman" w:cs="Times New Roman"/>
          <w:i/>
          <w:sz w:val="24"/>
          <w:szCs w:val="24"/>
          <w:lang w:val="fr-CH"/>
        </w:rPr>
        <w:t xml:space="preserve">Philosophical Transactions of the Royal Society </w:t>
      </w:r>
      <w:r w:rsidRPr="00985035">
        <w:rPr>
          <w:rFonts w:ascii="Times New Roman" w:hAnsi="Times New Roman" w:cs="Times New Roman"/>
          <w:b/>
          <w:sz w:val="24"/>
          <w:szCs w:val="24"/>
          <w:lang w:val="fr-CH"/>
        </w:rPr>
        <w:t>364</w:t>
      </w:r>
      <w:r>
        <w:rPr>
          <w:rFonts w:ascii="Times New Roman" w:hAnsi="Times New Roman" w:cs="Times New Roman"/>
          <w:b/>
          <w:sz w:val="24"/>
          <w:szCs w:val="24"/>
          <w:lang w:val="fr-CH"/>
        </w:rPr>
        <w:t>,</w:t>
      </w:r>
      <w:r w:rsidRPr="007F3967">
        <w:rPr>
          <w:rFonts w:ascii="Times New Roman" w:hAnsi="Times New Roman" w:cs="Times New Roman"/>
          <w:sz w:val="24"/>
          <w:szCs w:val="24"/>
          <w:lang w:val="fr-CH"/>
        </w:rPr>
        <w:t xml:space="preserve"> 2153-2166</w:t>
      </w:r>
      <w:r>
        <w:rPr>
          <w:rFonts w:ascii="Times New Roman" w:hAnsi="Times New Roman" w:cs="Times New Roman"/>
          <w:sz w:val="24"/>
          <w:szCs w:val="24"/>
          <w:lang w:val="fr-CH"/>
        </w:rPr>
        <w:t xml:space="preserve"> (</w:t>
      </w:r>
      <w:r w:rsidRPr="007F3967">
        <w:rPr>
          <w:rFonts w:ascii="Times New Roman" w:hAnsi="Times New Roman" w:cs="Times New Roman"/>
          <w:sz w:val="24"/>
          <w:szCs w:val="24"/>
          <w:lang w:val="fr-CH"/>
        </w:rPr>
        <w:t>2009</w:t>
      </w:r>
      <w:r>
        <w:rPr>
          <w:rFonts w:ascii="Times New Roman" w:hAnsi="Times New Roman" w:cs="Times New Roman"/>
          <w:sz w:val="24"/>
          <w:szCs w:val="24"/>
          <w:lang w:val="fr-CH"/>
        </w:rPr>
        <w:t>)</w:t>
      </w:r>
      <w:r w:rsidRPr="007F3967">
        <w:rPr>
          <w:rFonts w:ascii="Times New Roman" w:hAnsi="Times New Roman" w:cs="Times New Roman"/>
          <w:sz w:val="24"/>
          <w:szCs w:val="24"/>
          <w:lang w:val="fr-CH"/>
        </w:rPr>
        <w:t>.</w:t>
      </w:r>
    </w:p>
    <w:p w:rsidR="00E07C0C" w:rsidRPr="007F3967" w:rsidRDefault="00E07C0C" w:rsidP="00E07C0C">
      <w:pPr>
        <w:autoSpaceDE w:val="0"/>
        <w:autoSpaceDN w:val="0"/>
        <w:adjustRightInd w:val="0"/>
        <w:spacing w:after="0"/>
        <w:contextualSpacing/>
        <w:rPr>
          <w:rFonts w:ascii="Times New Roman" w:hAnsi="Times New Roman" w:cs="Times New Roman"/>
          <w:sz w:val="24"/>
          <w:szCs w:val="24"/>
          <w:lang w:val="fr-CH"/>
        </w:rPr>
      </w:pPr>
    </w:p>
    <w:p w:rsidR="00C57D02" w:rsidRDefault="00A82469" w:rsidP="007211BF">
      <w:pPr>
        <w:contextualSpacing/>
        <w:rPr>
          <w:rFonts w:ascii="Times New Roman" w:hAnsi="Times New Roman" w:cs="Times New Roman"/>
          <w:sz w:val="24"/>
          <w:szCs w:val="24"/>
          <w:lang w:val="fr-CH"/>
        </w:rPr>
      </w:pPr>
      <w:r>
        <w:rPr>
          <w:rFonts w:ascii="Times New Roman" w:hAnsi="Times New Roman" w:cs="Times New Roman"/>
          <w:sz w:val="24"/>
          <w:szCs w:val="24"/>
        </w:rPr>
        <w:t>4</w:t>
      </w:r>
      <w:r w:rsidR="007211BF">
        <w:rPr>
          <w:rFonts w:ascii="Times New Roman" w:hAnsi="Times New Roman" w:cs="Times New Roman"/>
          <w:sz w:val="24"/>
          <w:szCs w:val="24"/>
        </w:rPr>
        <w:t xml:space="preserve">.  </w:t>
      </w:r>
      <w:r w:rsidR="00C57D02" w:rsidRPr="007F3967">
        <w:rPr>
          <w:rFonts w:ascii="Times New Roman" w:hAnsi="Times New Roman" w:cs="Times New Roman"/>
          <w:sz w:val="24"/>
          <w:szCs w:val="24"/>
        </w:rPr>
        <w:t xml:space="preserve">ASTM D 883.  </w:t>
      </w:r>
      <w:proofErr w:type="gramStart"/>
      <w:r w:rsidR="00C57D02" w:rsidRPr="007F3967">
        <w:rPr>
          <w:rFonts w:ascii="Times New Roman" w:hAnsi="Times New Roman" w:cs="Times New Roman"/>
          <w:sz w:val="24"/>
          <w:szCs w:val="24"/>
        </w:rPr>
        <w:t>Standard terminology relating to plastics.</w:t>
      </w:r>
      <w:proofErr w:type="gramEnd"/>
      <w:r w:rsidR="00C57D02" w:rsidRPr="007F3967">
        <w:rPr>
          <w:rFonts w:ascii="Times New Roman" w:hAnsi="Times New Roman" w:cs="Times New Roman"/>
          <w:sz w:val="24"/>
          <w:szCs w:val="24"/>
        </w:rPr>
        <w:t xml:space="preserve">  </w:t>
      </w:r>
      <w:r w:rsidR="00C57D02" w:rsidRPr="007F3967">
        <w:rPr>
          <w:rFonts w:ascii="Times New Roman" w:hAnsi="Times New Roman" w:cs="Times New Roman"/>
          <w:sz w:val="24"/>
          <w:szCs w:val="24"/>
          <w:lang w:val="fr-CH"/>
        </w:rPr>
        <w:t xml:space="preserve">American Society for </w:t>
      </w:r>
      <w:proofErr w:type="spellStart"/>
      <w:r w:rsidR="00C57D02" w:rsidRPr="007F3967">
        <w:rPr>
          <w:rFonts w:ascii="Times New Roman" w:hAnsi="Times New Roman" w:cs="Times New Roman"/>
          <w:sz w:val="24"/>
          <w:szCs w:val="24"/>
          <w:lang w:val="fr-CH"/>
        </w:rPr>
        <w:t>Testing</w:t>
      </w:r>
      <w:proofErr w:type="spellEnd"/>
      <w:r w:rsidR="00C57D02" w:rsidRPr="007F3967">
        <w:rPr>
          <w:rFonts w:ascii="Times New Roman" w:hAnsi="Times New Roman" w:cs="Times New Roman"/>
          <w:sz w:val="24"/>
          <w:szCs w:val="24"/>
          <w:lang w:val="fr-CH"/>
        </w:rPr>
        <w:t xml:space="preserve"> and </w:t>
      </w:r>
      <w:proofErr w:type="spellStart"/>
      <w:r w:rsidR="00C57D02" w:rsidRPr="007F3967">
        <w:rPr>
          <w:rFonts w:ascii="Times New Roman" w:hAnsi="Times New Roman" w:cs="Times New Roman"/>
          <w:sz w:val="24"/>
          <w:szCs w:val="24"/>
          <w:lang w:val="fr-CH"/>
        </w:rPr>
        <w:t>Materials</w:t>
      </w:r>
      <w:proofErr w:type="spellEnd"/>
      <w:r w:rsidR="00C57D02" w:rsidRPr="007F3967">
        <w:rPr>
          <w:rFonts w:ascii="Times New Roman" w:hAnsi="Times New Roman" w:cs="Times New Roman"/>
          <w:sz w:val="24"/>
          <w:szCs w:val="24"/>
          <w:lang w:val="fr-CH"/>
        </w:rPr>
        <w:t xml:space="preserve"> </w:t>
      </w:r>
      <w:r w:rsidR="003B3B95">
        <w:rPr>
          <w:rFonts w:ascii="Times New Roman" w:hAnsi="Times New Roman" w:cs="Times New Roman"/>
          <w:sz w:val="24"/>
          <w:szCs w:val="24"/>
          <w:lang w:val="fr-CH"/>
        </w:rPr>
        <w:t xml:space="preserve">   </w:t>
      </w:r>
      <w:r w:rsidR="00C57D02" w:rsidRPr="007F3967">
        <w:rPr>
          <w:rFonts w:ascii="Times New Roman" w:hAnsi="Times New Roman" w:cs="Times New Roman"/>
          <w:sz w:val="24"/>
          <w:szCs w:val="24"/>
          <w:lang w:val="fr-CH"/>
        </w:rPr>
        <w:t xml:space="preserve">International, West </w:t>
      </w:r>
      <w:proofErr w:type="spellStart"/>
      <w:r w:rsidR="00C57D02" w:rsidRPr="007F3967">
        <w:rPr>
          <w:rFonts w:ascii="Times New Roman" w:hAnsi="Times New Roman" w:cs="Times New Roman"/>
          <w:sz w:val="24"/>
          <w:szCs w:val="24"/>
          <w:lang w:val="fr-CH"/>
        </w:rPr>
        <w:t>Conshohocken</w:t>
      </w:r>
      <w:proofErr w:type="spellEnd"/>
      <w:r w:rsidR="00C57D02" w:rsidRPr="007F3967">
        <w:rPr>
          <w:rFonts w:ascii="Times New Roman" w:hAnsi="Times New Roman" w:cs="Times New Roman"/>
          <w:sz w:val="24"/>
          <w:szCs w:val="24"/>
          <w:lang w:val="fr-CH"/>
        </w:rPr>
        <w:t>, PA</w:t>
      </w:r>
      <w:r w:rsidR="00985035">
        <w:rPr>
          <w:rFonts w:ascii="Times New Roman" w:hAnsi="Times New Roman" w:cs="Times New Roman"/>
          <w:sz w:val="24"/>
          <w:szCs w:val="24"/>
          <w:lang w:val="fr-CH"/>
        </w:rPr>
        <w:t xml:space="preserve"> (</w:t>
      </w:r>
      <w:r w:rsidR="00985035" w:rsidRPr="007F3967">
        <w:rPr>
          <w:rFonts w:ascii="Times New Roman" w:hAnsi="Times New Roman" w:cs="Times New Roman"/>
          <w:sz w:val="24"/>
          <w:szCs w:val="24"/>
        </w:rPr>
        <w:t>1991</w:t>
      </w:r>
      <w:r w:rsidR="00985035">
        <w:rPr>
          <w:rFonts w:ascii="Times New Roman" w:hAnsi="Times New Roman" w:cs="Times New Roman"/>
          <w:sz w:val="24"/>
          <w:szCs w:val="24"/>
        </w:rPr>
        <w:t>)</w:t>
      </w:r>
      <w:r w:rsidR="00C57D02" w:rsidRPr="007F3967">
        <w:rPr>
          <w:rFonts w:ascii="Times New Roman" w:hAnsi="Times New Roman" w:cs="Times New Roman"/>
          <w:sz w:val="24"/>
          <w:szCs w:val="24"/>
          <w:lang w:val="fr-CH"/>
        </w:rPr>
        <w:t>.</w:t>
      </w:r>
    </w:p>
    <w:p w:rsidR="00E07C0C" w:rsidRPr="007F3967" w:rsidRDefault="00E07C0C" w:rsidP="007211BF">
      <w:pPr>
        <w:contextualSpacing/>
        <w:rPr>
          <w:rFonts w:ascii="Times New Roman" w:hAnsi="Times New Roman" w:cs="Times New Roman"/>
          <w:sz w:val="24"/>
          <w:szCs w:val="24"/>
          <w:lang w:val="fr-CH"/>
        </w:rPr>
      </w:pPr>
    </w:p>
    <w:p w:rsidR="00E07C0C" w:rsidRPr="007F3967"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5. </w:t>
      </w:r>
      <w:r w:rsidRPr="00EA2288">
        <w:rPr>
          <w:rFonts w:ascii="Times New Roman" w:hAnsi="Times New Roman" w:cs="Times New Roman"/>
          <w:sz w:val="24"/>
          <w:szCs w:val="24"/>
        </w:rPr>
        <w:t xml:space="preserve">ISO 472.  Plastics – vocabulary, amendment 3.  </w:t>
      </w:r>
      <w:proofErr w:type="gramStart"/>
      <w:r w:rsidRPr="00EA2288">
        <w:rPr>
          <w:rFonts w:ascii="Times New Roman" w:hAnsi="Times New Roman" w:cs="Times New Roman"/>
          <w:sz w:val="24"/>
          <w:szCs w:val="24"/>
        </w:rPr>
        <w:t>General terms and</w:t>
      </w:r>
      <w:r w:rsidRPr="007F3967">
        <w:rPr>
          <w:rFonts w:ascii="Times New Roman" w:hAnsi="Times New Roman" w:cs="Times New Roman"/>
          <w:sz w:val="24"/>
          <w:szCs w:val="24"/>
        </w:rPr>
        <w:t xml:space="preserve"> terms relating to degradable plastics.</w:t>
      </w:r>
      <w:proofErr w:type="gramEnd"/>
      <w:r w:rsidRPr="007F3967">
        <w:rPr>
          <w:rFonts w:ascii="Times New Roman" w:hAnsi="Times New Roman" w:cs="Times New Roman"/>
          <w:sz w:val="24"/>
          <w:szCs w:val="24"/>
        </w:rPr>
        <w:t xml:space="preserve">  </w:t>
      </w:r>
      <w:proofErr w:type="gramStart"/>
      <w:r w:rsidRPr="007F3967">
        <w:rPr>
          <w:rFonts w:ascii="Times New Roman" w:hAnsi="Times New Roman" w:cs="Times New Roman"/>
          <w:sz w:val="24"/>
          <w:szCs w:val="24"/>
        </w:rPr>
        <w:t>International Organization for Standardization, Geneva, Switzerland</w:t>
      </w:r>
      <w:r>
        <w:rPr>
          <w:rFonts w:ascii="Times New Roman" w:hAnsi="Times New Roman" w:cs="Times New Roman"/>
          <w:sz w:val="24"/>
          <w:szCs w:val="24"/>
        </w:rPr>
        <w:t xml:space="preserve"> (</w:t>
      </w:r>
      <w:r w:rsidRPr="00EA2288">
        <w:rPr>
          <w:rFonts w:ascii="Times New Roman" w:hAnsi="Times New Roman" w:cs="Times New Roman"/>
          <w:sz w:val="24"/>
          <w:szCs w:val="24"/>
        </w:rPr>
        <w:t>1993</w:t>
      </w:r>
      <w:r>
        <w:rPr>
          <w:rFonts w:ascii="Times New Roman" w:hAnsi="Times New Roman" w:cs="Times New Roman"/>
          <w:sz w:val="24"/>
          <w:szCs w:val="24"/>
        </w:rPr>
        <w:t>)</w:t>
      </w:r>
      <w:r w:rsidRPr="007F3967">
        <w:rPr>
          <w:rFonts w:ascii="Times New Roman" w:hAnsi="Times New Roman" w:cs="Times New Roman"/>
          <w:sz w:val="24"/>
          <w:szCs w:val="24"/>
        </w:rPr>
        <w:t>.</w:t>
      </w:r>
      <w:proofErr w:type="gramEnd"/>
    </w:p>
    <w:p w:rsidR="00C57D02" w:rsidRDefault="00C57D02" w:rsidP="007211BF">
      <w:pPr>
        <w:contextualSpacing/>
        <w:rPr>
          <w:rFonts w:ascii="Times New Roman" w:hAnsi="Times New Roman" w:cs="Times New Roman"/>
          <w:sz w:val="24"/>
          <w:szCs w:val="24"/>
        </w:rPr>
      </w:pPr>
    </w:p>
    <w:p w:rsidR="00E07C0C" w:rsidRPr="007F3967"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6. </w:t>
      </w:r>
      <w:proofErr w:type="spellStart"/>
      <w:r w:rsidRPr="007F3967">
        <w:rPr>
          <w:rFonts w:ascii="Times New Roman" w:hAnsi="Times New Roman" w:cs="Times New Roman"/>
          <w:sz w:val="24"/>
          <w:szCs w:val="24"/>
        </w:rPr>
        <w:t>Krzan</w:t>
      </w:r>
      <w:proofErr w:type="spellEnd"/>
      <w:r w:rsidRPr="007F3967">
        <w:rPr>
          <w:rFonts w:ascii="Times New Roman" w:hAnsi="Times New Roman" w:cs="Times New Roman"/>
          <w:sz w:val="24"/>
          <w:szCs w:val="24"/>
        </w:rPr>
        <w:t xml:space="preserve">, A., </w:t>
      </w:r>
      <w:proofErr w:type="spellStart"/>
      <w:r w:rsidRPr="007F3967">
        <w:rPr>
          <w:rFonts w:ascii="Times New Roman" w:hAnsi="Times New Roman" w:cs="Times New Roman"/>
          <w:sz w:val="24"/>
          <w:szCs w:val="24"/>
        </w:rPr>
        <w:t>Hemjinda</w:t>
      </w:r>
      <w:proofErr w:type="spellEnd"/>
      <w:r w:rsidRPr="007F3967">
        <w:rPr>
          <w:rFonts w:ascii="Times New Roman" w:hAnsi="Times New Roman" w:cs="Times New Roman"/>
          <w:sz w:val="24"/>
          <w:szCs w:val="24"/>
        </w:rPr>
        <w:t xml:space="preserve">, S., </w:t>
      </w:r>
      <w:proofErr w:type="spellStart"/>
      <w:r w:rsidRPr="007F3967">
        <w:rPr>
          <w:rFonts w:ascii="Times New Roman" w:hAnsi="Times New Roman" w:cs="Times New Roman"/>
          <w:sz w:val="24"/>
          <w:szCs w:val="24"/>
        </w:rPr>
        <w:t>Miertus</w:t>
      </w:r>
      <w:proofErr w:type="spellEnd"/>
      <w:r w:rsidRPr="007F3967">
        <w:rPr>
          <w:rFonts w:ascii="Times New Roman" w:hAnsi="Times New Roman" w:cs="Times New Roman"/>
          <w:sz w:val="24"/>
          <w:szCs w:val="24"/>
        </w:rPr>
        <w:t xml:space="preserve">, S., </w:t>
      </w:r>
      <w:proofErr w:type="spellStart"/>
      <w:r w:rsidRPr="007F3967">
        <w:rPr>
          <w:rFonts w:ascii="Times New Roman" w:hAnsi="Times New Roman" w:cs="Times New Roman"/>
          <w:sz w:val="24"/>
          <w:szCs w:val="24"/>
        </w:rPr>
        <w:t>Corti</w:t>
      </w:r>
      <w:proofErr w:type="spellEnd"/>
      <w:r w:rsidRPr="007F3967">
        <w:rPr>
          <w:rFonts w:ascii="Times New Roman" w:hAnsi="Times New Roman" w:cs="Times New Roman"/>
          <w:sz w:val="24"/>
          <w:szCs w:val="24"/>
        </w:rPr>
        <w:t xml:space="preserve">, A., and </w:t>
      </w:r>
      <w:proofErr w:type="spellStart"/>
      <w:r w:rsidRPr="007F3967">
        <w:rPr>
          <w:rFonts w:ascii="Times New Roman" w:hAnsi="Times New Roman" w:cs="Times New Roman"/>
          <w:sz w:val="24"/>
          <w:szCs w:val="24"/>
        </w:rPr>
        <w:t>Chiellini</w:t>
      </w:r>
      <w:proofErr w:type="spellEnd"/>
      <w:r>
        <w:rPr>
          <w:rFonts w:ascii="Times New Roman" w:hAnsi="Times New Roman" w:cs="Times New Roman"/>
          <w:sz w:val="24"/>
          <w:szCs w:val="24"/>
        </w:rPr>
        <w:t>, E</w:t>
      </w:r>
      <w:r w:rsidRPr="007F3967">
        <w:rPr>
          <w:rFonts w:ascii="Times New Roman" w:hAnsi="Times New Roman" w:cs="Times New Roman"/>
          <w:sz w:val="24"/>
          <w:szCs w:val="24"/>
        </w:rPr>
        <w:t xml:space="preserve">.  </w:t>
      </w:r>
      <w:proofErr w:type="gramStart"/>
      <w:r w:rsidRPr="007F3967">
        <w:rPr>
          <w:rFonts w:ascii="Times New Roman" w:hAnsi="Times New Roman" w:cs="Times New Roman"/>
          <w:sz w:val="24"/>
          <w:szCs w:val="24"/>
        </w:rPr>
        <w:t>Standardization and certification in the area of environmentally degradable plastics.</w:t>
      </w:r>
      <w:proofErr w:type="gramEnd"/>
      <w:r w:rsidRPr="007F3967">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Polymer Degradation and Stability</w:t>
      </w:r>
      <w:r w:rsidRPr="007F3967">
        <w:rPr>
          <w:rFonts w:ascii="Times New Roman" w:hAnsi="Times New Roman" w:cs="Times New Roman"/>
          <w:sz w:val="24"/>
          <w:szCs w:val="24"/>
        </w:rPr>
        <w:t xml:space="preserve"> </w:t>
      </w:r>
      <w:r w:rsidRPr="00985035">
        <w:rPr>
          <w:rFonts w:ascii="Times New Roman" w:hAnsi="Times New Roman" w:cs="Times New Roman"/>
          <w:b/>
          <w:sz w:val="24"/>
          <w:szCs w:val="24"/>
        </w:rPr>
        <w:t>91</w:t>
      </w:r>
      <w:r>
        <w:rPr>
          <w:rFonts w:ascii="Times New Roman" w:hAnsi="Times New Roman" w:cs="Times New Roman"/>
          <w:sz w:val="24"/>
          <w:szCs w:val="24"/>
        </w:rPr>
        <w:t>,</w:t>
      </w:r>
      <w:r w:rsidRPr="007F3967">
        <w:rPr>
          <w:rFonts w:ascii="Times New Roman" w:hAnsi="Times New Roman" w:cs="Times New Roman"/>
          <w:sz w:val="24"/>
          <w:szCs w:val="24"/>
        </w:rPr>
        <w:t xml:space="preserve"> 2819-2833</w:t>
      </w:r>
      <w:r>
        <w:rPr>
          <w:rFonts w:ascii="Times New Roman" w:hAnsi="Times New Roman" w:cs="Times New Roman"/>
          <w:sz w:val="24"/>
          <w:szCs w:val="24"/>
        </w:rPr>
        <w:t xml:space="preserve"> (</w:t>
      </w:r>
      <w:r w:rsidRPr="007F3967">
        <w:rPr>
          <w:rFonts w:ascii="Times New Roman" w:hAnsi="Times New Roman" w:cs="Times New Roman"/>
          <w:sz w:val="24"/>
          <w:szCs w:val="24"/>
        </w:rPr>
        <w:t>2006</w:t>
      </w:r>
      <w:r>
        <w:rPr>
          <w:rFonts w:ascii="Times New Roman" w:hAnsi="Times New Roman" w:cs="Times New Roman"/>
          <w:sz w:val="24"/>
          <w:szCs w:val="24"/>
        </w:rPr>
        <w:t>)</w:t>
      </w:r>
      <w:r w:rsidRPr="007F3967">
        <w:rPr>
          <w:rFonts w:ascii="Times New Roman" w:hAnsi="Times New Roman" w:cs="Times New Roman"/>
          <w:sz w:val="24"/>
          <w:szCs w:val="24"/>
        </w:rPr>
        <w:t>.</w:t>
      </w:r>
      <w:proofErr w:type="gramEnd"/>
    </w:p>
    <w:p w:rsidR="00E07C0C" w:rsidRDefault="00E07C0C" w:rsidP="007211BF">
      <w:pPr>
        <w:contextualSpacing/>
        <w:rPr>
          <w:rFonts w:ascii="Times New Roman" w:hAnsi="Times New Roman" w:cs="Times New Roman"/>
          <w:sz w:val="24"/>
          <w:szCs w:val="24"/>
        </w:rPr>
      </w:pPr>
    </w:p>
    <w:p w:rsidR="00E07C0C" w:rsidRPr="007F3967"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7. </w:t>
      </w:r>
      <w:proofErr w:type="spellStart"/>
      <w:r w:rsidRPr="007F3967">
        <w:rPr>
          <w:rFonts w:ascii="Times New Roman" w:hAnsi="Times New Roman" w:cs="Times New Roman"/>
          <w:sz w:val="24"/>
          <w:szCs w:val="24"/>
        </w:rPr>
        <w:t>Shogren</w:t>
      </w:r>
      <w:proofErr w:type="spellEnd"/>
      <w:r w:rsidRPr="007F3967">
        <w:rPr>
          <w:rFonts w:ascii="Times New Roman" w:hAnsi="Times New Roman" w:cs="Times New Roman"/>
          <w:sz w:val="24"/>
          <w:szCs w:val="24"/>
        </w:rPr>
        <w:t xml:space="preserve">, R.L. Biodegradable mulches from renewable resources.  </w:t>
      </w:r>
      <w:proofErr w:type="gramStart"/>
      <w:r w:rsidRPr="00753263">
        <w:rPr>
          <w:rFonts w:ascii="Times New Roman" w:hAnsi="Times New Roman" w:cs="Times New Roman"/>
          <w:i/>
          <w:sz w:val="24"/>
          <w:szCs w:val="24"/>
        </w:rPr>
        <w:t>Journal of Sustainable Agriculture</w:t>
      </w:r>
      <w:r w:rsidRPr="007F3967">
        <w:rPr>
          <w:rFonts w:ascii="Times New Roman" w:hAnsi="Times New Roman" w:cs="Times New Roman"/>
          <w:sz w:val="24"/>
          <w:szCs w:val="24"/>
        </w:rPr>
        <w:t> </w:t>
      </w:r>
      <w:r w:rsidRPr="00985035">
        <w:rPr>
          <w:rFonts w:ascii="Times New Roman" w:hAnsi="Times New Roman" w:cs="Times New Roman"/>
          <w:b/>
          <w:sz w:val="24"/>
          <w:szCs w:val="24"/>
        </w:rPr>
        <w:t>16</w:t>
      </w:r>
      <w:r>
        <w:rPr>
          <w:rFonts w:ascii="Times New Roman" w:hAnsi="Times New Roman" w:cs="Times New Roman"/>
          <w:b/>
          <w:sz w:val="24"/>
          <w:szCs w:val="24"/>
        </w:rPr>
        <w:t>,</w:t>
      </w:r>
      <w:r w:rsidRPr="007F3967">
        <w:rPr>
          <w:rFonts w:ascii="Times New Roman" w:hAnsi="Times New Roman" w:cs="Times New Roman"/>
          <w:sz w:val="24"/>
          <w:szCs w:val="24"/>
        </w:rPr>
        <w:t xml:space="preserve"> 33-47</w:t>
      </w:r>
      <w:r>
        <w:rPr>
          <w:rFonts w:ascii="Times New Roman" w:hAnsi="Times New Roman" w:cs="Times New Roman"/>
          <w:sz w:val="24"/>
          <w:szCs w:val="24"/>
        </w:rPr>
        <w:t xml:space="preserve"> (</w:t>
      </w:r>
      <w:r w:rsidRPr="007F3967">
        <w:rPr>
          <w:rFonts w:ascii="Times New Roman" w:hAnsi="Times New Roman" w:cs="Times New Roman"/>
          <w:sz w:val="24"/>
          <w:szCs w:val="24"/>
        </w:rPr>
        <w:t>2000</w:t>
      </w:r>
      <w:r>
        <w:rPr>
          <w:rFonts w:ascii="Times New Roman" w:hAnsi="Times New Roman" w:cs="Times New Roman"/>
          <w:sz w:val="24"/>
          <w:szCs w:val="24"/>
        </w:rPr>
        <w:t>)</w:t>
      </w:r>
      <w:r w:rsidRPr="007F3967">
        <w:rPr>
          <w:rFonts w:ascii="Times New Roman" w:hAnsi="Times New Roman" w:cs="Times New Roman"/>
          <w:sz w:val="24"/>
          <w:szCs w:val="24"/>
        </w:rPr>
        <w:t>.</w:t>
      </w:r>
      <w:proofErr w:type="gramEnd"/>
    </w:p>
    <w:p w:rsidR="00E07C0C" w:rsidRPr="007F3967" w:rsidRDefault="00E07C0C" w:rsidP="007211BF">
      <w:pPr>
        <w:contextualSpacing/>
        <w:rPr>
          <w:rFonts w:ascii="Times New Roman" w:hAnsi="Times New Roman" w:cs="Times New Roman"/>
          <w:sz w:val="24"/>
          <w:szCs w:val="24"/>
        </w:rPr>
      </w:pPr>
    </w:p>
    <w:p w:rsidR="00E07C0C" w:rsidRPr="007F3967"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8. </w:t>
      </w:r>
      <w:proofErr w:type="spellStart"/>
      <w:r>
        <w:rPr>
          <w:rFonts w:ascii="Times New Roman" w:hAnsi="Times New Roman" w:cs="Times New Roman"/>
          <w:sz w:val="24"/>
          <w:szCs w:val="24"/>
        </w:rPr>
        <w:t>Takakura</w:t>
      </w:r>
      <w:proofErr w:type="spellEnd"/>
      <w:r>
        <w:rPr>
          <w:rFonts w:ascii="Times New Roman" w:hAnsi="Times New Roman" w:cs="Times New Roman"/>
          <w:sz w:val="24"/>
          <w:szCs w:val="24"/>
        </w:rPr>
        <w:t xml:space="preserve">, T., and </w:t>
      </w:r>
      <w:r w:rsidRPr="007F3967">
        <w:rPr>
          <w:rFonts w:ascii="Times New Roman" w:hAnsi="Times New Roman" w:cs="Times New Roman"/>
          <w:sz w:val="24"/>
          <w:szCs w:val="24"/>
        </w:rPr>
        <w:t>Fang</w:t>
      </w:r>
      <w:r>
        <w:rPr>
          <w:rFonts w:ascii="Times New Roman" w:hAnsi="Times New Roman" w:cs="Times New Roman"/>
          <w:sz w:val="24"/>
          <w:szCs w:val="24"/>
        </w:rPr>
        <w:t>, W</w:t>
      </w:r>
      <w:r w:rsidRPr="007F3967">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Climate under cover.</w:t>
      </w:r>
      <w:proofErr w:type="gramEnd"/>
      <w:r w:rsidRPr="007F3967">
        <w:rPr>
          <w:rFonts w:ascii="Times New Roman" w:hAnsi="Times New Roman" w:cs="Times New Roman"/>
          <w:sz w:val="24"/>
          <w:szCs w:val="24"/>
        </w:rPr>
        <w:t xml:space="preserve"> Kluwer</w:t>
      </w:r>
      <w:r>
        <w:rPr>
          <w:rFonts w:ascii="Times New Roman" w:hAnsi="Times New Roman" w:cs="Times New Roman"/>
          <w:sz w:val="24"/>
          <w:szCs w:val="24"/>
        </w:rPr>
        <w:t xml:space="preserve"> Academic Publishers, p. 1-10. </w:t>
      </w:r>
      <w:hyperlink r:id="rId17" w:history="1">
        <w:r w:rsidRPr="005B2C2A">
          <w:rPr>
            <w:rStyle w:val="Hyperlink"/>
            <w:rFonts w:ascii="Times New Roman" w:hAnsi="Times New Roman" w:cs="Times New Roman"/>
            <w:color w:val="auto"/>
            <w:sz w:val="24"/>
            <w:szCs w:val="24"/>
            <w:u w:val="none"/>
          </w:rPr>
          <w:t>http://ecaaser3.ecaa.ntu.edu.tw/weifang/Bio-ctrl/cuc-chap1.pdf</w:t>
        </w:r>
      </w:hyperlink>
      <w:r>
        <w:rPr>
          <w:rFonts w:ascii="Times New Roman" w:hAnsi="Times New Roman" w:cs="Times New Roman"/>
          <w:sz w:val="24"/>
          <w:szCs w:val="24"/>
        </w:rPr>
        <w:t xml:space="preserve"> (</w:t>
      </w:r>
      <w:r w:rsidRPr="007F3967">
        <w:rPr>
          <w:rFonts w:ascii="Times New Roman" w:hAnsi="Times New Roman" w:cs="Times New Roman"/>
          <w:sz w:val="24"/>
          <w:szCs w:val="24"/>
        </w:rPr>
        <w:t>2001</w:t>
      </w:r>
      <w:r>
        <w:rPr>
          <w:rFonts w:ascii="Times New Roman" w:hAnsi="Times New Roman" w:cs="Times New Roman"/>
          <w:sz w:val="24"/>
          <w:szCs w:val="24"/>
        </w:rPr>
        <w:t>).</w:t>
      </w:r>
    </w:p>
    <w:p w:rsidR="00E07C0C" w:rsidRDefault="00E07C0C" w:rsidP="007211BF">
      <w:pPr>
        <w:contextualSpacing/>
        <w:rPr>
          <w:rFonts w:ascii="Times New Roman" w:hAnsi="Times New Roman" w:cs="Times New Roman"/>
          <w:sz w:val="24"/>
          <w:szCs w:val="24"/>
        </w:rPr>
      </w:pPr>
    </w:p>
    <w:p w:rsidR="00E07C0C" w:rsidRDefault="00E07C0C" w:rsidP="00E07C0C">
      <w:pPr>
        <w:autoSpaceDE w:val="0"/>
        <w:autoSpaceDN w:val="0"/>
        <w:adjustRightInd w:val="0"/>
        <w:contextualSpacing/>
        <w:rPr>
          <w:rFonts w:ascii="Times New Roman" w:eastAsia="Strada-Light" w:hAnsi="Times New Roman"/>
          <w:sz w:val="24"/>
          <w:szCs w:val="24"/>
        </w:rPr>
      </w:pPr>
      <w:r>
        <w:rPr>
          <w:rFonts w:ascii="Times New Roman" w:eastAsia="Strada-Light" w:hAnsi="Times New Roman"/>
          <w:sz w:val="24"/>
          <w:szCs w:val="24"/>
        </w:rPr>
        <w:t xml:space="preserve">9. </w:t>
      </w:r>
      <w:r w:rsidRPr="007F3967">
        <w:rPr>
          <w:rFonts w:ascii="Times New Roman" w:eastAsia="Strada-Light" w:hAnsi="Times New Roman"/>
          <w:sz w:val="24"/>
          <w:szCs w:val="24"/>
        </w:rPr>
        <w:t>Miles, C., Hayes, D., Brodhagen, M</w:t>
      </w:r>
      <w:r w:rsidRPr="007F3967">
        <w:rPr>
          <w:rFonts w:ascii="Times New Roman" w:eastAsia="Strada-Light" w:hAnsi="Times New Roman"/>
          <w:b/>
          <w:sz w:val="24"/>
          <w:szCs w:val="24"/>
        </w:rPr>
        <w:t>.</w:t>
      </w:r>
      <w:r w:rsidRPr="007F3967">
        <w:rPr>
          <w:rFonts w:ascii="Times New Roman" w:eastAsia="Strada-Light" w:hAnsi="Times New Roman"/>
          <w:sz w:val="24"/>
          <w:szCs w:val="24"/>
        </w:rPr>
        <w:t xml:space="preserve">, Lee, J., </w:t>
      </w:r>
      <w:proofErr w:type="spellStart"/>
      <w:r w:rsidRPr="007F3967">
        <w:rPr>
          <w:rFonts w:ascii="Times New Roman" w:eastAsia="Strada-Light" w:hAnsi="Times New Roman"/>
          <w:sz w:val="24"/>
          <w:szCs w:val="24"/>
        </w:rPr>
        <w:t>Wszelaki</w:t>
      </w:r>
      <w:proofErr w:type="spellEnd"/>
      <w:r w:rsidRPr="007F3967">
        <w:rPr>
          <w:rFonts w:ascii="Times New Roman" w:eastAsia="Strada-Light" w:hAnsi="Times New Roman"/>
          <w:sz w:val="24"/>
          <w:szCs w:val="24"/>
        </w:rPr>
        <w:t>, A., Moore-Kucera, J., Wallace, R., Marsh, T., an</w:t>
      </w:r>
      <w:r>
        <w:rPr>
          <w:rFonts w:ascii="Times New Roman" w:eastAsia="Strada-Light" w:hAnsi="Times New Roman"/>
          <w:sz w:val="24"/>
          <w:szCs w:val="24"/>
        </w:rPr>
        <w:t xml:space="preserve">d </w:t>
      </w:r>
      <w:r w:rsidRPr="007F3967">
        <w:rPr>
          <w:rFonts w:ascii="Times New Roman" w:eastAsia="Strada-Light" w:hAnsi="Times New Roman"/>
          <w:sz w:val="24"/>
          <w:szCs w:val="24"/>
        </w:rPr>
        <w:t>Inglis</w:t>
      </w:r>
      <w:r>
        <w:rPr>
          <w:rFonts w:ascii="Times New Roman" w:eastAsia="Strada-Light" w:hAnsi="Times New Roman"/>
          <w:sz w:val="24"/>
          <w:szCs w:val="24"/>
        </w:rPr>
        <w:t xml:space="preserve">, D.  </w:t>
      </w:r>
      <w:proofErr w:type="gramStart"/>
      <w:r>
        <w:rPr>
          <w:rFonts w:ascii="Times New Roman" w:eastAsia="Strada-Light" w:hAnsi="Times New Roman"/>
          <w:sz w:val="24"/>
          <w:szCs w:val="24"/>
        </w:rPr>
        <w:t>Plastic mulches, biodegrad</w:t>
      </w:r>
      <w:r w:rsidRPr="007F3967">
        <w:rPr>
          <w:rFonts w:ascii="Times New Roman" w:eastAsia="Strada-Light" w:hAnsi="Times New Roman"/>
          <w:sz w:val="24"/>
          <w:szCs w:val="24"/>
        </w:rPr>
        <w:t>able alternatives, China and US</w:t>
      </w:r>
      <w:r>
        <w:rPr>
          <w:rFonts w:ascii="Times New Roman" w:eastAsia="Strada-Light" w:hAnsi="Times New Roman"/>
          <w:sz w:val="24"/>
          <w:szCs w:val="24"/>
        </w:rPr>
        <w:t>.</w:t>
      </w:r>
      <w:proofErr w:type="gramEnd"/>
      <w:r w:rsidRPr="007F3967">
        <w:rPr>
          <w:rFonts w:ascii="Times New Roman" w:eastAsia="Strada-Light" w:hAnsi="Times New Roman"/>
          <w:sz w:val="24"/>
          <w:szCs w:val="24"/>
        </w:rPr>
        <w:t xml:space="preserve">  </w:t>
      </w:r>
      <w:r w:rsidRPr="007F3967">
        <w:rPr>
          <w:rFonts w:ascii="Times New Roman" w:eastAsia="Strada-Light" w:hAnsi="Times New Roman"/>
          <w:i/>
          <w:sz w:val="24"/>
          <w:szCs w:val="24"/>
        </w:rPr>
        <w:t>In:</w:t>
      </w:r>
      <w:r>
        <w:rPr>
          <w:rFonts w:ascii="Times New Roman" w:eastAsia="Strada-Light" w:hAnsi="Times New Roman"/>
          <w:sz w:val="24"/>
          <w:szCs w:val="24"/>
        </w:rPr>
        <w:t xml:space="preserve">  </w:t>
      </w:r>
      <w:proofErr w:type="spellStart"/>
      <w:r w:rsidRPr="007F3967">
        <w:rPr>
          <w:rFonts w:ascii="Times New Roman" w:eastAsia="Strada-Light" w:hAnsi="Times New Roman"/>
          <w:sz w:val="24"/>
          <w:szCs w:val="24"/>
        </w:rPr>
        <w:t>Steenbergen</w:t>
      </w:r>
      <w:proofErr w:type="spellEnd"/>
      <w:r w:rsidRPr="007F3967">
        <w:rPr>
          <w:rFonts w:ascii="Times New Roman" w:eastAsia="Strada-Light" w:hAnsi="Times New Roman"/>
          <w:sz w:val="24"/>
          <w:szCs w:val="24"/>
        </w:rPr>
        <w:t xml:space="preserve">, F. van, </w:t>
      </w:r>
      <w:proofErr w:type="spellStart"/>
      <w:r w:rsidRPr="007F3967">
        <w:rPr>
          <w:rFonts w:ascii="Times New Roman" w:eastAsia="Strada-Light" w:hAnsi="Times New Roman"/>
          <w:sz w:val="24"/>
          <w:szCs w:val="24"/>
        </w:rPr>
        <w:t>Tuinhof</w:t>
      </w:r>
      <w:proofErr w:type="spellEnd"/>
      <w:r w:rsidRPr="007F3967">
        <w:rPr>
          <w:rFonts w:ascii="Times New Roman" w:eastAsia="Strada-Light" w:hAnsi="Times New Roman"/>
          <w:sz w:val="24"/>
          <w:szCs w:val="24"/>
        </w:rPr>
        <w:t xml:space="preserve"> A., and L. </w:t>
      </w:r>
      <w:proofErr w:type="spellStart"/>
      <w:r w:rsidRPr="007F3967">
        <w:rPr>
          <w:rFonts w:ascii="Times New Roman" w:eastAsia="Strada-Light" w:hAnsi="Times New Roman"/>
          <w:sz w:val="24"/>
          <w:szCs w:val="24"/>
        </w:rPr>
        <w:t>Knoop</w:t>
      </w:r>
      <w:proofErr w:type="spellEnd"/>
      <w:r w:rsidRPr="007F3967">
        <w:rPr>
          <w:rFonts w:ascii="Times New Roman" w:eastAsia="Strada-Light" w:hAnsi="Times New Roman"/>
          <w:sz w:val="24"/>
          <w:szCs w:val="24"/>
        </w:rPr>
        <w:t xml:space="preserve"> (</w:t>
      </w:r>
      <w:r w:rsidRPr="007F3967">
        <w:rPr>
          <w:rFonts w:ascii="Times New Roman" w:eastAsia="Strada-Light" w:hAnsi="Times New Roman"/>
          <w:i/>
          <w:sz w:val="24"/>
          <w:szCs w:val="24"/>
        </w:rPr>
        <w:t>eds.</w:t>
      </w:r>
      <w:r w:rsidRPr="007F3967">
        <w:rPr>
          <w:rFonts w:ascii="Times New Roman" w:eastAsia="Strada-Light" w:hAnsi="Times New Roman"/>
          <w:sz w:val="24"/>
          <w:szCs w:val="24"/>
        </w:rPr>
        <w:t xml:space="preserve">)  </w:t>
      </w:r>
      <w:r w:rsidRPr="00753263">
        <w:rPr>
          <w:rFonts w:ascii="Times New Roman" w:eastAsia="Strada-Light" w:hAnsi="Times New Roman"/>
          <w:i/>
          <w:sz w:val="24"/>
          <w:szCs w:val="24"/>
        </w:rPr>
        <w:t>Transforming Landscapes, Transforming Lives: The Business of Sustainable Water Buffer Management</w:t>
      </w:r>
      <w:r w:rsidRPr="007F3967">
        <w:rPr>
          <w:rFonts w:ascii="Times New Roman" w:eastAsia="Strada-Light" w:hAnsi="Times New Roman"/>
          <w:sz w:val="24"/>
          <w:szCs w:val="24"/>
        </w:rPr>
        <w:t xml:space="preserve">. </w:t>
      </w:r>
      <w:proofErr w:type="spellStart"/>
      <w:r w:rsidRPr="007F3967">
        <w:rPr>
          <w:rFonts w:ascii="Times New Roman" w:eastAsia="Strada-Light" w:hAnsi="Times New Roman"/>
          <w:sz w:val="24"/>
          <w:szCs w:val="24"/>
        </w:rPr>
        <w:t>Wageningen</w:t>
      </w:r>
      <w:proofErr w:type="spellEnd"/>
      <w:r w:rsidRPr="007F3967">
        <w:rPr>
          <w:rFonts w:ascii="Times New Roman" w:eastAsia="Strada-Light" w:hAnsi="Times New Roman"/>
          <w:sz w:val="24"/>
          <w:szCs w:val="24"/>
        </w:rPr>
        <w:t>, The Netherlands: 3R Water Secretariat</w:t>
      </w:r>
      <w:r>
        <w:rPr>
          <w:rFonts w:ascii="Times New Roman" w:eastAsia="Strada-Light" w:hAnsi="Times New Roman"/>
          <w:sz w:val="24"/>
          <w:szCs w:val="24"/>
        </w:rPr>
        <w:t>, h</w:t>
      </w:r>
      <w:r w:rsidRPr="00985035">
        <w:rPr>
          <w:rFonts w:ascii="Times New Roman" w:eastAsia="Strada-Light" w:hAnsi="Times New Roman"/>
          <w:sz w:val="24"/>
          <w:szCs w:val="24"/>
        </w:rPr>
        <w:t>ttp://www.hydrology.nl/images/docs/ihp/nl/2011.08_Transforming_Landscapes.pdf</w:t>
      </w:r>
      <w:r>
        <w:rPr>
          <w:rFonts w:ascii="Times New Roman" w:eastAsia="Strada-Light" w:hAnsi="Times New Roman"/>
          <w:sz w:val="24"/>
          <w:szCs w:val="24"/>
        </w:rPr>
        <w:t xml:space="preserve"> (2011).</w:t>
      </w:r>
    </w:p>
    <w:p w:rsidR="00E07C0C" w:rsidRPr="007F3967" w:rsidRDefault="00E07C0C" w:rsidP="00E07C0C">
      <w:pPr>
        <w:autoSpaceDE w:val="0"/>
        <w:autoSpaceDN w:val="0"/>
        <w:adjustRightInd w:val="0"/>
        <w:contextualSpacing/>
        <w:rPr>
          <w:rFonts w:ascii="Times New Roman" w:hAnsi="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10. Song, J.H., Murphy, R.J., Narayan, R., and Davies, G.B.H.  </w:t>
      </w:r>
      <w:proofErr w:type="gramStart"/>
      <w:r>
        <w:rPr>
          <w:rFonts w:ascii="Times New Roman" w:hAnsi="Times New Roman" w:cs="Times New Roman"/>
          <w:sz w:val="24"/>
          <w:szCs w:val="24"/>
        </w:rPr>
        <w:t>Biodegradable and compostable alternatives to conventional plastics.</w:t>
      </w:r>
      <w:proofErr w:type="gramEnd"/>
      <w:r>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Transactions of the Royal Society B</w:t>
      </w:r>
      <w:r>
        <w:rPr>
          <w:rFonts w:ascii="Times New Roman" w:hAnsi="Times New Roman" w:cs="Times New Roman"/>
          <w:sz w:val="24"/>
          <w:szCs w:val="24"/>
        </w:rPr>
        <w:t xml:space="preserve"> </w:t>
      </w:r>
      <w:r w:rsidRPr="00985035">
        <w:rPr>
          <w:rFonts w:ascii="Times New Roman" w:hAnsi="Times New Roman" w:cs="Times New Roman"/>
          <w:b/>
          <w:sz w:val="24"/>
          <w:szCs w:val="24"/>
        </w:rPr>
        <w:t>364</w:t>
      </w:r>
      <w:r>
        <w:rPr>
          <w:rFonts w:ascii="Times New Roman" w:hAnsi="Times New Roman" w:cs="Times New Roman"/>
          <w:b/>
          <w:sz w:val="24"/>
          <w:szCs w:val="24"/>
        </w:rPr>
        <w:t>,</w:t>
      </w:r>
      <w:r>
        <w:rPr>
          <w:rFonts w:ascii="Times New Roman" w:hAnsi="Times New Roman" w:cs="Times New Roman"/>
          <w:sz w:val="24"/>
          <w:szCs w:val="24"/>
        </w:rPr>
        <w:t xml:space="preserve"> 2127-2139 (2009).</w:t>
      </w:r>
      <w:proofErr w:type="gramEnd"/>
    </w:p>
    <w:p w:rsidR="00E07C0C" w:rsidRDefault="00E07C0C" w:rsidP="007211BF">
      <w:pPr>
        <w:contextualSpacing/>
        <w:rPr>
          <w:rFonts w:ascii="Times New Roman" w:hAnsi="Times New Roman" w:cs="Times New Roman"/>
          <w:sz w:val="24"/>
          <w:szCs w:val="24"/>
        </w:rPr>
      </w:pPr>
    </w:p>
    <w:p w:rsidR="00E07C0C" w:rsidRDefault="00E07C0C" w:rsidP="00E07C0C">
      <w:pPr>
        <w:autoSpaceDE w:val="0"/>
        <w:autoSpaceDN w:val="0"/>
        <w:adjustRightInd w:val="0"/>
        <w:spacing w:after="0"/>
        <w:contextualSpacing/>
        <w:rPr>
          <w:rFonts w:ascii="Times New Roman" w:hAnsi="Times New Roman" w:cs="Times New Roman"/>
          <w:sz w:val="24"/>
          <w:szCs w:val="24"/>
          <w:lang w:val="fr-CH"/>
        </w:rPr>
      </w:pPr>
      <w:r>
        <w:rPr>
          <w:rFonts w:ascii="Times New Roman" w:hAnsi="Times New Roman" w:cs="Times New Roman"/>
          <w:sz w:val="24"/>
          <w:szCs w:val="24"/>
          <w:lang w:val="fr-CH"/>
        </w:rPr>
        <w:t xml:space="preserve">11.   Hayes, D.G., </w:t>
      </w:r>
      <w:proofErr w:type="spellStart"/>
      <w:r>
        <w:rPr>
          <w:rFonts w:ascii="Times New Roman" w:hAnsi="Times New Roman" w:cs="Times New Roman"/>
          <w:sz w:val="24"/>
          <w:szCs w:val="24"/>
          <w:lang w:val="fr-CH"/>
        </w:rPr>
        <w:t>Dharmalingam</w:t>
      </w:r>
      <w:proofErr w:type="spellEnd"/>
      <w:r>
        <w:rPr>
          <w:rFonts w:ascii="Times New Roman" w:hAnsi="Times New Roman" w:cs="Times New Roman"/>
          <w:sz w:val="24"/>
          <w:szCs w:val="24"/>
          <w:lang w:val="fr-CH"/>
        </w:rPr>
        <w:t xml:space="preserve">, S., </w:t>
      </w:r>
      <w:proofErr w:type="spellStart"/>
      <w:r>
        <w:rPr>
          <w:rFonts w:ascii="Times New Roman" w:hAnsi="Times New Roman" w:cs="Times New Roman"/>
          <w:sz w:val="24"/>
          <w:szCs w:val="24"/>
          <w:lang w:val="fr-CH"/>
        </w:rPr>
        <w:t>Wadsworth</w:t>
      </w:r>
      <w:proofErr w:type="spellEnd"/>
      <w:r>
        <w:rPr>
          <w:rFonts w:ascii="Times New Roman" w:hAnsi="Times New Roman" w:cs="Times New Roman"/>
          <w:sz w:val="24"/>
          <w:szCs w:val="24"/>
          <w:lang w:val="fr-CH"/>
        </w:rPr>
        <w:t xml:space="preserve">, L.C., </w:t>
      </w:r>
      <w:proofErr w:type="spellStart"/>
      <w:r>
        <w:rPr>
          <w:rFonts w:ascii="Times New Roman" w:hAnsi="Times New Roman" w:cs="Times New Roman"/>
          <w:sz w:val="24"/>
          <w:szCs w:val="24"/>
          <w:lang w:val="fr-CH"/>
        </w:rPr>
        <w:t>Leonas</w:t>
      </w:r>
      <w:proofErr w:type="spellEnd"/>
      <w:r>
        <w:rPr>
          <w:rFonts w:ascii="Times New Roman" w:hAnsi="Times New Roman" w:cs="Times New Roman"/>
          <w:sz w:val="24"/>
          <w:szCs w:val="24"/>
          <w:lang w:val="fr-CH"/>
        </w:rPr>
        <w:t xml:space="preserve">, K.K., Miles, C., and </w:t>
      </w:r>
      <w:proofErr w:type="spellStart"/>
      <w:r>
        <w:rPr>
          <w:rFonts w:ascii="Times New Roman" w:hAnsi="Times New Roman" w:cs="Times New Roman"/>
          <w:sz w:val="24"/>
          <w:szCs w:val="24"/>
          <w:lang w:val="fr-CH"/>
        </w:rPr>
        <w:t>Inglis</w:t>
      </w:r>
      <w:proofErr w:type="spellEnd"/>
      <w:r>
        <w:rPr>
          <w:rFonts w:ascii="Times New Roman" w:hAnsi="Times New Roman" w:cs="Times New Roman"/>
          <w:sz w:val="24"/>
          <w:szCs w:val="24"/>
          <w:lang w:val="fr-CH"/>
        </w:rPr>
        <w:t xml:space="preserve">, D.A.  </w:t>
      </w:r>
      <w:proofErr w:type="spellStart"/>
      <w:r>
        <w:rPr>
          <w:rFonts w:ascii="Times New Roman" w:hAnsi="Times New Roman" w:cs="Times New Roman"/>
          <w:sz w:val="24"/>
          <w:szCs w:val="24"/>
          <w:lang w:val="fr-CH"/>
        </w:rPr>
        <w:t>Biodegradable</w:t>
      </w:r>
      <w:proofErr w:type="spellEnd"/>
      <w:r>
        <w:rPr>
          <w:rFonts w:ascii="Times New Roman" w:hAnsi="Times New Roman" w:cs="Times New Roman"/>
          <w:sz w:val="24"/>
          <w:szCs w:val="24"/>
          <w:lang w:val="fr-CH"/>
        </w:rPr>
        <w:t xml:space="preserve"> agricultural </w:t>
      </w:r>
      <w:proofErr w:type="spellStart"/>
      <w:r>
        <w:rPr>
          <w:rFonts w:ascii="Times New Roman" w:hAnsi="Times New Roman" w:cs="Times New Roman"/>
          <w:sz w:val="24"/>
          <w:szCs w:val="24"/>
          <w:lang w:val="fr-CH"/>
        </w:rPr>
        <w:t>mulches</w:t>
      </w:r>
      <w:proofErr w:type="spellEnd"/>
      <w:r>
        <w:rPr>
          <w:rFonts w:ascii="Times New Roman" w:hAnsi="Times New Roman" w:cs="Times New Roman"/>
          <w:sz w:val="24"/>
          <w:szCs w:val="24"/>
          <w:lang w:val="fr-CH"/>
        </w:rPr>
        <w:t xml:space="preserve"> </w:t>
      </w:r>
      <w:proofErr w:type="spellStart"/>
      <w:r>
        <w:rPr>
          <w:rFonts w:ascii="Times New Roman" w:hAnsi="Times New Roman" w:cs="Times New Roman"/>
          <w:sz w:val="24"/>
          <w:szCs w:val="24"/>
          <w:lang w:val="fr-CH"/>
        </w:rPr>
        <w:t>derived</w:t>
      </w:r>
      <w:proofErr w:type="spellEnd"/>
      <w:r>
        <w:rPr>
          <w:rFonts w:ascii="Times New Roman" w:hAnsi="Times New Roman" w:cs="Times New Roman"/>
          <w:sz w:val="24"/>
          <w:szCs w:val="24"/>
          <w:lang w:val="fr-CH"/>
        </w:rPr>
        <w:t xml:space="preserve"> </w:t>
      </w:r>
      <w:proofErr w:type="spellStart"/>
      <w:r>
        <w:rPr>
          <w:rFonts w:ascii="Times New Roman" w:hAnsi="Times New Roman" w:cs="Times New Roman"/>
          <w:sz w:val="24"/>
          <w:szCs w:val="24"/>
          <w:lang w:val="fr-CH"/>
        </w:rPr>
        <w:t>from</w:t>
      </w:r>
      <w:proofErr w:type="spellEnd"/>
      <w:r>
        <w:rPr>
          <w:rFonts w:ascii="Times New Roman" w:hAnsi="Times New Roman" w:cs="Times New Roman"/>
          <w:sz w:val="24"/>
          <w:szCs w:val="24"/>
          <w:lang w:val="fr-CH"/>
        </w:rPr>
        <w:t xml:space="preserve"> </w:t>
      </w:r>
      <w:proofErr w:type="spellStart"/>
      <w:r>
        <w:rPr>
          <w:rFonts w:ascii="Times New Roman" w:hAnsi="Times New Roman" w:cs="Times New Roman"/>
          <w:sz w:val="24"/>
          <w:szCs w:val="24"/>
          <w:lang w:val="fr-CH"/>
        </w:rPr>
        <w:t>biopolymers</w:t>
      </w:r>
      <w:proofErr w:type="spellEnd"/>
      <w:r>
        <w:rPr>
          <w:rFonts w:ascii="Times New Roman" w:hAnsi="Times New Roman" w:cs="Times New Roman"/>
          <w:sz w:val="24"/>
          <w:szCs w:val="24"/>
          <w:lang w:val="fr-CH"/>
        </w:rPr>
        <w:t xml:space="preserve">.  </w:t>
      </w:r>
      <w:r w:rsidRPr="008C78A9">
        <w:rPr>
          <w:rFonts w:ascii="Times New Roman" w:hAnsi="Times New Roman" w:cs="Times New Roman"/>
          <w:i/>
          <w:sz w:val="24"/>
          <w:szCs w:val="24"/>
          <w:lang w:val="fr-CH"/>
        </w:rPr>
        <w:t xml:space="preserve">In: </w:t>
      </w:r>
      <w:proofErr w:type="spellStart"/>
      <w:r>
        <w:rPr>
          <w:rFonts w:ascii="Times New Roman" w:hAnsi="Times New Roman" w:cs="Times New Roman"/>
          <w:i/>
          <w:sz w:val="24"/>
          <w:szCs w:val="24"/>
          <w:lang w:val="fr-CH"/>
        </w:rPr>
        <w:t>D</w:t>
      </w:r>
      <w:r w:rsidRPr="008C78A9">
        <w:rPr>
          <w:rFonts w:ascii="Times New Roman" w:hAnsi="Times New Roman" w:cs="Times New Roman"/>
          <w:i/>
          <w:sz w:val="24"/>
          <w:szCs w:val="24"/>
          <w:lang w:val="fr-CH"/>
        </w:rPr>
        <w:t>egradable</w:t>
      </w:r>
      <w:proofErr w:type="spellEnd"/>
      <w:r w:rsidRPr="008C78A9">
        <w:rPr>
          <w:rFonts w:ascii="Times New Roman" w:hAnsi="Times New Roman" w:cs="Times New Roman"/>
          <w:i/>
          <w:sz w:val="24"/>
          <w:szCs w:val="24"/>
          <w:lang w:val="fr-CH"/>
        </w:rPr>
        <w:t xml:space="preserve"> </w:t>
      </w:r>
      <w:proofErr w:type="spellStart"/>
      <w:r w:rsidRPr="008C78A9">
        <w:rPr>
          <w:rFonts w:ascii="Times New Roman" w:hAnsi="Times New Roman" w:cs="Times New Roman"/>
          <w:i/>
          <w:sz w:val="24"/>
          <w:szCs w:val="24"/>
          <w:lang w:val="fr-CH"/>
        </w:rPr>
        <w:t>polymers</w:t>
      </w:r>
      <w:proofErr w:type="spellEnd"/>
      <w:r w:rsidRPr="008C78A9">
        <w:rPr>
          <w:rFonts w:ascii="Times New Roman" w:hAnsi="Times New Roman" w:cs="Times New Roman"/>
          <w:i/>
          <w:sz w:val="24"/>
          <w:szCs w:val="24"/>
          <w:lang w:val="fr-CH"/>
        </w:rPr>
        <w:t xml:space="preserve"> and </w:t>
      </w:r>
      <w:proofErr w:type="spellStart"/>
      <w:r w:rsidRPr="00CC39D3">
        <w:rPr>
          <w:rFonts w:ascii="Times New Roman" w:hAnsi="Times New Roman" w:cs="Times New Roman"/>
          <w:i/>
          <w:sz w:val="24"/>
          <w:szCs w:val="24"/>
          <w:lang w:val="fr-CH"/>
        </w:rPr>
        <w:t>materials</w:t>
      </w:r>
      <w:proofErr w:type="spellEnd"/>
      <w:r w:rsidRPr="00CC39D3">
        <w:rPr>
          <w:rFonts w:ascii="Times New Roman" w:hAnsi="Times New Roman" w:cs="Times New Roman"/>
          <w:i/>
          <w:sz w:val="24"/>
          <w:szCs w:val="24"/>
          <w:lang w:val="fr-CH"/>
        </w:rPr>
        <w:t xml:space="preserve">, </w:t>
      </w:r>
      <w:proofErr w:type="spellStart"/>
      <w:r w:rsidRPr="00CC39D3">
        <w:rPr>
          <w:rFonts w:ascii="Times New Roman" w:hAnsi="Times New Roman" w:cs="Times New Roman"/>
          <w:i/>
          <w:sz w:val="24"/>
          <w:szCs w:val="24"/>
          <w:lang w:val="fr-CH"/>
        </w:rPr>
        <w:t>principles</w:t>
      </w:r>
      <w:proofErr w:type="spellEnd"/>
      <w:r w:rsidRPr="00CC39D3">
        <w:rPr>
          <w:rFonts w:ascii="Times New Roman" w:hAnsi="Times New Roman" w:cs="Times New Roman"/>
          <w:i/>
          <w:sz w:val="24"/>
          <w:szCs w:val="24"/>
          <w:lang w:val="fr-CH"/>
        </w:rPr>
        <w:t xml:space="preserve"> and practice.  </w:t>
      </w:r>
      <w:r w:rsidRPr="00CC39D3">
        <w:rPr>
          <w:rFonts w:ascii="Times New Roman" w:hAnsi="Times New Roman" w:cs="Times New Roman"/>
          <w:sz w:val="24"/>
          <w:szCs w:val="24"/>
          <w:lang w:val="fr-CH"/>
        </w:rPr>
        <w:t>2</w:t>
      </w:r>
      <w:r w:rsidRPr="00CC39D3">
        <w:rPr>
          <w:rFonts w:ascii="Times New Roman" w:hAnsi="Times New Roman" w:cs="Times New Roman"/>
          <w:sz w:val="24"/>
          <w:szCs w:val="24"/>
          <w:vertAlign w:val="superscript"/>
          <w:lang w:val="fr-CH"/>
        </w:rPr>
        <w:t>nd</w:t>
      </w:r>
      <w:r w:rsidRPr="00CC39D3">
        <w:rPr>
          <w:rFonts w:ascii="Times New Roman" w:hAnsi="Times New Roman" w:cs="Times New Roman"/>
          <w:sz w:val="24"/>
          <w:szCs w:val="24"/>
          <w:lang w:val="fr-CH"/>
        </w:rPr>
        <w:t xml:space="preserve"> Ed.  ACS Symposium </w:t>
      </w:r>
      <w:proofErr w:type="spellStart"/>
      <w:r w:rsidRPr="00CC39D3">
        <w:rPr>
          <w:rFonts w:ascii="Times New Roman" w:hAnsi="Times New Roman" w:cs="Times New Roman"/>
          <w:sz w:val="24"/>
          <w:szCs w:val="24"/>
          <w:lang w:val="fr-CH"/>
        </w:rPr>
        <w:t>Series</w:t>
      </w:r>
      <w:proofErr w:type="spellEnd"/>
      <w:r w:rsidRPr="00CC39D3">
        <w:rPr>
          <w:rFonts w:ascii="Times New Roman" w:hAnsi="Times New Roman" w:cs="Times New Roman"/>
          <w:sz w:val="24"/>
          <w:szCs w:val="24"/>
          <w:lang w:val="fr-CH"/>
        </w:rPr>
        <w:t>, A</w:t>
      </w:r>
      <w:r>
        <w:rPr>
          <w:rFonts w:ascii="Times New Roman" w:hAnsi="Times New Roman" w:cs="Times New Roman"/>
          <w:sz w:val="24"/>
          <w:szCs w:val="24"/>
          <w:lang w:val="fr-CH"/>
        </w:rPr>
        <w:t xml:space="preserve">merican </w:t>
      </w:r>
      <w:proofErr w:type="spellStart"/>
      <w:r>
        <w:rPr>
          <w:rFonts w:ascii="Times New Roman" w:hAnsi="Times New Roman" w:cs="Times New Roman"/>
          <w:sz w:val="24"/>
          <w:szCs w:val="24"/>
          <w:lang w:val="fr-CH"/>
        </w:rPr>
        <w:t>Chemical</w:t>
      </w:r>
      <w:proofErr w:type="spellEnd"/>
      <w:r>
        <w:rPr>
          <w:rFonts w:ascii="Times New Roman" w:hAnsi="Times New Roman" w:cs="Times New Roman"/>
          <w:sz w:val="24"/>
          <w:szCs w:val="24"/>
          <w:lang w:val="fr-CH"/>
        </w:rPr>
        <w:t xml:space="preserve"> Society </w:t>
      </w:r>
      <w:proofErr w:type="spellStart"/>
      <w:r>
        <w:rPr>
          <w:rFonts w:ascii="Times New Roman" w:hAnsi="Times New Roman" w:cs="Times New Roman"/>
          <w:sz w:val="24"/>
          <w:szCs w:val="24"/>
          <w:lang w:val="fr-CH"/>
        </w:rPr>
        <w:t>Press</w:t>
      </w:r>
      <w:proofErr w:type="spellEnd"/>
      <w:r>
        <w:rPr>
          <w:rFonts w:ascii="Times New Roman" w:hAnsi="Times New Roman" w:cs="Times New Roman"/>
          <w:sz w:val="24"/>
          <w:szCs w:val="24"/>
          <w:lang w:val="fr-CH"/>
        </w:rPr>
        <w:t>, Washington, D.C.</w:t>
      </w:r>
      <w:r w:rsidRPr="00CC39D3">
        <w:rPr>
          <w:rFonts w:ascii="Times New Roman" w:hAnsi="Times New Roman" w:cs="Times New Roman"/>
          <w:sz w:val="24"/>
          <w:szCs w:val="24"/>
          <w:lang w:val="fr-CH"/>
        </w:rPr>
        <w:t xml:space="preserve"> (2012).</w:t>
      </w:r>
      <w:r>
        <w:rPr>
          <w:rFonts w:ascii="Times New Roman" w:hAnsi="Times New Roman" w:cs="Times New Roman"/>
          <w:sz w:val="24"/>
          <w:szCs w:val="24"/>
          <w:lang w:val="fr-CH"/>
        </w:rPr>
        <w:t xml:space="preserve">  In </w:t>
      </w:r>
      <w:proofErr w:type="spellStart"/>
      <w:r>
        <w:rPr>
          <w:rFonts w:ascii="Times New Roman" w:hAnsi="Times New Roman" w:cs="Times New Roman"/>
          <w:sz w:val="24"/>
          <w:szCs w:val="24"/>
          <w:lang w:val="fr-CH"/>
        </w:rPr>
        <w:t>press</w:t>
      </w:r>
      <w:proofErr w:type="spellEnd"/>
      <w:r>
        <w:rPr>
          <w:rFonts w:ascii="Times New Roman" w:hAnsi="Times New Roman" w:cs="Times New Roman"/>
          <w:sz w:val="24"/>
          <w:szCs w:val="24"/>
          <w:lang w:val="fr-CH"/>
        </w:rPr>
        <w:t>.</w:t>
      </w:r>
    </w:p>
    <w:p w:rsidR="00E07C0C" w:rsidRPr="007F3967" w:rsidRDefault="00E07C0C" w:rsidP="00E07C0C">
      <w:pPr>
        <w:contextualSpacing/>
        <w:rPr>
          <w:rFonts w:ascii="Times New Roman" w:hAnsi="Times New Roman" w:cs="Times New Roman"/>
          <w:sz w:val="24"/>
          <w:szCs w:val="24"/>
        </w:rPr>
      </w:pPr>
    </w:p>
    <w:p w:rsidR="00E07C0C" w:rsidRPr="007F3967"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12. </w:t>
      </w:r>
      <w:r w:rsidRPr="007F3967">
        <w:rPr>
          <w:rFonts w:ascii="Times New Roman" w:hAnsi="Times New Roman" w:cs="Times New Roman"/>
          <w:sz w:val="24"/>
          <w:szCs w:val="24"/>
        </w:rPr>
        <w:t xml:space="preserve">Ojeda, T.F.M., </w:t>
      </w:r>
      <w:proofErr w:type="spellStart"/>
      <w:r w:rsidRPr="007F3967">
        <w:rPr>
          <w:rFonts w:ascii="Times New Roman" w:hAnsi="Times New Roman" w:cs="Times New Roman"/>
          <w:sz w:val="24"/>
          <w:szCs w:val="24"/>
        </w:rPr>
        <w:t>Dalmolin</w:t>
      </w:r>
      <w:proofErr w:type="spellEnd"/>
      <w:r w:rsidRPr="007F3967">
        <w:rPr>
          <w:rFonts w:ascii="Times New Roman" w:hAnsi="Times New Roman" w:cs="Times New Roman"/>
          <w:sz w:val="24"/>
          <w:szCs w:val="24"/>
        </w:rPr>
        <w:t>, E., Forte, M.M.C., Jacques, R.J.S., Bento, F.M., and Camargo</w:t>
      </w:r>
      <w:r>
        <w:rPr>
          <w:rFonts w:ascii="Times New Roman" w:hAnsi="Times New Roman" w:cs="Times New Roman"/>
          <w:sz w:val="24"/>
          <w:szCs w:val="24"/>
        </w:rPr>
        <w:t>, F.A.O</w:t>
      </w:r>
      <w:r w:rsidRPr="007F3967">
        <w:rPr>
          <w:rFonts w:ascii="Times New Roman" w:hAnsi="Times New Roman" w:cs="Times New Roman"/>
          <w:sz w:val="24"/>
          <w:szCs w:val="24"/>
        </w:rPr>
        <w:t xml:space="preserve">.  </w:t>
      </w:r>
      <w:proofErr w:type="gramStart"/>
      <w:r w:rsidRPr="007F3967">
        <w:rPr>
          <w:rFonts w:ascii="Times New Roman" w:hAnsi="Times New Roman" w:cs="Times New Roman"/>
          <w:sz w:val="24"/>
          <w:szCs w:val="24"/>
        </w:rPr>
        <w:t xml:space="preserve">Abiotic and biotic degradation of </w:t>
      </w:r>
      <w:proofErr w:type="spellStart"/>
      <w:r w:rsidRPr="007F3967">
        <w:rPr>
          <w:rFonts w:ascii="Times New Roman" w:hAnsi="Times New Roman" w:cs="Times New Roman"/>
          <w:sz w:val="24"/>
          <w:szCs w:val="24"/>
        </w:rPr>
        <w:t>oxo</w:t>
      </w:r>
      <w:proofErr w:type="spellEnd"/>
      <w:r w:rsidRPr="007F3967">
        <w:rPr>
          <w:rFonts w:ascii="Times New Roman" w:hAnsi="Times New Roman" w:cs="Times New Roman"/>
          <w:sz w:val="24"/>
          <w:szCs w:val="24"/>
        </w:rPr>
        <w:t xml:space="preserve">-biodegradable </w:t>
      </w:r>
      <w:proofErr w:type="spellStart"/>
      <w:r w:rsidRPr="007F3967">
        <w:rPr>
          <w:rFonts w:ascii="Times New Roman" w:hAnsi="Times New Roman" w:cs="Times New Roman"/>
          <w:sz w:val="24"/>
          <w:szCs w:val="24"/>
        </w:rPr>
        <w:t>polyethylenes</w:t>
      </w:r>
      <w:proofErr w:type="spellEnd"/>
      <w:r w:rsidRPr="007F3967">
        <w:rPr>
          <w:rFonts w:ascii="Times New Roman" w:hAnsi="Times New Roman" w:cs="Times New Roman"/>
          <w:sz w:val="24"/>
          <w:szCs w:val="24"/>
        </w:rPr>
        <w:t>.</w:t>
      </w:r>
      <w:proofErr w:type="gramEnd"/>
      <w:r w:rsidRPr="007F3967">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Polymer Degradation and Stability</w:t>
      </w:r>
      <w:r w:rsidRPr="007F3967">
        <w:rPr>
          <w:rFonts w:ascii="Times New Roman" w:hAnsi="Times New Roman" w:cs="Times New Roman"/>
          <w:sz w:val="24"/>
          <w:szCs w:val="24"/>
        </w:rPr>
        <w:t xml:space="preserve"> </w:t>
      </w:r>
      <w:r w:rsidRPr="00985035">
        <w:rPr>
          <w:rFonts w:ascii="Times New Roman" w:hAnsi="Times New Roman" w:cs="Times New Roman"/>
          <w:b/>
          <w:sz w:val="24"/>
          <w:szCs w:val="24"/>
        </w:rPr>
        <w:t>94</w:t>
      </w:r>
      <w:r>
        <w:rPr>
          <w:rFonts w:ascii="Times New Roman" w:hAnsi="Times New Roman" w:cs="Times New Roman"/>
          <w:b/>
          <w:sz w:val="24"/>
          <w:szCs w:val="24"/>
        </w:rPr>
        <w:t>,</w:t>
      </w:r>
      <w:r w:rsidRPr="007F3967">
        <w:rPr>
          <w:rFonts w:ascii="Times New Roman" w:hAnsi="Times New Roman" w:cs="Times New Roman"/>
          <w:sz w:val="24"/>
          <w:szCs w:val="24"/>
        </w:rPr>
        <w:t xml:space="preserve"> 965-970</w:t>
      </w:r>
      <w:r>
        <w:rPr>
          <w:rFonts w:ascii="Times New Roman" w:hAnsi="Times New Roman" w:cs="Times New Roman"/>
          <w:sz w:val="24"/>
          <w:szCs w:val="24"/>
        </w:rPr>
        <w:t xml:space="preserve"> (</w:t>
      </w:r>
      <w:r w:rsidRPr="007F3967">
        <w:rPr>
          <w:rFonts w:ascii="Times New Roman" w:hAnsi="Times New Roman" w:cs="Times New Roman"/>
          <w:sz w:val="24"/>
          <w:szCs w:val="24"/>
        </w:rPr>
        <w:t>2009</w:t>
      </w:r>
      <w:r>
        <w:rPr>
          <w:rFonts w:ascii="Times New Roman" w:hAnsi="Times New Roman" w:cs="Times New Roman"/>
          <w:sz w:val="24"/>
          <w:szCs w:val="24"/>
        </w:rPr>
        <w:t>)</w:t>
      </w:r>
      <w:r w:rsidRPr="007F3967">
        <w:rPr>
          <w:rFonts w:ascii="Times New Roman" w:hAnsi="Times New Roman" w:cs="Times New Roman"/>
          <w:sz w:val="24"/>
          <w:szCs w:val="24"/>
        </w:rPr>
        <w:t>.</w:t>
      </w:r>
      <w:proofErr w:type="gramEnd"/>
    </w:p>
    <w:p w:rsidR="00E07C0C" w:rsidRDefault="00E07C0C" w:rsidP="00E07C0C">
      <w:pPr>
        <w:autoSpaceDE w:val="0"/>
        <w:autoSpaceDN w:val="0"/>
        <w:adjustRightInd w:val="0"/>
        <w:spacing w:after="0"/>
        <w:contextualSpacing/>
        <w:rPr>
          <w:rFonts w:ascii="Times New Roman" w:hAnsi="Times New Roman" w:cs="Times New Roman"/>
          <w:sz w:val="24"/>
          <w:szCs w:val="24"/>
          <w:lang w:val="fr-CH"/>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13. van der Zee, M.  </w:t>
      </w:r>
      <w:proofErr w:type="gramStart"/>
      <w:r>
        <w:rPr>
          <w:rFonts w:ascii="Times New Roman" w:hAnsi="Times New Roman" w:cs="Times New Roman"/>
          <w:sz w:val="24"/>
          <w:szCs w:val="24"/>
        </w:rPr>
        <w:t>Analytical methods for monitoring biodegradation processes of environmentally degradable polymers.</w:t>
      </w:r>
      <w:proofErr w:type="gramEnd"/>
      <w:r>
        <w:rPr>
          <w:rFonts w:ascii="Times New Roman" w:hAnsi="Times New Roman" w:cs="Times New Roman"/>
          <w:sz w:val="24"/>
          <w:szCs w:val="24"/>
        </w:rPr>
        <w:t xml:space="preserve">  pp. 263-281.  </w:t>
      </w:r>
      <w:r w:rsidRPr="00753263">
        <w:rPr>
          <w:rFonts w:ascii="Times New Roman" w:hAnsi="Times New Roman" w:cs="Times New Roman"/>
          <w:i/>
          <w:sz w:val="24"/>
          <w:szCs w:val="24"/>
        </w:rPr>
        <w:t>In:</w:t>
      </w:r>
      <w:r>
        <w:rPr>
          <w:rFonts w:ascii="Times New Roman" w:hAnsi="Times New Roman" w:cs="Times New Roman"/>
          <w:sz w:val="24"/>
          <w:szCs w:val="24"/>
        </w:rPr>
        <w:t xml:space="preserve"> </w:t>
      </w:r>
      <w:r w:rsidRPr="00753263">
        <w:rPr>
          <w:rFonts w:ascii="Times New Roman" w:hAnsi="Times New Roman" w:cs="Times New Roman"/>
          <w:i/>
          <w:sz w:val="24"/>
          <w:szCs w:val="24"/>
        </w:rPr>
        <w:t>Handbook of Biodegradable Polymers</w:t>
      </w:r>
      <w:r>
        <w:rPr>
          <w:rFonts w:ascii="Times New Roman" w:hAnsi="Times New Roman" w:cs="Times New Roman"/>
          <w:sz w:val="24"/>
          <w:szCs w:val="24"/>
        </w:rPr>
        <w:t xml:space="preserve">.  </w:t>
      </w:r>
      <w:proofErr w:type="spellStart"/>
      <w:r>
        <w:rPr>
          <w:rFonts w:ascii="Times New Roman" w:hAnsi="Times New Roman" w:cs="Times New Roman"/>
          <w:sz w:val="24"/>
          <w:szCs w:val="24"/>
        </w:rPr>
        <w:t>Lendlein</w:t>
      </w:r>
      <w:proofErr w:type="spellEnd"/>
      <w:r>
        <w:rPr>
          <w:rFonts w:ascii="Times New Roman" w:hAnsi="Times New Roman" w:cs="Times New Roman"/>
          <w:sz w:val="24"/>
          <w:szCs w:val="24"/>
        </w:rPr>
        <w:t xml:space="preserve">, A. and A. Sisson, </w:t>
      </w:r>
      <w:proofErr w:type="gramStart"/>
      <w:r>
        <w:rPr>
          <w:rFonts w:ascii="Times New Roman" w:hAnsi="Times New Roman" w:cs="Times New Roman"/>
          <w:sz w:val="24"/>
          <w:szCs w:val="24"/>
        </w:rPr>
        <w:t>eds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Wiley-VCH, </w:t>
      </w:r>
      <w:proofErr w:type="spellStart"/>
      <w:r>
        <w:rPr>
          <w:rFonts w:ascii="Times New Roman" w:hAnsi="Times New Roman" w:cs="Times New Roman"/>
          <w:sz w:val="24"/>
          <w:szCs w:val="24"/>
        </w:rPr>
        <w:t>Weinheim</w:t>
      </w:r>
      <w:proofErr w:type="spellEnd"/>
      <w:r>
        <w:rPr>
          <w:rFonts w:ascii="Times New Roman" w:hAnsi="Times New Roman" w:cs="Times New Roman"/>
          <w:sz w:val="24"/>
          <w:szCs w:val="24"/>
        </w:rPr>
        <w:t>, Germany (2011).</w:t>
      </w:r>
      <w:proofErr w:type="gramEnd"/>
    </w:p>
    <w:p w:rsidR="00E07C0C"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14.  Narayan, R.  Misleading claims and misuse of standards continues to proliferate in the nascent </w:t>
      </w:r>
      <w:proofErr w:type="spellStart"/>
      <w:r>
        <w:rPr>
          <w:rFonts w:ascii="Times New Roman" w:hAnsi="Times New Roman" w:cs="Times New Roman"/>
          <w:sz w:val="24"/>
          <w:szCs w:val="24"/>
        </w:rPr>
        <w:t>bioplastics</w:t>
      </w:r>
      <w:proofErr w:type="spellEnd"/>
      <w:r>
        <w:rPr>
          <w:rFonts w:ascii="Times New Roman" w:hAnsi="Times New Roman" w:cs="Times New Roman"/>
          <w:sz w:val="24"/>
          <w:szCs w:val="24"/>
        </w:rPr>
        <w:t xml:space="preserve"> industry space.  </w:t>
      </w:r>
      <w:proofErr w:type="spellStart"/>
      <w:proofErr w:type="gramStart"/>
      <w:r w:rsidRPr="00F633C0">
        <w:rPr>
          <w:rFonts w:ascii="Times New Roman" w:hAnsi="Times New Roman" w:cs="Times New Roman"/>
          <w:i/>
          <w:sz w:val="24"/>
          <w:szCs w:val="24"/>
        </w:rPr>
        <w:t>BioPlastics</w:t>
      </w:r>
      <w:proofErr w:type="spellEnd"/>
      <w:r>
        <w:rPr>
          <w:rFonts w:ascii="Times New Roman" w:hAnsi="Times New Roman" w:cs="Times New Roman"/>
          <w:sz w:val="24"/>
          <w:szCs w:val="24"/>
        </w:rPr>
        <w:t xml:space="preserve"> </w:t>
      </w:r>
      <w:r w:rsidRPr="00986208">
        <w:rPr>
          <w:rFonts w:ascii="Times New Roman" w:hAnsi="Times New Roman" w:cs="Times New Roman"/>
          <w:b/>
          <w:sz w:val="24"/>
          <w:szCs w:val="24"/>
        </w:rPr>
        <w:t>01 / 10</w:t>
      </w:r>
      <w:r>
        <w:rPr>
          <w:rFonts w:ascii="Times New Roman" w:hAnsi="Times New Roman" w:cs="Times New Roman"/>
          <w:sz w:val="24"/>
          <w:szCs w:val="24"/>
        </w:rPr>
        <w:t>, www.bioplasticsmagazine.de/201001 (2010).</w:t>
      </w:r>
      <w:proofErr w:type="gramEnd"/>
    </w:p>
    <w:p w:rsidR="00E07C0C" w:rsidRPr="00CC39D3" w:rsidRDefault="00E07C0C" w:rsidP="00E07C0C">
      <w:pPr>
        <w:autoSpaceDE w:val="0"/>
        <w:autoSpaceDN w:val="0"/>
        <w:adjustRightInd w:val="0"/>
        <w:spacing w:after="0"/>
        <w:contextualSpacing/>
        <w:rPr>
          <w:rFonts w:ascii="Times New Roman" w:hAnsi="Times New Roman" w:cs="Times New Roman"/>
          <w:sz w:val="24"/>
          <w:szCs w:val="24"/>
          <w:lang w:val="fr-CH"/>
        </w:rPr>
      </w:pPr>
    </w:p>
    <w:p w:rsidR="00C17D74" w:rsidRPr="007F3967" w:rsidRDefault="00A82469" w:rsidP="007211BF">
      <w:pPr>
        <w:contextualSpacing/>
        <w:rPr>
          <w:rFonts w:ascii="Times New Roman" w:hAnsi="Times New Roman" w:cs="Times New Roman"/>
          <w:sz w:val="24"/>
          <w:szCs w:val="24"/>
          <w:lang w:val="fr-CH"/>
        </w:rPr>
      </w:pPr>
      <w:r>
        <w:rPr>
          <w:rFonts w:ascii="Times New Roman" w:hAnsi="Times New Roman" w:cs="Times New Roman"/>
          <w:sz w:val="24"/>
          <w:szCs w:val="24"/>
        </w:rPr>
        <w:t>15</w:t>
      </w:r>
      <w:r w:rsidR="007211BF">
        <w:rPr>
          <w:rFonts w:ascii="Times New Roman" w:hAnsi="Times New Roman" w:cs="Times New Roman"/>
          <w:sz w:val="24"/>
          <w:szCs w:val="24"/>
        </w:rPr>
        <w:t xml:space="preserve">.  </w:t>
      </w:r>
      <w:r w:rsidR="00B22C35" w:rsidRPr="007F3967">
        <w:rPr>
          <w:rFonts w:ascii="Times New Roman" w:hAnsi="Times New Roman" w:cs="Times New Roman"/>
          <w:sz w:val="24"/>
          <w:szCs w:val="24"/>
        </w:rPr>
        <w:t>ASTM D 5338</w:t>
      </w:r>
      <w:r w:rsidR="005A1C55" w:rsidRPr="007F3967">
        <w:rPr>
          <w:rFonts w:ascii="Times New Roman" w:hAnsi="Times New Roman" w:cs="Times New Roman"/>
          <w:sz w:val="24"/>
          <w:szCs w:val="24"/>
        </w:rPr>
        <w:t xml:space="preserve">-98.  </w:t>
      </w:r>
      <w:proofErr w:type="gramStart"/>
      <w:r w:rsidR="005A1C55" w:rsidRPr="007F3967">
        <w:rPr>
          <w:rFonts w:ascii="Times New Roman" w:hAnsi="Times New Roman" w:cs="Times New Roman"/>
          <w:sz w:val="24"/>
          <w:szCs w:val="24"/>
        </w:rPr>
        <w:t>Standard test method for determining aerobic biodegradation of plastic materials under controlled composting conditions.</w:t>
      </w:r>
      <w:proofErr w:type="gramEnd"/>
      <w:r w:rsidR="005A1C55" w:rsidRPr="007F3967">
        <w:rPr>
          <w:rFonts w:ascii="Times New Roman" w:hAnsi="Times New Roman" w:cs="Times New Roman"/>
          <w:sz w:val="24"/>
          <w:szCs w:val="24"/>
        </w:rPr>
        <w:t xml:space="preserve">  </w:t>
      </w:r>
      <w:r w:rsidR="005A1C55" w:rsidRPr="007F3967">
        <w:rPr>
          <w:rFonts w:ascii="Times New Roman" w:hAnsi="Times New Roman" w:cs="Times New Roman"/>
          <w:sz w:val="24"/>
          <w:szCs w:val="24"/>
          <w:lang w:val="fr-CH"/>
        </w:rPr>
        <w:t xml:space="preserve">American Society for </w:t>
      </w:r>
      <w:proofErr w:type="spellStart"/>
      <w:r w:rsidR="005A1C55" w:rsidRPr="007F3967">
        <w:rPr>
          <w:rFonts w:ascii="Times New Roman" w:hAnsi="Times New Roman" w:cs="Times New Roman"/>
          <w:sz w:val="24"/>
          <w:szCs w:val="24"/>
          <w:lang w:val="fr-CH"/>
        </w:rPr>
        <w:t>Testing</w:t>
      </w:r>
      <w:proofErr w:type="spellEnd"/>
      <w:r w:rsidR="005A1C55" w:rsidRPr="007F3967">
        <w:rPr>
          <w:rFonts w:ascii="Times New Roman" w:hAnsi="Times New Roman" w:cs="Times New Roman"/>
          <w:sz w:val="24"/>
          <w:szCs w:val="24"/>
          <w:lang w:val="fr-CH"/>
        </w:rPr>
        <w:t xml:space="preserve"> and </w:t>
      </w:r>
      <w:proofErr w:type="spellStart"/>
      <w:r w:rsidR="005A1C55" w:rsidRPr="007F3967">
        <w:rPr>
          <w:rFonts w:ascii="Times New Roman" w:hAnsi="Times New Roman" w:cs="Times New Roman"/>
          <w:sz w:val="24"/>
          <w:szCs w:val="24"/>
          <w:lang w:val="fr-CH"/>
        </w:rPr>
        <w:t>Materials</w:t>
      </w:r>
      <w:proofErr w:type="spellEnd"/>
      <w:r w:rsidR="005A1C55" w:rsidRPr="007F3967">
        <w:rPr>
          <w:rFonts w:ascii="Times New Roman" w:hAnsi="Times New Roman" w:cs="Times New Roman"/>
          <w:sz w:val="24"/>
          <w:szCs w:val="24"/>
          <w:lang w:val="fr-CH"/>
        </w:rPr>
        <w:t xml:space="preserve"> International, West </w:t>
      </w:r>
      <w:proofErr w:type="spellStart"/>
      <w:r w:rsidR="005A1C55" w:rsidRPr="007F3967">
        <w:rPr>
          <w:rFonts w:ascii="Times New Roman" w:hAnsi="Times New Roman" w:cs="Times New Roman"/>
          <w:sz w:val="24"/>
          <w:szCs w:val="24"/>
          <w:lang w:val="fr-CH"/>
        </w:rPr>
        <w:t>Conshohocken</w:t>
      </w:r>
      <w:proofErr w:type="spellEnd"/>
      <w:r w:rsidR="005A1C55" w:rsidRPr="007F3967">
        <w:rPr>
          <w:rFonts w:ascii="Times New Roman" w:hAnsi="Times New Roman" w:cs="Times New Roman"/>
          <w:sz w:val="24"/>
          <w:szCs w:val="24"/>
          <w:lang w:val="fr-CH"/>
        </w:rPr>
        <w:t>, PA</w:t>
      </w:r>
      <w:r w:rsidR="00985035">
        <w:rPr>
          <w:rFonts w:ascii="Times New Roman" w:hAnsi="Times New Roman" w:cs="Times New Roman"/>
          <w:sz w:val="24"/>
          <w:szCs w:val="24"/>
          <w:lang w:val="fr-CH"/>
        </w:rPr>
        <w:t xml:space="preserve"> (</w:t>
      </w:r>
      <w:r w:rsidR="00985035" w:rsidRPr="007F3967">
        <w:rPr>
          <w:rFonts w:ascii="Times New Roman" w:hAnsi="Times New Roman" w:cs="Times New Roman"/>
          <w:sz w:val="24"/>
          <w:szCs w:val="24"/>
        </w:rPr>
        <w:t>1998</w:t>
      </w:r>
      <w:r w:rsidR="00985035">
        <w:rPr>
          <w:rFonts w:ascii="Times New Roman" w:hAnsi="Times New Roman" w:cs="Times New Roman"/>
          <w:sz w:val="24"/>
          <w:szCs w:val="24"/>
        </w:rPr>
        <w:t>)</w:t>
      </w:r>
      <w:r w:rsidR="005A1C55" w:rsidRPr="007F3967">
        <w:rPr>
          <w:rFonts w:ascii="Times New Roman" w:hAnsi="Times New Roman" w:cs="Times New Roman"/>
          <w:sz w:val="24"/>
          <w:szCs w:val="24"/>
          <w:lang w:val="fr-CH"/>
        </w:rPr>
        <w:t>.</w:t>
      </w:r>
    </w:p>
    <w:p w:rsidR="005A1C55" w:rsidRPr="007F3967" w:rsidRDefault="005A1C55" w:rsidP="007211BF">
      <w:pPr>
        <w:contextualSpacing/>
        <w:rPr>
          <w:rFonts w:ascii="Times New Roman" w:hAnsi="Times New Roman" w:cs="Times New Roman"/>
          <w:sz w:val="24"/>
          <w:szCs w:val="24"/>
        </w:rPr>
      </w:pPr>
    </w:p>
    <w:p w:rsidR="00B22C35" w:rsidRPr="007F3967" w:rsidRDefault="00A82469" w:rsidP="007211BF">
      <w:pPr>
        <w:contextualSpacing/>
        <w:rPr>
          <w:rFonts w:ascii="Times New Roman" w:hAnsi="Times New Roman" w:cs="Times New Roman"/>
          <w:sz w:val="24"/>
          <w:szCs w:val="24"/>
          <w:lang w:val="fr-CH"/>
        </w:rPr>
      </w:pPr>
      <w:r>
        <w:rPr>
          <w:rFonts w:ascii="Times New Roman" w:hAnsi="Times New Roman" w:cs="Times New Roman"/>
          <w:sz w:val="24"/>
          <w:szCs w:val="24"/>
        </w:rPr>
        <w:t>16</w:t>
      </w:r>
      <w:r w:rsidR="007211BF">
        <w:rPr>
          <w:rFonts w:ascii="Times New Roman" w:hAnsi="Times New Roman" w:cs="Times New Roman"/>
          <w:sz w:val="24"/>
          <w:szCs w:val="24"/>
        </w:rPr>
        <w:t xml:space="preserve">.  </w:t>
      </w:r>
      <w:r w:rsidR="005A1C55" w:rsidRPr="007F3967">
        <w:rPr>
          <w:rFonts w:ascii="Times New Roman" w:hAnsi="Times New Roman" w:cs="Times New Roman"/>
          <w:sz w:val="24"/>
          <w:szCs w:val="24"/>
        </w:rPr>
        <w:t xml:space="preserve">ASTM </w:t>
      </w:r>
      <w:r w:rsidR="00C57D02" w:rsidRPr="007F3967">
        <w:rPr>
          <w:rFonts w:ascii="Times New Roman" w:hAnsi="Times New Roman" w:cs="Times New Roman"/>
          <w:sz w:val="24"/>
          <w:szCs w:val="24"/>
        </w:rPr>
        <w:t xml:space="preserve">D </w:t>
      </w:r>
      <w:r w:rsidR="005A1C55" w:rsidRPr="007F3967">
        <w:rPr>
          <w:rFonts w:ascii="Times New Roman" w:hAnsi="Times New Roman" w:cs="Times New Roman"/>
          <w:sz w:val="24"/>
          <w:szCs w:val="24"/>
        </w:rPr>
        <w:t xml:space="preserve">5988-03.  </w:t>
      </w:r>
      <w:proofErr w:type="gramStart"/>
      <w:r w:rsidR="005A1C55" w:rsidRPr="007F3967">
        <w:rPr>
          <w:rFonts w:ascii="Times New Roman" w:hAnsi="Times New Roman" w:cs="Times New Roman"/>
          <w:sz w:val="24"/>
          <w:szCs w:val="24"/>
        </w:rPr>
        <w:t>Standard test method for determining aerobic biodegradation in soil of plastic materials or residual plastic materials after composting.</w:t>
      </w:r>
      <w:proofErr w:type="gramEnd"/>
      <w:r w:rsidR="005A1C55" w:rsidRPr="007F3967">
        <w:rPr>
          <w:rFonts w:ascii="Times New Roman" w:hAnsi="Times New Roman" w:cs="Times New Roman"/>
          <w:sz w:val="24"/>
          <w:szCs w:val="24"/>
        </w:rPr>
        <w:t xml:space="preserve">  </w:t>
      </w:r>
      <w:r w:rsidR="005A1C55" w:rsidRPr="007F3967">
        <w:rPr>
          <w:rFonts w:ascii="Times New Roman" w:hAnsi="Times New Roman" w:cs="Times New Roman"/>
          <w:sz w:val="24"/>
          <w:szCs w:val="24"/>
          <w:lang w:val="fr-CH"/>
        </w:rPr>
        <w:t xml:space="preserve">American Society for </w:t>
      </w:r>
      <w:proofErr w:type="spellStart"/>
      <w:r w:rsidR="005A1C55" w:rsidRPr="007F3967">
        <w:rPr>
          <w:rFonts w:ascii="Times New Roman" w:hAnsi="Times New Roman" w:cs="Times New Roman"/>
          <w:sz w:val="24"/>
          <w:szCs w:val="24"/>
          <w:lang w:val="fr-CH"/>
        </w:rPr>
        <w:t>Testing</w:t>
      </w:r>
      <w:proofErr w:type="spellEnd"/>
      <w:r w:rsidR="005A1C55" w:rsidRPr="007F3967">
        <w:rPr>
          <w:rFonts w:ascii="Times New Roman" w:hAnsi="Times New Roman" w:cs="Times New Roman"/>
          <w:sz w:val="24"/>
          <w:szCs w:val="24"/>
          <w:lang w:val="fr-CH"/>
        </w:rPr>
        <w:t xml:space="preserve"> and </w:t>
      </w:r>
      <w:proofErr w:type="spellStart"/>
      <w:r w:rsidR="005A1C55" w:rsidRPr="007F3967">
        <w:rPr>
          <w:rFonts w:ascii="Times New Roman" w:hAnsi="Times New Roman" w:cs="Times New Roman"/>
          <w:sz w:val="24"/>
          <w:szCs w:val="24"/>
          <w:lang w:val="fr-CH"/>
        </w:rPr>
        <w:t>Materials</w:t>
      </w:r>
      <w:proofErr w:type="spellEnd"/>
      <w:r w:rsidR="005A1C55" w:rsidRPr="007F3967">
        <w:rPr>
          <w:rFonts w:ascii="Times New Roman" w:hAnsi="Times New Roman" w:cs="Times New Roman"/>
          <w:sz w:val="24"/>
          <w:szCs w:val="24"/>
          <w:lang w:val="fr-CH"/>
        </w:rPr>
        <w:t xml:space="preserve"> International, West </w:t>
      </w:r>
      <w:proofErr w:type="spellStart"/>
      <w:r w:rsidR="005A1C55" w:rsidRPr="007F3967">
        <w:rPr>
          <w:rFonts w:ascii="Times New Roman" w:hAnsi="Times New Roman" w:cs="Times New Roman"/>
          <w:sz w:val="24"/>
          <w:szCs w:val="24"/>
          <w:lang w:val="fr-CH"/>
        </w:rPr>
        <w:t>Conshohocken</w:t>
      </w:r>
      <w:proofErr w:type="spellEnd"/>
      <w:r w:rsidR="005A1C55" w:rsidRPr="007F3967">
        <w:rPr>
          <w:rFonts w:ascii="Times New Roman" w:hAnsi="Times New Roman" w:cs="Times New Roman"/>
          <w:sz w:val="24"/>
          <w:szCs w:val="24"/>
          <w:lang w:val="fr-CH"/>
        </w:rPr>
        <w:t>, PA</w:t>
      </w:r>
      <w:r w:rsidR="00985035">
        <w:rPr>
          <w:rFonts w:ascii="Times New Roman" w:hAnsi="Times New Roman" w:cs="Times New Roman"/>
          <w:sz w:val="24"/>
          <w:szCs w:val="24"/>
          <w:lang w:val="fr-CH"/>
        </w:rPr>
        <w:t xml:space="preserve"> (</w:t>
      </w:r>
      <w:r w:rsidR="00985035" w:rsidRPr="007F3967">
        <w:rPr>
          <w:rFonts w:ascii="Times New Roman" w:hAnsi="Times New Roman" w:cs="Times New Roman"/>
          <w:sz w:val="24"/>
          <w:szCs w:val="24"/>
        </w:rPr>
        <w:t>2003</w:t>
      </w:r>
      <w:r w:rsidR="00985035">
        <w:rPr>
          <w:rFonts w:ascii="Times New Roman" w:hAnsi="Times New Roman" w:cs="Times New Roman"/>
          <w:sz w:val="24"/>
          <w:szCs w:val="24"/>
        </w:rPr>
        <w:t>)</w:t>
      </w:r>
      <w:r w:rsidR="005A1C55" w:rsidRPr="007F3967">
        <w:rPr>
          <w:rFonts w:ascii="Times New Roman" w:hAnsi="Times New Roman" w:cs="Times New Roman"/>
          <w:sz w:val="24"/>
          <w:szCs w:val="24"/>
          <w:lang w:val="fr-CH"/>
        </w:rPr>
        <w:t>.</w:t>
      </w:r>
    </w:p>
    <w:p w:rsidR="007F3967" w:rsidRPr="007F3967" w:rsidRDefault="007F3967" w:rsidP="007211BF">
      <w:pPr>
        <w:contextualSpacing/>
        <w:rPr>
          <w:rFonts w:ascii="Times New Roman" w:hAnsi="Times New Roman" w:cs="Times New Roman"/>
          <w:sz w:val="24"/>
          <w:szCs w:val="24"/>
        </w:rPr>
      </w:pPr>
    </w:p>
    <w:p w:rsidR="005A1C55" w:rsidRPr="007F3967" w:rsidRDefault="00A82469" w:rsidP="007211BF">
      <w:pPr>
        <w:contextualSpacing/>
        <w:rPr>
          <w:rFonts w:ascii="Times New Roman" w:hAnsi="Times New Roman" w:cs="Times New Roman"/>
          <w:sz w:val="24"/>
          <w:szCs w:val="24"/>
          <w:lang w:val="fr-CH"/>
        </w:rPr>
      </w:pPr>
      <w:r>
        <w:rPr>
          <w:rFonts w:ascii="Times New Roman" w:hAnsi="Times New Roman" w:cs="Times New Roman"/>
          <w:sz w:val="24"/>
          <w:szCs w:val="24"/>
        </w:rPr>
        <w:t>17</w:t>
      </w:r>
      <w:r w:rsidR="007211BF">
        <w:rPr>
          <w:rFonts w:ascii="Times New Roman" w:hAnsi="Times New Roman" w:cs="Times New Roman"/>
          <w:sz w:val="24"/>
          <w:szCs w:val="24"/>
        </w:rPr>
        <w:t xml:space="preserve">.  </w:t>
      </w:r>
      <w:r w:rsidR="005A1C55" w:rsidRPr="007F3967">
        <w:rPr>
          <w:rFonts w:ascii="Times New Roman" w:hAnsi="Times New Roman" w:cs="Times New Roman"/>
          <w:sz w:val="24"/>
          <w:szCs w:val="24"/>
        </w:rPr>
        <w:t xml:space="preserve">ASTM D 6954-04.  Standard guide for exposing and testing plastics </w:t>
      </w:r>
      <w:proofErr w:type="gramStart"/>
      <w:r w:rsidR="005A1C55" w:rsidRPr="007F3967">
        <w:rPr>
          <w:rFonts w:ascii="Times New Roman" w:hAnsi="Times New Roman" w:cs="Times New Roman"/>
          <w:sz w:val="24"/>
          <w:szCs w:val="24"/>
        </w:rPr>
        <w:t>that degrade</w:t>
      </w:r>
      <w:proofErr w:type="gramEnd"/>
      <w:r w:rsidR="005A1C55" w:rsidRPr="007F3967">
        <w:rPr>
          <w:rFonts w:ascii="Times New Roman" w:hAnsi="Times New Roman" w:cs="Times New Roman"/>
          <w:sz w:val="24"/>
          <w:szCs w:val="24"/>
        </w:rPr>
        <w:t xml:space="preserve"> in the environment by a combination of oxidation and biodegradation.  </w:t>
      </w:r>
      <w:r w:rsidR="005A1C55" w:rsidRPr="007F3967">
        <w:rPr>
          <w:rFonts w:ascii="Times New Roman" w:hAnsi="Times New Roman" w:cs="Times New Roman"/>
          <w:sz w:val="24"/>
          <w:szCs w:val="24"/>
          <w:lang w:val="fr-CH"/>
        </w:rPr>
        <w:t xml:space="preserve">American Society for </w:t>
      </w:r>
      <w:proofErr w:type="spellStart"/>
      <w:r w:rsidR="005A1C55" w:rsidRPr="007F3967">
        <w:rPr>
          <w:rFonts w:ascii="Times New Roman" w:hAnsi="Times New Roman" w:cs="Times New Roman"/>
          <w:sz w:val="24"/>
          <w:szCs w:val="24"/>
          <w:lang w:val="fr-CH"/>
        </w:rPr>
        <w:t>Testing</w:t>
      </w:r>
      <w:proofErr w:type="spellEnd"/>
      <w:r w:rsidR="005A1C55" w:rsidRPr="007F3967">
        <w:rPr>
          <w:rFonts w:ascii="Times New Roman" w:hAnsi="Times New Roman" w:cs="Times New Roman"/>
          <w:sz w:val="24"/>
          <w:szCs w:val="24"/>
          <w:lang w:val="fr-CH"/>
        </w:rPr>
        <w:t xml:space="preserve"> and </w:t>
      </w:r>
      <w:proofErr w:type="spellStart"/>
      <w:r w:rsidR="005A1C55" w:rsidRPr="007F3967">
        <w:rPr>
          <w:rFonts w:ascii="Times New Roman" w:hAnsi="Times New Roman" w:cs="Times New Roman"/>
          <w:sz w:val="24"/>
          <w:szCs w:val="24"/>
          <w:lang w:val="fr-CH"/>
        </w:rPr>
        <w:t>Materials</w:t>
      </w:r>
      <w:proofErr w:type="spellEnd"/>
      <w:r w:rsidR="005A1C55" w:rsidRPr="007F3967">
        <w:rPr>
          <w:rFonts w:ascii="Times New Roman" w:hAnsi="Times New Roman" w:cs="Times New Roman"/>
          <w:sz w:val="24"/>
          <w:szCs w:val="24"/>
          <w:lang w:val="fr-CH"/>
        </w:rPr>
        <w:t xml:space="preserve"> International, West </w:t>
      </w:r>
      <w:proofErr w:type="spellStart"/>
      <w:r w:rsidR="005A1C55" w:rsidRPr="007F3967">
        <w:rPr>
          <w:rFonts w:ascii="Times New Roman" w:hAnsi="Times New Roman" w:cs="Times New Roman"/>
          <w:sz w:val="24"/>
          <w:szCs w:val="24"/>
          <w:lang w:val="fr-CH"/>
        </w:rPr>
        <w:t>Conshohocken</w:t>
      </w:r>
      <w:proofErr w:type="spellEnd"/>
      <w:r w:rsidR="005A1C55" w:rsidRPr="007F3967">
        <w:rPr>
          <w:rFonts w:ascii="Times New Roman" w:hAnsi="Times New Roman" w:cs="Times New Roman"/>
          <w:sz w:val="24"/>
          <w:szCs w:val="24"/>
          <w:lang w:val="fr-CH"/>
        </w:rPr>
        <w:t>, PA</w:t>
      </w:r>
      <w:r w:rsidR="00985035">
        <w:rPr>
          <w:rFonts w:ascii="Times New Roman" w:hAnsi="Times New Roman" w:cs="Times New Roman"/>
          <w:sz w:val="24"/>
          <w:szCs w:val="24"/>
          <w:lang w:val="fr-CH"/>
        </w:rPr>
        <w:t xml:space="preserve"> (</w:t>
      </w:r>
      <w:r w:rsidR="00985035">
        <w:rPr>
          <w:rFonts w:ascii="Times New Roman" w:hAnsi="Times New Roman" w:cs="Times New Roman"/>
          <w:sz w:val="24"/>
          <w:szCs w:val="24"/>
        </w:rPr>
        <w:t>2004)</w:t>
      </w:r>
      <w:r w:rsidR="005A1C55" w:rsidRPr="007F3967">
        <w:rPr>
          <w:rFonts w:ascii="Times New Roman" w:hAnsi="Times New Roman" w:cs="Times New Roman"/>
          <w:sz w:val="24"/>
          <w:szCs w:val="24"/>
          <w:lang w:val="fr-CH"/>
        </w:rPr>
        <w:t>.</w:t>
      </w:r>
    </w:p>
    <w:p w:rsidR="007F3967" w:rsidRPr="007F3967" w:rsidRDefault="007F3967" w:rsidP="007211BF">
      <w:pPr>
        <w:contextualSpacing/>
        <w:rPr>
          <w:rFonts w:ascii="Times New Roman" w:hAnsi="Times New Roman" w:cs="Times New Roman"/>
          <w:sz w:val="24"/>
          <w:szCs w:val="24"/>
          <w:lang w:val="fr-CH"/>
        </w:rPr>
      </w:pPr>
    </w:p>
    <w:p w:rsidR="00B22C35" w:rsidRPr="007F3967" w:rsidRDefault="00A82469" w:rsidP="007211BF">
      <w:pPr>
        <w:contextualSpacing/>
        <w:rPr>
          <w:rFonts w:ascii="Times New Roman" w:hAnsi="Times New Roman" w:cs="Times New Roman"/>
          <w:sz w:val="24"/>
          <w:szCs w:val="24"/>
          <w:lang w:val="fr-CH"/>
        </w:rPr>
      </w:pPr>
      <w:r>
        <w:rPr>
          <w:rFonts w:ascii="Times New Roman" w:hAnsi="Times New Roman" w:cs="Times New Roman"/>
          <w:sz w:val="24"/>
          <w:szCs w:val="24"/>
          <w:lang w:val="fr-CH"/>
        </w:rPr>
        <w:t>18</w:t>
      </w:r>
      <w:r w:rsidR="007211BF">
        <w:rPr>
          <w:rFonts w:ascii="Times New Roman" w:hAnsi="Times New Roman" w:cs="Times New Roman"/>
          <w:sz w:val="24"/>
          <w:szCs w:val="24"/>
          <w:lang w:val="fr-CH"/>
        </w:rPr>
        <w:t xml:space="preserve">.  </w:t>
      </w:r>
      <w:r w:rsidR="005A1C55" w:rsidRPr="007F3967">
        <w:rPr>
          <w:rFonts w:ascii="Times New Roman" w:hAnsi="Times New Roman" w:cs="Times New Roman"/>
          <w:sz w:val="24"/>
          <w:szCs w:val="24"/>
          <w:lang w:val="fr-CH"/>
        </w:rPr>
        <w:t>ASTM G21</w:t>
      </w:r>
      <w:r w:rsidR="00B22C35" w:rsidRPr="007F3967">
        <w:rPr>
          <w:rFonts w:ascii="Times New Roman" w:hAnsi="Times New Roman" w:cs="Times New Roman"/>
          <w:sz w:val="24"/>
          <w:szCs w:val="24"/>
          <w:lang w:val="fr-CH"/>
        </w:rPr>
        <w:t>–96.  Standard pract</w:t>
      </w:r>
      <w:r w:rsidR="005A1C55" w:rsidRPr="007F3967">
        <w:rPr>
          <w:rFonts w:ascii="Times New Roman" w:hAnsi="Times New Roman" w:cs="Times New Roman"/>
          <w:sz w:val="24"/>
          <w:szCs w:val="24"/>
          <w:lang w:val="fr-CH"/>
        </w:rPr>
        <w:t xml:space="preserve">ice for </w:t>
      </w:r>
      <w:proofErr w:type="spellStart"/>
      <w:r w:rsidR="005A1C55" w:rsidRPr="007F3967">
        <w:rPr>
          <w:rFonts w:ascii="Times New Roman" w:hAnsi="Times New Roman" w:cs="Times New Roman"/>
          <w:sz w:val="24"/>
          <w:szCs w:val="24"/>
          <w:lang w:val="fr-CH"/>
        </w:rPr>
        <w:t>determining</w:t>
      </w:r>
      <w:proofErr w:type="spellEnd"/>
      <w:r w:rsidR="005A1C55" w:rsidRPr="007F3967">
        <w:rPr>
          <w:rFonts w:ascii="Times New Roman" w:hAnsi="Times New Roman" w:cs="Times New Roman"/>
          <w:sz w:val="24"/>
          <w:szCs w:val="24"/>
          <w:lang w:val="fr-CH"/>
        </w:rPr>
        <w:t xml:space="preserve"> </w:t>
      </w:r>
      <w:proofErr w:type="spellStart"/>
      <w:r w:rsidR="005A1C55" w:rsidRPr="007F3967">
        <w:rPr>
          <w:rFonts w:ascii="Times New Roman" w:hAnsi="Times New Roman" w:cs="Times New Roman"/>
          <w:sz w:val="24"/>
          <w:szCs w:val="24"/>
          <w:lang w:val="fr-CH"/>
        </w:rPr>
        <w:t>resistance</w:t>
      </w:r>
      <w:proofErr w:type="spellEnd"/>
      <w:r w:rsidR="005A1C55" w:rsidRPr="007F3967">
        <w:rPr>
          <w:rFonts w:ascii="Times New Roman" w:hAnsi="Times New Roman" w:cs="Times New Roman"/>
          <w:sz w:val="24"/>
          <w:szCs w:val="24"/>
          <w:lang w:val="fr-CH"/>
        </w:rPr>
        <w:t xml:space="preserve"> </w:t>
      </w:r>
      <w:r w:rsidR="00B22C35" w:rsidRPr="007F3967">
        <w:rPr>
          <w:rFonts w:ascii="Times New Roman" w:hAnsi="Times New Roman" w:cs="Times New Roman"/>
          <w:sz w:val="24"/>
          <w:szCs w:val="24"/>
          <w:lang w:val="fr-CH"/>
        </w:rPr>
        <w:t>o</w:t>
      </w:r>
      <w:r w:rsidR="005A1C55" w:rsidRPr="007F3967">
        <w:rPr>
          <w:rFonts w:ascii="Times New Roman" w:hAnsi="Times New Roman" w:cs="Times New Roman"/>
          <w:sz w:val="24"/>
          <w:szCs w:val="24"/>
          <w:lang w:val="fr-CH"/>
        </w:rPr>
        <w:t>f</w:t>
      </w:r>
      <w:r w:rsidR="00B22C35" w:rsidRPr="007F3967">
        <w:rPr>
          <w:rFonts w:ascii="Times New Roman" w:hAnsi="Times New Roman" w:cs="Times New Roman"/>
          <w:sz w:val="24"/>
          <w:szCs w:val="24"/>
          <w:lang w:val="fr-CH"/>
        </w:rPr>
        <w:t xml:space="preserve"> </w:t>
      </w:r>
      <w:proofErr w:type="spellStart"/>
      <w:r w:rsidR="00B22C35" w:rsidRPr="007F3967">
        <w:rPr>
          <w:rFonts w:ascii="Times New Roman" w:hAnsi="Times New Roman" w:cs="Times New Roman"/>
          <w:sz w:val="24"/>
          <w:szCs w:val="24"/>
          <w:lang w:val="fr-CH"/>
        </w:rPr>
        <w:t>synthetic</w:t>
      </w:r>
      <w:proofErr w:type="spellEnd"/>
      <w:r w:rsidR="00B22C35" w:rsidRPr="007F3967">
        <w:rPr>
          <w:rFonts w:ascii="Times New Roman" w:hAnsi="Times New Roman" w:cs="Times New Roman"/>
          <w:sz w:val="24"/>
          <w:szCs w:val="24"/>
          <w:lang w:val="fr-CH"/>
        </w:rPr>
        <w:t xml:space="preserve"> </w:t>
      </w:r>
      <w:proofErr w:type="spellStart"/>
      <w:r w:rsidR="00B22C35" w:rsidRPr="007F3967">
        <w:rPr>
          <w:rFonts w:ascii="Times New Roman" w:hAnsi="Times New Roman" w:cs="Times New Roman"/>
          <w:sz w:val="24"/>
          <w:szCs w:val="24"/>
          <w:lang w:val="fr-CH"/>
        </w:rPr>
        <w:t>polymeric</w:t>
      </w:r>
      <w:proofErr w:type="spellEnd"/>
      <w:r w:rsidR="00B22C35" w:rsidRPr="007F3967">
        <w:rPr>
          <w:rFonts w:ascii="Times New Roman" w:hAnsi="Times New Roman" w:cs="Times New Roman"/>
          <w:sz w:val="24"/>
          <w:szCs w:val="24"/>
          <w:lang w:val="fr-CH"/>
        </w:rPr>
        <w:t xml:space="preserve"> </w:t>
      </w:r>
      <w:proofErr w:type="spellStart"/>
      <w:r w:rsidR="00B22C35" w:rsidRPr="007F3967">
        <w:rPr>
          <w:rFonts w:ascii="Times New Roman" w:hAnsi="Times New Roman" w:cs="Times New Roman"/>
          <w:sz w:val="24"/>
          <w:szCs w:val="24"/>
          <w:lang w:val="fr-CH"/>
        </w:rPr>
        <w:t>materials</w:t>
      </w:r>
      <w:proofErr w:type="spellEnd"/>
      <w:r w:rsidR="00B22C35" w:rsidRPr="007F3967">
        <w:rPr>
          <w:rFonts w:ascii="Times New Roman" w:hAnsi="Times New Roman" w:cs="Times New Roman"/>
          <w:sz w:val="24"/>
          <w:szCs w:val="24"/>
          <w:lang w:val="fr-CH"/>
        </w:rPr>
        <w:t xml:space="preserve"> to </w:t>
      </w:r>
      <w:proofErr w:type="spellStart"/>
      <w:r w:rsidR="00B22C35" w:rsidRPr="007F3967">
        <w:rPr>
          <w:rFonts w:ascii="Times New Roman" w:hAnsi="Times New Roman" w:cs="Times New Roman"/>
          <w:sz w:val="24"/>
          <w:szCs w:val="24"/>
          <w:lang w:val="fr-CH"/>
        </w:rPr>
        <w:t>fungi</w:t>
      </w:r>
      <w:proofErr w:type="spellEnd"/>
      <w:r w:rsidR="00B22C35" w:rsidRPr="007F3967">
        <w:rPr>
          <w:rFonts w:ascii="Times New Roman" w:hAnsi="Times New Roman" w:cs="Times New Roman"/>
          <w:sz w:val="24"/>
          <w:szCs w:val="24"/>
          <w:lang w:val="fr-CH"/>
        </w:rPr>
        <w:t>.  A</w:t>
      </w:r>
      <w:r w:rsidR="005A1C55" w:rsidRPr="007F3967">
        <w:rPr>
          <w:rFonts w:ascii="Times New Roman" w:hAnsi="Times New Roman" w:cs="Times New Roman"/>
          <w:sz w:val="24"/>
          <w:szCs w:val="24"/>
          <w:lang w:val="fr-CH"/>
        </w:rPr>
        <w:t xml:space="preserve">merican Society for </w:t>
      </w:r>
      <w:proofErr w:type="spellStart"/>
      <w:r w:rsidR="005A1C55" w:rsidRPr="007F3967">
        <w:rPr>
          <w:rFonts w:ascii="Times New Roman" w:hAnsi="Times New Roman" w:cs="Times New Roman"/>
          <w:sz w:val="24"/>
          <w:szCs w:val="24"/>
          <w:lang w:val="fr-CH"/>
        </w:rPr>
        <w:t>Testing</w:t>
      </w:r>
      <w:proofErr w:type="spellEnd"/>
      <w:r w:rsidR="005A1C55" w:rsidRPr="007F3967">
        <w:rPr>
          <w:rFonts w:ascii="Times New Roman" w:hAnsi="Times New Roman" w:cs="Times New Roman"/>
          <w:sz w:val="24"/>
          <w:szCs w:val="24"/>
          <w:lang w:val="fr-CH"/>
        </w:rPr>
        <w:t xml:space="preserve"> and </w:t>
      </w:r>
      <w:proofErr w:type="spellStart"/>
      <w:r w:rsidR="005A1C55" w:rsidRPr="007F3967">
        <w:rPr>
          <w:rFonts w:ascii="Times New Roman" w:hAnsi="Times New Roman" w:cs="Times New Roman"/>
          <w:sz w:val="24"/>
          <w:szCs w:val="24"/>
          <w:lang w:val="fr-CH"/>
        </w:rPr>
        <w:t>Materials</w:t>
      </w:r>
      <w:proofErr w:type="spellEnd"/>
      <w:r w:rsidR="00B22C35" w:rsidRPr="007F3967">
        <w:rPr>
          <w:rFonts w:ascii="Times New Roman" w:hAnsi="Times New Roman" w:cs="Times New Roman"/>
          <w:sz w:val="24"/>
          <w:szCs w:val="24"/>
          <w:lang w:val="fr-CH"/>
        </w:rPr>
        <w:t xml:space="preserve"> International, West </w:t>
      </w:r>
      <w:proofErr w:type="spellStart"/>
      <w:r w:rsidR="00B22C35" w:rsidRPr="007F3967">
        <w:rPr>
          <w:rFonts w:ascii="Times New Roman" w:hAnsi="Times New Roman" w:cs="Times New Roman"/>
          <w:sz w:val="24"/>
          <w:szCs w:val="24"/>
          <w:lang w:val="fr-CH"/>
        </w:rPr>
        <w:t>Conshohocken</w:t>
      </w:r>
      <w:proofErr w:type="spellEnd"/>
      <w:r w:rsidR="00B22C35" w:rsidRPr="007F3967">
        <w:rPr>
          <w:rFonts w:ascii="Times New Roman" w:hAnsi="Times New Roman" w:cs="Times New Roman"/>
          <w:sz w:val="24"/>
          <w:szCs w:val="24"/>
          <w:lang w:val="fr-CH"/>
        </w:rPr>
        <w:t>, PA</w:t>
      </w:r>
      <w:r w:rsidR="00985035">
        <w:rPr>
          <w:rFonts w:ascii="Times New Roman" w:hAnsi="Times New Roman" w:cs="Times New Roman"/>
          <w:sz w:val="24"/>
          <w:szCs w:val="24"/>
          <w:lang w:val="fr-CH"/>
        </w:rPr>
        <w:t xml:space="preserve"> (</w:t>
      </w:r>
      <w:r w:rsidR="00985035" w:rsidRPr="007F3967">
        <w:rPr>
          <w:rFonts w:ascii="Times New Roman" w:hAnsi="Times New Roman" w:cs="Times New Roman"/>
          <w:sz w:val="24"/>
          <w:szCs w:val="24"/>
          <w:lang w:val="fr-CH"/>
        </w:rPr>
        <w:t>2002</w:t>
      </w:r>
      <w:r w:rsidR="00985035">
        <w:rPr>
          <w:rFonts w:ascii="Times New Roman" w:hAnsi="Times New Roman" w:cs="Times New Roman"/>
          <w:sz w:val="24"/>
          <w:szCs w:val="24"/>
          <w:lang w:val="fr-CH"/>
        </w:rPr>
        <w:t>)</w:t>
      </w:r>
      <w:r w:rsidR="00B22C35" w:rsidRPr="007F3967">
        <w:rPr>
          <w:rFonts w:ascii="Times New Roman" w:hAnsi="Times New Roman" w:cs="Times New Roman"/>
          <w:sz w:val="24"/>
          <w:szCs w:val="24"/>
          <w:lang w:val="fr-CH"/>
        </w:rPr>
        <w:t>.</w:t>
      </w:r>
    </w:p>
    <w:p w:rsidR="00E07C0C"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19. </w:t>
      </w:r>
      <w:r w:rsidRPr="007F3967">
        <w:rPr>
          <w:rFonts w:ascii="Times New Roman" w:hAnsi="Times New Roman" w:cs="Times New Roman"/>
          <w:sz w:val="24"/>
          <w:szCs w:val="24"/>
        </w:rPr>
        <w:t xml:space="preserve">ISO 846.  Plastics – evaluation of the action of microorganisms.  </w:t>
      </w:r>
      <w:proofErr w:type="gramStart"/>
      <w:r w:rsidRPr="007F3967">
        <w:rPr>
          <w:rFonts w:ascii="Times New Roman" w:hAnsi="Times New Roman" w:cs="Times New Roman"/>
          <w:sz w:val="24"/>
          <w:szCs w:val="24"/>
        </w:rPr>
        <w:t>International Organization for Standardization, Geneva, Switzerland</w:t>
      </w:r>
      <w:r>
        <w:rPr>
          <w:rFonts w:ascii="Times New Roman" w:hAnsi="Times New Roman" w:cs="Times New Roman"/>
          <w:sz w:val="24"/>
          <w:szCs w:val="24"/>
        </w:rPr>
        <w:t xml:space="preserve"> (</w:t>
      </w:r>
      <w:r w:rsidRPr="007F3967">
        <w:rPr>
          <w:rFonts w:ascii="Times New Roman" w:hAnsi="Times New Roman" w:cs="Times New Roman"/>
          <w:sz w:val="24"/>
          <w:szCs w:val="24"/>
        </w:rPr>
        <w:t>1997</w:t>
      </w:r>
      <w:r>
        <w:rPr>
          <w:rFonts w:ascii="Times New Roman" w:hAnsi="Times New Roman" w:cs="Times New Roman"/>
          <w:sz w:val="24"/>
          <w:szCs w:val="24"/>
        </w:rPr>
        <w:t>)</w:t>
      </w:r>
      <w:r w:rsidRPr="007F3967">
        <w:rPr>
          <w:rFonts w:ascii="Times New Roman" w:hAnsi="Times New Roman" w:cs="Times New Roman"/>
          <w:sz w:val="24"/>
          <w:szCs w:val="24"/>
        </w:rPr>
        <w:t>.</w:t>
      </w:r>
      <w:proofErr w:type="gramEnd"/>
    </w:p>
    <w:p w:rsidR="00E07C0C"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20. Russell, J.R., Huang, J., </w:t>
      </w:r>
      <w:r w:rsidRPr="00753263">
        <w:rPr>
          <w:rFonts w:ascii="Times New Roman" w:hAnsi="Times New Roman" w:cs="Times New Roman"/>
          <w:i/>
          <w:sz w:val="24"/>
          <w:szCs w:val="24"/>
        </w:rPr>
        <w:t>et al</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Biodegradation of polyester polyurethane by </w:t>
      </w:r>
      <w:proofErr w:type="spellStart"/>
      <w:r>
        <w:rPr>
          <w:rFonts w:ascii="Times New Roman" w:hAnsi="Times New Roman" w:cs="Times New Roman"/>
          <w:sz w:val="24"/>
          <w:szCs w:val="24"/>
        </w:rPr>
        <w:t>endophytic</w:t>
      </w:r>
      <w:proofErr w:type="spellEnd"/>
      <w:r>
        <w:rPr>
          <w:rFonts w:ascii="Times New Roman" w:hAnsi="Times New Roman" w:cs="Times New Roman"/>
          <w:sz w:val="24"/>
          <w:szCs w:val="24"/>
        </w:rPr>
        <w:t xml:space="preserve"> fungi.</w:t>
      </w:r>
      <w:proofErr w:type="gramEnd"/>
      <w:r>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Applied and Environmental Microbiology</w:t>
      </w:r>
      <w:r>
        <w:rPr>
          <w:rFonts w:ascii="Times New Roman" w:hAnsi="Times New Roman" w:cs="Times New Roman"/>
          <w:sz w:val="24"/>
          <w:szCs w:val="24"/>
        </w:rPr>
        <w:t xml:space="preserve"> </w:t>
      </w:r>
      <w:r w:rsidRPr="00985035">
        <w:rPr>
          <w:rFonts w:ascii="Times New Roman" w:hAnsi="Times New Roman" w:cs="Times New Roman"/>
          <w:b/>
          <w:sz w:val="24"/>
          <w:szCs w:val="24"/>
        </w:rPr>
        <w:t>77</w:t>
      </w:r>
      <w:r>
        <w:rPr>
          <w:rFonts w:ascii="Times New Roman" w:hAnsi="Times New Roman" w:cs="Times New Roman"/>
          <w:b/>
          <w:sz w:val="24"/>
          <w:szCs w:val="24"/>
        </w:rPr>
        <w:t>,</w:t>
      </w:r>
      <w:r>
        <w:rPr>
          <w:rFonts w:ascii="Times New Roman" w:hAnsi="Times New Roman" w:cs="Times New Roman"/>
          <w:sz w:val="24"/>
          <w:szCs w:val="24"/>
        </w:rPr>
        <w:t xml:space="preserve"> 6076-6084 (2011).</w:t>
      </w:r>
      <w:proofErr w:type="gramEnd"/>
    </w:p>
    <w:p w:rsidR="00E07C0C" w:rsidRPr="007F3967" w:rsidRDefault="00E07C0C" w:rsidP="00E07C0C">
      <w:pPr>
        <w:contextualSpacing/>
        <w:rPr>
          <w:rFonts w:ascii="Times New Roman" w:hAnsi="Times New Roman" w:cs="Times New Roman"/>
          <w:sz w:val="24"/>
          <w:szCs w:val="24"/>
        </w:rPr>
      </w:pPr>
    </w:p>
    <w:p w:rsidR="00E07C0C" w:rsidRDefault="00E07C0C" w:rsidP="00E07C0C">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 xml:space="preserve">21. Maeda, H., Yamagata, Y., Abe, K., Hasegawa, F., Machida, M., </w:t>
      </w:r>
      <w:proofErr w:type="spellStart"/>
      <w:r>
        <w:rPr>
          <w:rFonts w:ascii="Times New Roman" w:hAnsi="Times New Roman" w:cs="Times New Roman"/>
          <w:sz w:val="24"/>
          <w:szCs w:val="24"/>
        </w:rPr>
        <w:t>Ishioka</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Gomi</w:t>
      </w:r>
      <w:proofErr w:type="spellEnd"/>
      <w:r>
        <w:rPr>
          <w:rFonts w:ascii="Times New Roman" w:hAnsi="Times New Roman" w:cs="Times New Roman"/>
          <w:sz w:val="24"/>
          <w:szCs w:val="24"/>
        </w:rPr>
        <w:t xml:space="preserve">, K., and Nakajima, T.  </w:t>
      </w:r>
      <w:proofErr w:type="gramStart"/>
      <w:r>
        <w:rPr>
          <w:rFonts w:ascii="Times New Roman" w:hAnsi="Times New Roman" w:cs="Times New Roman"/>
          <w:sz w:val="24"/>
          <w:szCs w:val="24"/>
        </w:rPr>
        <w:t xml:space="preserve">Purification and characterization of a biodegradable plastic-degrading enzyme from </w:t>
      </w:r>
      <w:proofErr w:type="spellStart"/>
      <w:r w:rsidRPr="004F553F">
        <w:rPr>
          <w:rFonts w:ascii="Times New Roman" w:hAnsi="Times New Roman" w:cs="Times New Roman"/>
          <w:i/>
          <w:sz w:val="24"/>
          <w:szCs w:val="24"/>
        </w:rPr>
        <w:t>Aspergillus</w:t>
      </w:r>
      <w:proofErr w:type="spellEnd"/>
      <w:r w:rsidRPr="004F553F">
        <w:rPr>
          <w:rFonts w:ascii="Times New Roman" w:hAnsi="Times New Roman" w:cs="Times New Roman"/>
          <w:i/>
          <w:sz w:val="24"/>
          <w:szCs w:val="24"/>
        </w:rPr>
        <w:t xml:space="preserve"> </w:t>
      </w:r>
      <w:proofErr w:type="spellStart"/>
      <w:r w:rsidRPr="004F553F">
        <w:rPr>
          <w:rFonts w:ascii="Times New Roman" w:hAnsi="Times New Roman" w:cs="Times New Roman"/>
          <w:i/>
          <w:sz w:val="24"/>
          <w:szCs w:val="24"/>
        </w:rPr>
        <w:t>oryzae</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Applied Microbiology and Biotechnology</w:t>
      </w:r>
      <w:r>
        <w:rPr>
          <w:rFonts w:ascii="Times New Roman" w:hAnsi="Times New Roman" w:cs="Times New Roman"/>
          <w:sz w:val="24"/>
          <w:szCs w:val="24"/>
        </w:rPr>
        <w:t xml:space="preserve"> </w:t>
      </w:r>
      <w:r w:rsidRPr="00985035">
        <w:rPr>
          <w:rFonts w:ascii="Times New Roman" w:hAnsi="Times New Roman" w:cs="Times New Roman"/>
          <w:b/>
          <w:sz w:val="24"/>
          <w:szCs w:val="24"/>
        </w:rPr>
        <w:t>67</w:t>
      </w:r>
      <w:r>
        <w:rPr>
          <w:rFonts w:ascii="Times New Roman" w:hAnsi="Times New Roman" w:cs="Times New Roman"/>
          <w:b/>
          <w:sz w:val="24"/>
          <w:szCs w:val="24"/>
        </w:rPr>
        <w:t>,</w:t>
      </w:r>
      <w:r>
        <w:rPr>
          <w:rFonts w:ascii="Times New Roman" w:hAnsi="Times New Roman" w:cs="Times New Roman"/>
          <w:sz w:val="24"/>
          <w:szCs w:val="24"/>
        </w:rPr>
        <w:t xml:space="preserve"> 778-788 (2005).</w:t>
      </w:r>
      <w:proofErr w:type="gramEnd"/>
    </w:p>
    <w:p w:rsidR="00E07C0C" w:rsidRPr="007F3967" w:rsidRDefault="00E07C0C" w:rsidP="00E07C0C">
      <w:pPr>
        <w:autoSpaceDE w:val="0"/>
        <w:autoSpaceDN w:val="0"/>
        <w:adjustRightInd w:val="0"/>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22. </w:t>
      </w:r>
      <w:proofErr w:type="spellStart"/>
      <w:r>
        <w:rPr>
          <w:rFonts w:ascii="Times New Roman" w:hAnsi="Times New Roman" w:cs="Times New Roman"/>
          <w:sz w:val="24"/>
          <w:szCs w:val="24"/>
        </w:rPr>
        <w:t>Tokiwa</w:t>
      </w:r>
      <w:proofErr w:type="spellEnd"/>
      <w:r>
        <w:rPr>
          <w:rFonts w:ascii="Times New Roman" w:hAnsi="Times New Roman" w:cs="Times New Roman"/>
          <w:sz w:val="24"/>
          <w:szCs w:val="24"/>
        </w:rPr>
        <w:t xml:space="preserve">, Y. and </w:t>
      </w:r>
      <w:proofErr w:type="spellStart"/>
      <w:r>
        <w:rPr>
          <w:rFonts w:ascii="Times New Roman" w:hAnsi="Times New Roman" w:cs="Times New Roman"/>
          <w:sz w:val="24"/>
          <w:szCs w:val="24"/>
        </w:rPr>
        <w:t>Calabia</w:t>
      </w:r>
      <w:proofErr w:type="spellEnd"/>
      <w:r>
        <w:rPr>
          <w:rFonts w:ascii="Times New Roman" w:hAnsi="Times New Roman" w:cs="Times New Roman"/>
          <w:sz w:val="24"/>
          <w:szCs w:val="24"/>
        </w:rPr>
        <w:t xml:space="preserve">, B.P.  Biodegradability and biodegradation of </w:t>
      </w:r>
      <w:proofErr w:type="gramStart"/>
      <w:r>
        <w:rPr>
          <w:rFonts w:ascii="Times New Roman" w:hAnsi="Times New Roman" w:cs="Times New Roman"/>
          <w:sz w:val="24"/>
          <w:szCs w:val="24"/>
        </w:rPr>
        <w:t>poly(</w:t>
      </w:r>
      <w:proofErr w:type="spellStart"/>
      <w:proofErr w:type="gramEnd"/>
      <w:r>
        <w:rPr>
          <w:rFonts w:ascii="Times New Roman" w:hAnsi="Times New Roman" w:cs="Times New Roman"/>
          <w:sz w:val="24"/>
          <w:szCs w:val="24"/>
        </w:rPr>
        <w:t>lactide</w:t>
      </w:r>
      <w:proofErr w:type="spellEnd"/>
      <w:r>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Applied Microbiology and Biotechnology</w:t>
      </w:r>
      <w:r>
        <w:rPr>
          <w:rFonts w:ascii="Times New Roman" w:hAnsi="Times New Roman" w:cs="Times New Roman"/>
          <w:sz w:val="24"/>
          <w:szCs w:val="24"/>
        </w:rPr>
        <w:t xml:space="preserve"> </w:t>
      </w:r>
      <w:r w:rsidRPr="00753263">
        <w:rPr>
          <w:rFonts w:ascii="Times New Roman" w:hAnsi="Times New Roman" w:cs="Times New Roman"/>
          <w:b/>
          <w:sz w:val="24"/>
          <w:szCs w:val="24"/>
        </w:rPr>
        <w:t>72</w:t>
      </w:r>
      <w:r>
        <w:rPr>
          <w:rFonts w:ascii="Times New Roman" w:hAnsi="Times New Roman" w:cs="Times New Roman"/>
          <w:sz w:val="24"/>
          <w:szCs w:val="24"/>
        </w:rPr>
        <w:t>, 244-251 (2006).</w:t>
      </w:r>
      <w:proofErr w:type="gramEnd"/>
    </w:p>
    <w:p w:rsidR="007F3967" w:rsidRPr="007F3967" w:rsidRDefault="007F3967" w:rsidP="007211BF">
      <w:pPr>
        <w:contextualSpacing/>
        <w:rPr>
          <w:rFonts w:ascii="Times New Roman" w:hAnsi="Times New Roman" w:cs="Times New Roman"/>
          <w:sz w:val="24"/>
          <w:szCs w:val="24"/>
          <w:lang w:val="fr-CH"/>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23. </w:t>
      </w:r>
      <w:proofErr w:type="spellStart"/>
      <w:r>
        <w:rPr>
          <w:rFonts w:ascii="Times New Roman" w:hAnsi="Times New Roman" w:cs="Times New Roman"/>
          <w:sz w:val="24"/>
          <w:szCs w:val="24"/>
        </w:rPr>
        <w:t>Karjomaa</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Suortti</w:t>
      </w:r>
      <w:proofErr w:type="spellEnd"/>
      <w:r>
        <w:rPr>
          <w:rFonts w:ascii="Times New Roman" w:hAnsi="Times New Roman" w:cs="Times New Roman"/>
          <w:sz w:val="24"/>
          <w:szCs w:val="24"/>
        </w:rPr>
        <w:t xml:space="preserve">, T., </w:t>
      </w:r>
      <w:proofErr w:type="spellStart"/>
      <w:r>
        <w:rPr>
          <w:rFonts w:ascii="Times New Roman" w:hAnsi="Times New Roman" w:cs="Times New Roman"/>
          <w:sz w:val="24"/>
          <w:szCs w:val="24"/>
        </w:rPr>
        <w:t>Lempiäinen</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Selin</w:t>
      </w:r>
      <w:proofErr w:type="spellEnd"/>
      <w:r>
        <w:rPr>
          <w:rFonts w:ascii="Times New Roman" w:hAnsi="Times New Roman" w:cs="Times New Roman"/>
          <w:sz w:val="24"/>
          <w:szCs w:val="24"/>
        </w:rPr>
        <w:t xml:space="preserve">, J.-F,.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Itävaara</w:t>
      </w:r>
      <w:proofErr w:type="spellEnd"/>
      <w:r>
        <w:rPr>
          <w:rFonts w:ascii="Times New Roman" w:hAnsi="Times New Roman" w:cs="Times New Roman"/>
          <w:sz w:val="24"/>
          <w:szCs w:val="24"/>
        </w:rPr>
        <w:t xml:space="preserve">, M.  </w:t>
      </w:r>
      <w:proofErr w:type="gramStart"/>
      <w:r>
        <w:rPr>
          <w:rFonts w:ascii="Times New Roman" w:hAnsi="Times New Roman" w:cs="Times New Roman"/>
          <w:sz w:val="24"/>
          <w:szCs w:val="24"/>
        </w:rPr>
        <w:t>Microbial degradation of poly-(L-lactic acid) oligomers.</w:t>
      </w:r>
      <w:proofErr w:type="gramEnd"/>
      <w:r>
        <w:rPr>
          <w:rFonts w:ascii="Times New Roman" w:hAnsi="Times New Roman" w:cs="Times New Roman"/>
          <w:sz w:val="24"/>
          <w:szCs w:val="24"/>
        </w:rPr>
        <w:t xml:space="preserve">  </w:t>
      </w:r>
      <w:proofErr w:type="gramStart"/>
      <w:r w:rsidRPr="00753263">
        <w:rPr>
          <w:rFonts w:ascii="Times New Roman" w:hAnsi="Times New Roman" w:cs="Times New Roman"/>
          <w:i/>
          <w:sz w:val="24"/>
          <w:szCs w:val="24"/>
        </w:rPr>
        <w:t xml:space="preserve">Polymer Degradation and Stability </w:t>
      </w:r>
      <w:r w:rsidRPr="00985035">
        <w:rPr>
          <w:rFonts w:ascii="Times New Roman" w:hAnsi="Times New Roman" w:cs="Times New Roman"/>
          <w:b/>
          <w:sz w:val="24"/>
          <w:szCs w:val="24"/>
        </w:rPr>
        <w:t>59</w:t>
      </w:r>
      <w:r>
        <w:rPr>
          <w:rFonts w:ascii="Times New Roman" w:hAnsi="Times New Roman" w:cs="Times New Roman"/>
          <w:b/>
          <w:sz w:val="24"/>
          <w:szCs w:val="24"/>
        </w:rPr>
        <w:t>,</w:t>
      </w:r>
      <w:r>
        <w:rPr>
          <w:rFonts w:ascii="Times New Roman" w:hAnsi="Times New Roman" w:cs="Times New Roman"/>
          <w:sz w:val="24"/>
          <w:szCs w:val="24"/>
        </w:rPr>
        <w:t xml:space="preserve"> 333-336 (1998).</w:t>
      </w:r>
      <w:proofErr w:type="gramEnd"/>
    </w:p>
    <w:p w:rsidR="00E07C0C"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24. Miles, C., Wallace, R., et al.  </w:t>
      </w:r>
      <w:proofErr w:type="gramStart"/>
      <w:r>
        <w:rPr>
          <w:rFonts w:ascii="Times New Roman" w:hAnsi="Times New Roman" w:cs="Times New Roman"/>
          <w:sz w:val="24"/>
          <w:szCs w:val="24"/>
        </w:rPr>
        <w:t>Deterioration of potentially biodegradable alternatives to black plastic mulch in three tomato production regions.</w:t>
      </w:r>
      <w:proofErr w:type="gramEnd"/>
      <w:r>
        <w:rPr>
          <w:rFonts w:ascii="Times New Roman" w:hAnsi="Times New Roman" w:cs="Times New Roman"/>
          <w:sz w:val="24"/>
          <w:szCs w:val="24"/>
        </w:rPr>
        <w:t xml:space="preserve">  </w:t>
      </w:r>
      <w:proofErr w:type="spellStart"/>
      <w:proofErr w:type="gramStart"/>
      <w:r w:rsidRPr="00D77E64">
        <w:rPr>
          <w:rFonts w:ascii="Times New Roman" w:hAnsi="Times New Roman" w:cs="Times New Roman"/>
          <w:i/>
          <w:sz w:val="24"/>
          <w:szCs w:val="24"/>
        </w:rPr>
        <w:t>HortScience</w:t>
      </w:r>
      <w:proofErr w:type="spellEnd"/>
      <w:r>
        <w:rPr>
          <w:rFonts w:ascii="Times New Roman" w:hAnsi="Times New Roman" w:cs="Times New Roman"/>
          <w:sz w:val="24"/>
          <w:szCs w:val="24"/>
        </w:rPr>
        <w:t xml:space="preserve"> </w:t>
      </w:r>
      <w:r w:rsidRPr="00D77E64">
        <w:rPr>
          <w:rFonts w:ascii="Times New Roman" w:hAnsi="Times New Roman" w:cs="Times New Roman"/>
          <w:b/>
          <w:sz w:val="24"/>
          <w:szCs w:val="24"/>
        </w:rPr>
        <w:t>47(9)</w:t>
      </w:r>
      <w:r>
        <w:rPr>
          <w:rFonts w:ascii="Times New Roman" w:hAnsi="Times New Roman" w:cs="Times New Roman"/>
          <w:b/>
          <w:sz w:val="24"/>
          <w:szCs w:val="24"/>
        </w:rPr>
        <w:t>,</w:t>
      </w:r>
      <w:ins w:id="82" w:author="Marion Brodhagen" w:date="2012-10-05T16:10:00Z">
        <w:r w:rsidR="005D0DFB">
          <w:rPr>
            <w:rFonts w:ascii="Times New Roman" w:hAnsi="Times New Roman" w:cs="Times New Roman"/>
            <w:b/>
            <w:sz w:val="24"/>
            <w:szCs w:val="24"/>
          </w:rPr>
          <w:t xml:space="preserve"> 1270-1277</w:t>
        </w:r>
      </w:ins>
      <w:r>
        <w:rPr>
          <w:rFonts w:ascii="Times New Roman" w:hAnsi="Times New Roman" w:cs="Times New Roman"/>
          <w:sz w:val="24"/>
          <w:szCs w:val="24"/>
        </w:rPr>
        <w:t xml:space="preserve"> (2012).</w:t>
      </w:r>
      <w:proofErr w:type="gramEnd"/>
      <w:r>
        <w:rPr>
          <w:rFonts w:ascii="Times New Roman" w:hAnsi="Times New Roman" w:cs="Times New Roman"/>
          <w:sz w:val="24"/>
          <w:szCs w:val="24"/>
        </w:rPr>
        <w:t xml:space="preserve">  </w:t>
      </w:r>
      <w:del w:id="83" w:author="Marion Brodhagen" w:date="2012-10-05T16:10:00Z">
        <w:r w:rsidDel="005D0DFB">
          <w:rPr>
            <w:rFonts w:ascii="Times New Roman" w:hAnsi="Times New Roman" w:cs="Times New Roman"/>
            <w:sz w:val="24"/>
            <w:szCs w:val="24"/>
          </w:rPr>
          <w:delText>In press.</w:delText>
        </w:r>
      </w:del>
    </w:p>
    <w:p w:rsidR="00E07C0C" w:rsidRDefault="00E07C0C" w:rsidP="00E07C0C">
      <w:pPr>
        <w:contextualSpacing/>
        <w:rPr>
          <w:rFonts w:ascii="Times New Roman" w:hAnsi="Times New Roman" w:cs="Times New Roman"/>
          <w:sz w:val="24"/>
          <w:szCs w:val="24"/>
        </w:rPr>
      </w:pPr>
    </w:p>
    <w:p w:rsidR="00E07C0C" w:rsidRPr="0089560C" w:rsidRDefault="00E07C0C" w:rsidP="00E07C0C">
      <w:pPr>
        <w:autoSpaceDE w:val="0"/>
        <w:autoSpaceDN w:val="0"/>
        <w:adjustRightInd w:val="0"/>
        <w:spacing w:after="0"/>
        <w:contextualSpacing/>
        <w:rPr>
          <w:rFonts w:ascii="Times New Roman" w:hAnsi="Times New Roman" w:cs="Times New Roman"/>
          <w:sz w:val="24"/>
          <w:szCs w:val="24"/>
        </w:rPr>
      </w:pPr>
      <w:r>
        <w:rPr>
          <w:rFonts w:ascii="Times New Roman" w:hAnsi="Times New Roman" w:cs="Times New Roman"/>
          <w:sz w:val="24"/>
          <w:szCs w:val="24"/>
        </w:rPr>
        <w:t xml:space="preserve">25.  </w:t>
      </w:r>
      <w:proofErr w:type="spellStart"/>
      <w:r w:rsidRPr="0089560C">
        <w:rPr>
          <w:rFonts w:ascii="Times New Roman" w:hAnsi="Times New Roman" w:cs="Times New Roman"/>
          <w:sz w:val="24"/>
          <w:szCs w:val="24"/>
        </w:rPr>
        <w:t>Hedh</w:t>
      </w:r>
      <w:proofErr w:type="spellEnd"/>
      <w:r w:rsidRPr="0089560C">
        <w:rPr>
          <w:rFonts w:ascii="Times New Roman" w:hAnsi="Times New Roman" w:cs="Times New Roman"/>
          <w:sz w:val="24"/>
          <w:szCs w:val="24"/>
        </w:rPr>
        <w:t xml:space="preserve">, J., </w:t>
      </w:r>
      <w:proofErr w:type="spellStart"/>
      <w:r w:rsidRPr="0089560C">
        <w:rPr>
          <w:rFonts w:ascii="Times New Roman" w:hAnsi="Times New Roman" w:cs="Times New Roman"/>
          <w:sz w:val="24"/>
          <w:szCs w:val="24"/>
        </w:rPr>
        <w:t>Wallander</w:t>
      </w:r>
      <w:proofErr w:type="spellEnd"/>
      <w:r w:rsidRPr="0089560C">
        <w:rPr>
          <w:rFonts w:ascii="Times New Roman" w:hAnsi="Times New Roman" w:cs="Times New Roman"/>
          <w:sz w:val="24"/>
          <w:szCs w:val="24"/>
        </w:rPr>
        <w:t xml:space="preserve">, H., and </w:t>
      </w:r>
      <w:proofErr w:type="spellStart"/>
      <w:r w:rsidRPr="0089560C">
        <w:rPr>
          <w:rFonts w:ascii="Times New Roman" w:hAnsi="Times New Roman" w:cs="Times New Roman"/>
          <w:sz w:val="24"/>
          <w:szCs w:val="24"/>
        </w:rPr>
        <w:t>Erland</w:t>
      </w:r>
      <w:proofErr w:type="spellEnd"/>
      <w:r w:rsidRPr="0089560C">
        <w:rPr>
          <w:rFonts w:ascii="Times New Roman" w:hAnsi="Times New Roman" w:cs="Times New Roman"/>
          <w:sz w:val="24"/>
          <w:szCs w:val="24"/>
        </w:rPr>
        <w:t xml:space="preserve">, S.  </w:t>
      </w:r>
      <w:proofErr w:type="spellStart"/>
      <w:r w:rsidRPr="0089560C">
        <w:rPr>
          <w:rFonts w:ascii="Times New Roman" w:hAnsi="Times New Roman" w:cs="Times New Roman"/>
          <w:sz w:val="24"/>
          <w:szCs w:val="24"/>
        </w:rPr>
        <w:t>Ectomycorrhizal</w:t>
      </w:r>
      <w:proofErr w:type="spellEnd"/>
      <w:r w:rsidRPr="0089560C">
        <w:rPr>
          <w:rFonts w:ascii="Times New Roman" w:hAnsi="Times New Roman" w:cs="Times New Roman"/>
          <w:sz w:val="24"/>
          <w:szCs w:val="24"/>
        </w:rPr>
        <w:t xml:space="preserve"> </w:t>
      </w:r>
      <w:proofErr w:type="spellStart"/>
      <w:r w:rsidRPr="0089560C">
        <w:rPr>
          <w:rFonts w:ascii="Times New Roman" w:hAnsi="Times New Roman" w:cs="Times New Roman"/>
          <w:sz w:val="24"/>
          <w:szCs w:val="24"/>
        </w:rPr>
        <w:t>mycelial</w:t>
      </w:r>
      <w:proofErr w:type="spellEnd"/>
      <w:r w:rsidRPr="0089560C">
        <w:rPr>
          <w:rFonts w:ascii="Times New Roman" w:hAnsi="Times New Roman" w:cs="Times New Roman"/>
          <w:sz w:val="24"/>
          <w:szCs w:val="24"/>
        </w:rPr>
        <w:t xml:space="preserve"> species composition in apatite amended and non-amended mesh bags buried in a phosphorus-poor spruce forest. </w:t>
      </w:r>
      <w:proofErr w:type="gramStart"/>
      <w:r w:rsidRPr="0089560C">
        <w:rPr>
          <w:rFonts w:ascii="Times New Roman" w:hAnsi="Times New Roman" w:cs="Times New Roman"/>
          <w:i/>
          <w:iCs/>
          <w:sz w:val="24"/>
          <w:szCs w:val="24"/>
        </w:rPr>
        <w:t xml:space="preserve">Mycological Research </w:t>
      </w:r>
      <w:r w:rsidRPr="005D0DFB">
        <w:rPr>
          <w:rFonts w:ascii="Times New Roman" w:hAnsi="Times New Roman" w:cs="Times New Roman"/>
          <w:b/>
          <w:sz w:val="24"/>
          <w:szCs w:val="24"/>
          <w:rPrChange w:id="84" w:author="Marion Brodhagen" w:date="2012-10-05T16:11:00Z">
            <w:rPr>
              <w:rFonts w:ascii="Times New Roman" w:hAnsi="Times New Roman" w:cs="Times New Roman"/>
              <w:sz w:val="24"/>
              <w:szCs w:val="24"/>
            </w:rPr>
          </w:rPrChange>
        </w:rPr>
        <w:t>112,</w:t>
      </w:r>
      <w:r w:rsidRPr="0089560C">
        <w:rPr>
          <w:rFonts w:ascii="Times New Roman" w:hAnsi="Times New Roman" w:cs="Times New Roman"/>
          <w:sz w:val="24"/>
          <w:szCs w:val="24"/>
        </w:rPr>
        <w:t xml:space="preserve"> 681-688 (2008).</w:t>
      </w:r>
      <w:proofErr w:type="gramEnd"/>
    </w:p>
    <w:p w:rsidR="00E07C0C" w:rsidRDefault="00E07C0C" w:rsidP="00E07C0C">
      <w:pPr>
        <w:autoSpaceDE w:val="0"/>
        <w:autoSpaceDN w:val="0"/>
        <w:adjustRightInd w:val="0"/>
        <w:spacing w:after="0"/>
        <w:contextualSpacing/>
        <w:rPr>
          <w:rFonts w:ascii="Times New Roman" w:hAnsi="Times New Roman" w:cs="Times New Roman"/>
          <w:sz w:val="24"/>
          <w:szCs w:val="24"/>
        </w:rPr>
      </w:pPr>
    </w:p>
    <w:p w:rsidR="00E07C0C" w:rsidRPr="0089560C" w:rsidRDefault="00E07C0C" w:rsidP="00E07C0C">
      <w:pPr>
        <w:autoSpaceDE w:val="0"/>
        <w:autoSpaceDN w:val="0"/>
        <w:adjustRightInd w:val="0"/>
        <w:spacing w:after="0"/>
        <w:contextualSpacing/>
        <w:rPr>
          <w:rFonts w:ascii="Times New Roman" w:hAnsi="Times New Roman" w:cs="Times New Roman"/>
          <w:sz w:val="24"/>
          <w:szCs w:val="24"/>
        </w:rPr>
      </w:pPr>
      <w:r>
        <w:rPr>
          <w:rFonts w:ascii="Times New Roman" w:hAnsi="Times New Roman" w:cs="Times New Roman"/>
          <w:sz w:val="24"/>
          <w:szCs w:val="24"/>
        </w:rPr>
        <w:t xml:space="preserve">26. </w:t>
      </w:r>
      <w:r w:rsidRPr="0089560C">
        <w:rPr>
          <w:rFonts w:ascii="Times New Roman" w:hAnsi="Times New Roman" w:cs="Times New Roman"/>
          <w:sz w:val="24"/>
          <w:szCs w:val="24"/>
        </w:rPr>
        <w:t>Wallander, H. and Hagerberg, D.  Do ectomycorrhizal fungi have a significant role in</w:t>
      </w:r>
    </w:p>
    <w:p w:rsidR="00E07C0C" w:rsidRDefault="00E07C0C" w:rsidP="00E07C0C">
      <w:pPr>
        <w:autoSpaceDE w:val="0"/>
        <w:autoSpaceDN w:val="0"/>
        <w:adjustRightInd w:val="0"/>
        <w:spacing w:after="0"/>
        <w:contextualSpacing/>
        <w:rPr>
          <w:rFonts w:ascii="Times New Roman" w:hAnsi="Times New Roman" w:cs="Times New Roman"/>
          <w:sz w:val="24"/>
          <w:szCs w:val="24"/>
        </w:rPr>
      </w:pPr>
      <w:r w:rsidRPr="0089560C">
        <w:rPr>
          <w:rFonts w:ascii="Times New Roman" w:hAnsi="Times New Roman" w:cs="Times New Roman"/>
          <w:sz w:val="24"/>
          <w:szCs w:val="24"/>
        </w:rPr>
        <w:t>weathering of minerals in forest soil?  Paper presented at the 4th International Symbiosis Congress, Halifax, CANADA (2003).</w:t>
      </w:r>
    </w:p>
    <w:p w:rsidR="00E07C0C" w:rsidRDefault="00E07C0C" w:rsidP="00E07C0C">
      <w:pPr>
        <w:autoSpaceDE w:val="0"/>
        <w:autoSpaceDN w:val="0"/>
        <w:adjustRightInd w:val="0"/>
        <w:spacing w:after="0"/>
        <w:contextualSpacing/>
        <w:rPr>
          <w:rFonts w:ascii="Times New Roman" w:hAnsi="Times New Roman" w:cs="Times New Roman"/>
          <w:sz w:val="24"/>
          <w:szCs w:val="24"/>
        </w:rPr>
      </w:pPr>
    </w:p>
    <w:p w:rsidR="00E07C0C" w:rsidRPr="00CC39D3" w:rsidRDefault="00E07C0C" w:rsidP="00E07C0C">
      <w:pPr>
        <w:autoSpaceDE w:val="0"/>
        <w:autoSpaceDN w:val="0"/>
        <w:adjustRightInd w:val="0"/>
        <w:spacing w:after="0"/>
        <w:contextualSpacing/>
        <w:rPr>
          <w:rFonts w:ascii="Times New Roman" w:hAnsi="Times New Roman" w:cs="Times New Roman"/>
          <w:sz w:val="24"/>
          <w:szCs w:val="24"/>
          <w:lang w:val="fr-CH"/>
        </w:rPr>
      </w:pPr>
      <w:r>
        <w:rPr>
          <w:rFonts w:ascii="Times New Roman" w:hAnsi="Times New Roman" w:cs="Times New Roman"/>
          <w:sz w:val="24"/>
          <w:szCs w:val="24"/>
          <w:lang w:val="fr-CH"/>
        </w:rPr>
        <w:t xml:space="preserve">27. </w:t>
      </w:r>
      <w:proofErr w:type="spellStart"/>
      <w:r w:rsidRPr="003F24C7">
        <w:rPr>
          <w:rFonts w:ascii="Times New Roman" w:hAnsi="Times New Roman" w:cs="Times New Roman"/>
          <w:sz w:val="24"/>
          <w:szCs w:val="24"/>
          <w:lang w:val="fr-CH"/>
        </w:rPr>
        <w:t>Hehemann</w:t>
      </w:r>
      <w:proofErr w:type="spellEnd"/>
      <w:r w:rsidRPr="003F24C7">
        <w:rPr>
          <w:rFonts w:ascii="Times New Roman" w:hAnsi="Times New Roman" w:cs="Times New Roman"/>
          <w:sz w:val="24"/>
          <w:szCs w:val="24"/>
          <w:lang w:val="fr-CH"/>
        </w:rPr>
        <w:t xml:space="preserve">, J.-H., </w:t>
      </w:r>
      <w:proofErr w:type="spellStart"/>
      <w:r w:rsidRPr="003F24C7">
        <w:rPr>
          <w:rFonts w:ascii="Times New Roman" w:hAnsi="Times New Roman" w:cs="Times New Roman"/>
          <w:sz w:val="24"/>
          <w:szCs w:val="24"/>
          <w:lang w:val="fr-CH"/>
        </w:rPr>
        <w:t>Correc</w:t>
      </w:r>
      <w:proofErr w:type="spellEnd"/>
      <w:r w:rsidRPr="003F24C7">
        <w:rPr>
          <w:rFonts w:ascii="Times New Roman" w:hAnsi="Times New Roman" w:cs="Times New Roman"/>
          <w:sz w:val="24"/>
          <w:szCs w:val="24"/>
          <w:lang w:val="fr-CH"/>
        </w:rPr>
        <w:t xml:space="preserve">, G., et al.  </w:t>
      </w:r>
      <w:proofErr w:type="spellStart"/>
      <w:r w:rsidRPr="003F24C7">
        <w:rPr>
          <w:rFonts w:ascii="Times New Roman" w:hAnsi="Times New Roman" w:cs="Times New Roman"/>
          <w:sz w:val="24"/>
          <w:szCs w:val="24"/>
          <w:lang w:val="fr-CH"/>
        </w:rPr>
        <w:t>Biochemical</w:t>
      </w:r>
      <w:proofErr w:type="spellEnd"/>
      <w:r w:rsidRPr="003F24C7">
        <w:rPr>
          <w:rFonts w:ascii="Times New Roman" w:hAnsi="Times New Roman" w:cs="Times New Roman"/>
          <w:sz w:val="24"/>
          <w:szCs w:val="24"/>
          <w:lang w:val="fr-CH"/>
        </w:rPr>
        <w:t xml:space="preserve"> and structural </w:t>
      </w:r>
      <w:proofErr w:type="spellStart"/>
      <w:r w:rsidRPr="003F24C7">
        <w:rPr>
          <w:rFonts w:ascii="Times New Roman" w:hAnsi="Times New Roman" w:cs="Times New Roman"/>
          <w:sz w:val="24"/>
          <w:szCs w:val="24"/>
          <w:lang w:val="fr-CH"/>
        </w:rPr>
        <w:t>characterization</w:t>
      </w:r>
      <w:proofErr w:type="spellEnd"/>
      <w:r w:rsidRPr="003F24C7">
        <w:rPr>
          <w:rFonts w:ascii="Times New Roman" w:hAnsi="Times New Roman" w:cs="Times New Roman"/>
          <w:sz w:val="24"/>
          <w:szCs w:val="24"/>
          <w:lang w:val="fr-CH"/>
        </w:rPr>
        <w:t xml:space="preserve"> of the </w:t>
      </w:r>
      <w:proofErr w:type="spellStart"/>
      <w:r w:rsidRPr="003F24C7">
        <w:rPr>
          <w:rFonts w:ascii="Times New Roman" w:hAnsi="Times New Roman" w:cs="Times New Roman"/>
          <w:sz w:val="24"/>
          <w:szCs w:val="24"/>
          <w:lang w:val="fr-CH"/>
        </w:rPr>
        <w:t>complex</w:t>
      </w:r>
      <w:proofErr w:type="spellEnd"/>
      <w:r w:rsidRPr="003F24C7">
        <w:rPr>
          <w:rFonts w:ascii="Times New Roman" w:hAnsi="Times New Roman" w:cs="Times New Roman"/>
          <w:sz w:val="24"/>
          <w:szCs w:val="24"/>
          <w:lang w:val="fr-CH"/>
        </w:rPr>
        <w:t xml:space="preserve"> </w:t>
      </w:r>
      <w:proofErr w:type="spellStart"/>
      <w:r w:rsidRPr="003F24C7">
        <w:rPr>
          <w:rFonts w:ascii="Times New Roman" w:hAnsi="Times New Roman" w:cs="Times New Roman"/>
          <w:sz w:val="24"/>
          <w:szCs w:val="24"/>
          <w:lang w:val="fr-CH"/>
        </w:rPr>
        <w:t>agarolytic</w:t>
      </w:r>
      <w:proofErr w:type="spellEnd"/>
      <w:r w:rsidRPr="003F24C7">
        <w:rPr>
          <w:rFonts w:ascii="Times New Roman" w:hAnsi="Times New Roman" w:cs="Times New Roman"/>
          <w:sz w:val="24"/>
          <w:szCs w:val="24"/>
          <w:lang w:val="fr-CH"/>
        </w:rPr>
        <w:t xml:space="preserve"> enzyme system </w:t>
      </w:r>
      <w:proofErr w:type="spellStart"/>
      <w:r w:rsidRPr="003F24C7">
        <w:rPr>
          <w:rFonts w:ascii="Times New Roman" w:hAnsi="Times New Roman" w:cs="Times New Roman"/>
          <w:sz w:val="24"/>
          <w:szCs w:val="24"/>
          <w:lang w:val="fr-CH"/>
        </w:rPr>
        <w:t>from</w:t>
      </w:r>
      <w:proofErr w:type="spellEnd"/>
      <w:r w:rsidRPr="003F24C7">
        <w:rPr>
          <w:rFonts w:ascii="Times New Roman" w:hAnsi="Times New Roman" w:cs="Times New Roman"/>
          <w:sz w:val="24"/>
          <w:szCs w:val="24"/>
          <w:lang w:val="fr-CH"/>
        </w:rPr>
        <w:t xml:space="preserve"> the marine </w:t>
      </w:r>
      <w:proofErr w:type="spellStart"/>
      <w:r w:rsidRPr="003F24C7">
        <w:rPr>
          <w:rFonts w:ascii="Times New Roman" w:hAnsi="Times New Roman" w:cs="Times New Roman"/>
          <w:sz w:val="24"/>
          <w:szCs w:val="24"/>
          <w:lang w:val="fr-CH"/>
        </w:rPr>
        <w:t>bacterium</w:t>
      </w:r>
      <w:proofErr w:type="spellEnd"/>
      <w:r w:rsidRPr="003F24C7">
        <w:rPr>
          <w:rFonts w:ascii="Times New Roman" w:hAnsi="Times New Roman" w:cs="Times New Roman"/>
          <w:sz w:val="24"/>
          <w:szCs w:val="24"/>
          <w:lang w:val="fr-CH"/>
        </w:rPr>
        <w:t xml:space="preserve"> </w:t>
      </w:r>
      <w:proofErr w:type="spellStart"/>
      <w:r w:rsidRPr="003F24C7">
        <w:rPr>
          <w:rFonts w:ascii="Times New Roman" w:hAnsi="Times New Roman" w:cs="Times New Roman"/>
          <w:i/>
          <w:sz w:val="24"/>
          <w:szCs w:val="24"/>
          <w:lang w:val="fr-CH"/>
        </w:rPr>
        <w:t>Zobellia</w:t>
      </w:r>
      <w:proofErr w:type="spellEnd"/>
      <w:r w:rsidRPr="003F24C7">
        <w:rPr>
          <w:rFonts w:ascii="Times New Roman" w:hAnsi="Times New Roman" w:cs="Times New Roman"/>
          <w:i/>
          <w:sz w:val="24"/>
          <w:szCs w:val="24"/>
          <w:lang w:val="fr-CH"/>
        </w:rPr>
        <w:t xml:space="preserve"> </w:t>
      </w:r>
      <w:proofErr w:type="spellStart"/>
      <w:r w:rsidRPr="003F24C7">
        <w:rPr>
          <w:rFonts w:ascii="Times New Roman" w:hAnsi="Times New Roman" w:cs="Times New Roman"/>
          <w:i/>
          <w:sz w:val="24"/>
          <w:szCs w:val="24"/>
          <w:lang w:val="fr-CH"/>
        </w:rPr>
        <w:t>galactanivorans</w:t>
      </w:r>
      <w:proofErr w:type="spellEnd"/>
      <w:r w:rsidRPr="0089560C">
        <w:rPr>
          <w:rFonts w:ascii="Times New Roman" w:hAnsi="Times New Roman" w:cs="Times New Roman"/>
          <w:sz w:val="24"/>
          <w:szCs w:val="24"/>
          <w:lang w:val="fr-CH"/>
        </w:rPr>
        <w:t xml:space="preserve">.  </w:t>
      </w:r>
      <w:r w:rsidRPr="00F633C0">
        <w:rPr>
          <w:rFonts w:ascii="Times New Roman" w:hAnsi="Times New Roman" w:cs="Times New Roman"/>
          <w:i/>
          <w:sz w:val="24"/>
          <w:szCs w:val="24"/>
          <w:lang w:val="fr-CH"/>
        </w:rPr>
        <w:t xml:space="preserve">Journal of </w:t>
      </w:r>
      <w:proofErr w:type="spellStart"/>
      <w:r w:rsidRPr="00F633C0">
        <w:rPr>
          <w:rFonts w:ascii="Times New Roman" w:hAnsi="Times New Roman" w:cs="Times New Roman"/>
          <w:i/>
          <w:sz w:val="24"/>
          <w:szCs w:val="24"/>
          <w:lang w:val="fr-CH"/>
        </w:rPr>
        <w:t>Biological</w:t>
      </w:r>
      <w:proofErr w:type="spellEnd"/>
      <w:r w:rsidRPr="00F633C0">
        <w:rPr>
          <w:rFonts w:ascii="Times New Roman" w:hAnsi="Times New Roman" w:cs="Times New Roman"/>
          <w:i/>
          <w:sz w:val="24"/>
          <w:szCs w:val="24"/>
          <w:lang w:val="fr-CH"/>
        </w:rPr>
        <w:t xml:space="preserve"> </w:t>
      </w:r>
      <w:proofErr w:type="spellStart"/>
      <w:r w:rsidRPr="00F633C0">
        <w:rPr>
          <w:rFonts w:ascii="Times New Roman" w:hAnsi="Times New Roman" w:cs="Times New Roman"/>
          <w:i/>
          <w:sz w:val="24"/>
          <w:szCs w:val="24"/>
          <w:lang w:val="fr-CH"/>
        </w:rPr>
        <w:t>Chemistry</w:t>
      </w:r>
      <w:proofErr w:type="spellEnd"/>
      <w:r w:rsidRPr="0089560C">
        <w:rPr>
          <w:rFonts w:ascii="Times New Roman" w:hAnsi="Times New Roman" w:cs="Times New Roman"/>
          <w:sz w:val="24"/>
          <w:szCs w:val="24"/>
          <w:lang w:val="fr-CH"/>
        </w:rPr>
        <w:t xml:space="preserve"> </w:t>
      </w:r>
      <w:r w:rsidRPr="0089560C">
        <w:rPr>
          <w:rFonts w:ascii="Times New Roman" w:hAnsi="Times New Roman" w:cs="Times New Roman"/>
          <w:b/>
          <w:sz w:val="24"/>
          <w:szCs w:val="24"/>
          <w:lang w:val="fr-CH"/>
        </w:rPr>
        <w:t>287,</w:t>
      </w:r>
      <w:r w:rsidRPr="0089560C">
        <w:rPr>
          <w:rFonts w:ascii="Times New Roman" w:hAnsi="Times New Roman" w:cs="Times New Roman"/>
          <w:sz w:val="24"/>
          <w:szCs w:val="24"/>
          <w:lang w:val="fr-CH"/>
        </w:rPr>
        <w:t xml:space="preserve"> 30571-30584, </w:t>
      </w:r>
      <w:r w:rsidRPr="0089560C">
        <w:rPr>
          <w:rFonts w:ascii="Times New Roman" w:eastAsia="Times New Roman" w:hAnsi="Times New Roman" w:cs="Times New Roman"/>
          <w:i/>
          <w:iCs/>
          <w:sz w:val="24"/>
          <w:szCs w:val="24"/>
          <w:lang w:val="en"/>
        </w:rPr>
        <w:t>doi:10.1074/jbc.M112.377184</w:t>
      </w:r>
    </w:p>
    <w:p w:rsidR="00E07C0C" w:rsidRPr="003F24C7" w:rsidRDefault="00E07C0C" w:rsidP="00E07C0C">
      <w:pPr>
        <w:autoSpaceDE w:val="0"/>
        <w:autoSpaceDN w:val="0"/>
        <w:adjustRightInd w:val="0"/>
        <w:spacing w:after="0"/>
        <w:contextualSpacing/>
        <w:rPr>
          <w:rFonts w:ascii="Times New Roman" w:hAnsi="Times New Roman" w:cs="Times New Roman"/>
          <w:sz w:val="24"/>
          <w:szCs w:val="24"/>
          <w:lang w:val="fr-CH"/>
        </w:rPr>
      </w:pPr>
      <w:r w:rsidRPr="003F24C7">
        <w:rPr>
          <w:rFonts w:ascii="Times New Roman" w:hAnsi="Times New Roman" w:cs="Times New Roman"/>
          <w:sz w:val="24"/>
          <w:szCs w:val="24"/>
          <w:lang w:val="fr-CH"/>
        </w:rPr>
        <w:t xml:space="preserve">(2012). </w:t>
      </w:r>
    </w:p>
    <w:p w:rsidR="00E07C0C"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28.  </w:t>
      </w:r>
      <w:proofErr w:type="spellStart"/>
      <w:r>
        <w:rPr>
          <w:rFonts w:ascii="Times New Roman" w:hAnsi="Times New Roman" w:cs="Times New Roman"/>
          <w:sz w:val="24"/>
          <w:szCs w:val="24"/>
        </w:rPr>
        <w:t>Stanier</w:t>
      </w:r>
      <w:proofErr w:type="spellEnd"/>
      <w:r>
        <w:rPr>
          <w:rFonts w:ascii="Times New Roman" w:hAnsi="Times New Roman" w:cs="Times New Roman"/>
          <w:sz w:val="24"/>
          <w:szCs w:val="24"/>
        </w:rPr>
        <w:t xml:space="preserve">, R.Y.  </w:t>
      </w:r>
      <w:proofErr w:type="gramStart"/>
      <w:r>
        <w:rPr>
          <w:rFonts w:ascii="Times New Roman" w:hAnsi="Times New Roman" w:cs="Times New Roman"/>
          <w:sz w:val="24"/>
          <w:szCs w:val="24"/>
        </w:rPr>
        <w:t>Studies on marine agar-digesting bacteria.</w:t>
      </w:r>
      <w:proofErr w:type="gramEnd"/>
      <w:r>
        <w:rPr>
          <w:rFonts w:ascii="Times New Roman" w:hAnsi="Times New Roman" w:cs="Times New Roman"/>
          <w:sz w:val="24"/>
          <w:szCs w:val="24"/>
        </w:rPr>
        <w:t xml:space="preserve">  </w:t>
      </w:r>
      <w:proofErr w:type="gramStart"/>
      <w:r w:rsidRPr="007505EB">
        <w:rPr>
          <w:rFonts w:ascii="Times New Roman" w:hAnsi="Times New Roman" w:cs="Times New Roman"/>
          <w:i/>
          <w:sz w:val="24"/>
          <w:szCs w:val="24"/>
        </w:rPr>
        <w:t>Journal of Bacte</w:t>
      </w:r>
      <w:r>
        <w:rPr>
          <w:rFonts w:ascii="Times New Roman" w:hAnsi="Times New Roman" w:cs="Times New Roman"/>
          <w:sz w:val="24"/>
          <w:szCs w:val="24"/>
        </w:rPr>
        <w:t xml:space="preserve">riology </w:t>
      </w:r>
      <w:r w:rsidRPr="007505EB">
        <w:rPr>
          <w:rFonts w:ascii="Times New Roman" w:hAnsi="Times New Roman" w:cs="Times New Roman"/>
          <w:b/>
          <w:sz w:val="24"/>
          <w:szCs w:val="24"/>
        </w:rPr>
        <w:t>42(4)</w:t>
      </w:r>
      <w:r>
        <w:rPr>
          <w:rFonts w:ascii="Times New Roman" w:hAnsi="Times New Roman" w:cs="Times New Roman"/>
          <w:sz w:val="24"/>
          <w:szCs w:val="24"/>
        </w:rPr>
        <w:t>, 527-559 (1941).</w:t>
      </w:r>
      <w:proofErr w:type="gramEnd"/>
    </w:p>
    <w:p w:rsidR="00E07C0C" w:rsidRDefault="00E07C0C" w:rsidP="00E07C0C">
      <w:pPr>
        <w:pStyle w:val="Default"/>
        <w:contextualSpacing/>
        <w:rPr>
          <w:rFonts w:ascii="Times New Roman" w:hAnsi="Times New Roman" w:cs="Times New Roman"/>
        </w:rPr>
      </w:pPr>
      <w:r>
        <w:rPr>
          <w:rFonts w:ascii="Times New Roman" w:hAnsi="Times New Roman" w:cs="Times New Roman"/>
        </w:rPr>
        <w:t xml:space="preserve">29. Hirsch, P.  </w:t>
      </w:r>
      <w:proofErr w:type="gramStart"/>
      <w:r>
        <w:rPr>
          <w:rFonts w:ascii="Times New Roman" w:hAnsi="Times New Roman" w:cs="Times New Roman"/>
        </w:rPr>
        <w:t>Microbial life at extremely low nutrient levels.</w:t>
      </w:r>
      <w:proofErr w:type="gramEnd"/>
      <w:r>
        <w:rPr>
          <w:rFonts w:ascii="Times New Roman" w:hAnsi="Times New Roman" w:cs="Times New Roman"/>
        </w:rPr>
        <w:t xml:space="preserve">  </w:t>
      </w:r>
      <w:proofErr w:type="gramStart"/>
      <w:r w:rsidRPr="00753263">
        <w:rPr>
          <w:rFonts w:ascii="Times New Roman" w:hAnsi="Times New Roman" w:cs="Times New Roman"/>
          <w:i/>
        </w:rPr>
        <w:t>Advances in Space Research</w:t>
      </w:r>
      <w:r>
        <w:rPr>
          <w:rFonts w:ascii="Times New Roman" w:hAnsi="Times New Roman" w:cs="Times New Roman"/>
        </w:rPr>
        <w:t xml:space="preserve"> </w:t>
      </w:r>
      <w:r w:rsidRPr="00985035">
        <w:rPr>
          <w:rFonts w:ascii="Times New Roman" w:hAnsi="Times New Roman" w:cs="Times New Roman"/>
          <w:b/>
        </w:rPr>
        <w:t>6</w:t>
      </w:r>
      <w:r>
        <w:rPr>
          <w:rFonts w:ascii="Times New Roman" w:hAnsi="Times New Roman" w:cs="Times New Roman"/>
          <w:b/>
        </w:rPr>
        <w:t>,</w:t>
      </w:r>
      <w:r>
        <w:rPr>
          <w:rFonts w:ascii="Times New Roman" w:hAnsi="Times New Roman" w:cs="Times New Roman"/>
        </w:rPr>
        <w:t xml:space="preserve"> 287-298 (1986).</w:t>
      </w:r>
      <w:proofErr w:type="gramEnd"/>
    </w:p>
    <w:p w:rsidR="00E07C0C" w:rsidRPr="007F3967"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30. Wainwright, M., Adam, T., and Barakah, F.  A review of the role of oligotrophic micro-organisms in biodeterioration.  </w:t>
      </w:r>
      <w:r w:rsidRPr="00753263">
        <w:rPr>
          <w:rFonts w:ascii="Times New Roman" w:hAnsi="Times New Roman" w:cs="Times New Roman"/>
          <w:i/>
          <w:sz w:val="24"/>
          <w:szCs w:val="24"/>
        </w:rPr>
        <w:t>International Biodeterioration and Biodegradation</w:t>
      </w:r>
      <w:r>
        <w:rPr>
          <w:rFonts w:ascii="Times New Roman" w:hAnsi="Times New Roman" w:cs="Times New Roman"/>
          <w:sz w:val="24"/>
          <w:szCs w:val="24"/>
        </w:rPr>
        <w:t xml:space="preserve"> </w:t>
      </w:r>
      <w:r w:rsidRPr="00753263">
        <w:rPr>
          <w:rFonts w:ascii="Times New Roman" w:hAnsi="Times New Roman" w:cs="Times New Roman"/>
          <w:b/>
          <w:sz w:val="24"/>
          <w:szCs w:val="24"/>
        </w:rPr>
        <w:t>31</w:t>
      </w:r>
      <w:r>
        <w:rPr>
          <w:rFonts w:ascii="Times New Roman" w:hAnsi="Times New Roman" w:cs="Times New Roman"/>
          <w:b/>
          <w:sz w:val="24"/>
          <w:szCs w:val="24"/>
        </w:rPr>
        <w:t>,</w:t>
      </w:r>
      <w:r>
        <w:rPr>
          <w:rFonts w:ascii="Times New Roman" w:hAnsi="Times New Roman" w:cs="Times New Roman"/>
          <w:sz w:val="24"/>
          <w:szCs w:val="24"/>
        </w:rPr>
        <w:t xml:space="preserve"> 1-13 (1993).</w:t>
      </w:r>
    </w:p>
    <w:p w:rsidR="00E07C0C" w:rsidRDefault="00E07C0C" w:rsidP="00E07C0C">
      <w:pPr>
        <w:contextualSpacing/>
        <w:rPr>
          <w:rFonts w:ascii="Times New Roman" w:hAnsi="Times New Roman" w:cs="Times New Roman"/>
          <w:sz w:val="24"/>
          <w:szCs w:val="24"/>
        </w:rPr>
      </w:pPr>
    </w:p>
    <w:p w:rsidR="00E07C0C" w:rsidRPr="008956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31. </w:t>
      </w:r>
      <w:r w:rsidRPr="00CC39D3">
        <w:rPr>
          <w:rFonts w:ascii="Times New Roman" w:hAnsi="Times New Roman" w:cs="Times New Roman"/>
          <w:sz w:val="24"/>
          <w:szCs w:val="24"/>
        </w:rPr>
        <w:t>Wainwright, M., Barakah, R., Al-Turk, I., and Ali</w:t>
      </w:r>
      <w:r w:rsidRPr="003F24C7">
        <w:rPr>
          <w:rFonts w:ascii="Times New Roman" w:hAnsi="Times New Roman" w:cs="Times New Roman"/>
          <w:sz w:val="24"/>
          <w:szCs w:val="24"/>
        </w:rPr>
        <w:t xml:space="preserve">, T.A.  Oligotrophic micro-organisms in industry, medicine, and the environment.  </w:t>
      </w:r>
      <w:r w:rsidRPr="0089560C">
        <w:rPr>
          <w:rFonts w:ascii="Times New Roman" w:hAnsi="Times New Roman" w:cs="Times New Roman"/>
          <w:i/>
          <w:sz w:val="24"/>
          <w:szCs w:val="24"/>
        </w:rPr>
        <w:t>Science Progress</w:t>
      </w:r>
      <w:r w:rsidRPr="0089560C">
        <w:rPr>
          <w:rFonts w:ascii="Times New Roman" w:hAnsi="Times New Roman" w:cs="Times New Roman"/>
          <w:sz w:val="24"/>
          <w:szCs w:val="24"/>
        </w:rPr>
        <w:t xml:space="preserve"> </w:t>
      </w:r>
      <w:r w:rsidRPr="0089560C">
        <w:rPr>
          <w:rFonts w:ascii="Times New Roman" w:hAnsi="Times New Roman" w:cs="Times New Roman"/>
          <w:b/>
          <w:sz w:val="24"/>
          <w:szCs w:val="24"/>
        </w:rPr>
        <w:t>75,</w:t>
      </w:r>
      <w:r w:rsidRPr="0089560C">
        <w:rPr>
          <w:rFonts w:ascii="Times New Roman" w:hAnsi="Times New Roman" w:cs="Times New Roman"/>
          <w:sz w:val="24"/>
          <w:szCs w:val="24"/>
        </w:rPr>
        <w:t xml:space="preserve"> 313-322 (1991).</w:t>
      </w:r>
    </w:p>
    <w:p w:rsidR="00E07C0C" w:rsidRDefault="00E07C0C" w:rsidP="00E07C0C">
      <w:pPr>
        <w:contextualSpacing/>
        <w:rPr>
          <w:rFonts w:ascii="Times New Roman" w:hAnsi="Times New Roman" w:cs="Times New Roman"/>
          <w:sz w:val="24"/>
          <w:szCs w:val="24"/>
        </w:rPr>
      </w:pPr>
    </w:p>
    <w:p w:rsidR="00E07C0C"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32.  Parkinson, S.M., Wainwright, M., and </w:t>
      </w:r>
      <w:proofErr w:type="spellStart"/>
      <w:r>
        <w:rPr>
          <w:rFonts w:ascii="Times New Roman" w:hAnsi="Times New Roman" w:cs="Times New Roman"/>
          <w:sz w:val="24"/>
          <w:szCs w:val="24"/>
        </w:rPr>
        <w:t>Killham</w:t>
      </w:r>
      <w:proofErr w:type="spellEnd"/>
      <w:r>
        <w:rPr>
          <w:rFonts w:ascii="Times New Roman" w:hAnsi="Times New Roman" w:cs="Times New Roman"/>
          <w:sz w:val="24"/>
          <w:szCs w:val="24"/>
        </w:rPr>
        <w:t xml:space="preserve">, K.  Observations on oligotrophic growth of fungi on silica gel.  </w:t>
      </w:r>
      <w:proofErr w:type="gramStart"/>
      <w:r w:rsidRPr="00F633C0">
        <w:rPr>
          <w:rFonts w:ascii="Times New Roman" w:hAnsi="Times New Roman" w:cs="Times New Roman"/>
          <w:i/>
          <w:sz w:val="24"/>
          <w:szCs w:val="24"/>
        </w:rPr>
        <w:t>Mycological Research</w:t>
      </w:r>
      <w:r>
        <w:rPr>
          <w:rFonts w:ascii="Times New Roman" w:hAnsi="Times New Roman" w:cs="Times New Roman"/>
          <w:sz w:val="24"/>
          <w:szCs w:val="24"/>
        </w:rPr>
        <w:t xml:space="preserve"> </w:t>
      </w:r>
      <w:r w:rsidRPr="00277C28">
        <w:rPr>
          <w:rFonts w:ascii="Times New Roman" w:hAnsi="Times New Roman" w:cs="Times New Roman"/>
          <w:b/>
          <w:sz w:val="24"/>
          <w:szCs w:val="24"/>
        </w:rPr>
        <w:t>93(4)</w:t>
      </w:r>
      <w:r>
        <w:rPr>
          <w:rFonts w:ascii="Times New Roman" w:hAnsi="Times New Roman" w:cs="Times New Roman"/>
          <w:sz w:val="24"/>
          <w:szCs w:val="24"/>
        </w:rPr>
        <w:t>, 529-534 (1989).</w:t>
      </w:r>
      <w:proofErr w:type="gramEnd"/>
    </w:p>
    <w:p w:rsidR="00F95121" w:rsidRDefault="00F95121" w:rsidP="00E07C0C">
      <w:pPr>
        <w:contextualSpacing/>
        <w:rPr>
          <w:rFonts w:ascii="Times New Roman" w:hAnsi="Times New Roman" w:cs="Times New Roman"/>
          <w:sz w:val="24"/>
          <w:szCs w:val="24"/>
        </w:rPr>
      </w:pPr>
    </w:p>
    <w:p w:rsidR="00E07C0C" w:rsidRPr="007F3967" w:rsidRDefault="00E07C0C" w:rsidP="00E07C0C">
      <w:pPr>
        <w:autoSpaceDE w:val="0"/>
        <w:autoSpaceDN w:val="0"/>
        <w:adjustRightInd w:val="0"/>
        <w:spacing w:after="0"/>
        <w:contextualSpacing/>
        <w:rPr>
          <w:rFonts w:ascii="Times New Roman" w:hAnsi="Times New Roman" w:cs="Times New Roman"/>
          <w:sz w:val="24"/>
          <w:szCs w:val="24"/>
        </w:rPr>
      </w:pPr>
      <w:r>
        <w:rPr>
          <w:rFonts w:ascii="Times New Roman" w:hAnsi="Times New Roman" w:cs="Times New Roman"/>
          <w:sz w:val="24"/>
          <w:szCs w:val="24"/>
        </w:rPr>
        <w:t xml:space="preserve">33. Hill T., and </w:t>
      </w:r>
      <w:proofErr w:type="spellStart"/>
      <w:r w:rsidRPr="007F3967">
        <w:rPr>
          <w:rFonts w:ascii="Times New Roman" w:hAnsi="Times New Roman" w:cs="Times New Roman"/>
          <w:sz w:val="24"/>
          <w:szCs w:val="24"/>
        </w:rPr>
        <w:t>Kafer</w:t>
      </w:r>
      <w:proofErr w:type="spellEnd"/>
      <w:r>
        <w:rPr>
          <w:rFonts w:ascii="Times New Roman" w:hAnsi="Times New Roman" w:cs="Times New Roman"/>
          <w:sz w:val="24"/>
          <w:szCs w:val="24"/>
        </w:rPr>
        <w:t>,</w:t>
      </w:r>
      <w:r w:rsidRPr="007F3967">
        <w:rPr>
          <w:rFonts w:ascii="Times New Roman" w:hAnsi="Times New Roman" w:cs="Times New Roman"/>
          <w:sz w:val="24"/>
          <w:szCs w:val="24"/>
        </w:rPr>
        <w:t xml:space="preserve"> E.</w:t>
      </w:r>
      <w:r>
        <w:rPr>
          <w:rFonts w:ascii="Times New Roman" w:hAnsi="Times New Roman" w:cs="Times New Roman"/>
          <w:sz w:val="24"/>
          <w:szCs w:val="24"/>
        </w:rPr>
        <w:t xml:space="preserve">  </w:t>
      </w:r>
      <w:r w:rsidRPr="007F3967">
        <w:rPr>
          <w:rFonts w:ascii="Times New Roman" w:hAnsi="Times New Roman" w:cs="Times New Roman"/>
          <w:sz w:val="24"/>
          <w:szCs w:val="24"/>
        </w:rPr>
        <w:t xml:space="preserve">Improved protocols for </w:t>
      </w:r>
      <w:proofErr w:type="spellStart"/>
      <w:r w:rsidRPr="007F3967">
        <w:rPr>
          <w:rFonts w:ascii="Times New Roman" w:hAnsi="Times New Roman" w:cs="Times New Roman"/>
          <w:i/>
          <w:sz w:val="24"/>
          <w:szCs w:val="24"/>
        </w:rPr>
        <w:t>Aspergillus</w:t>
      </w:r>
      <w:proofErr w:type="spellEnd"/>
      <w:r w:rsidRPr="007F3967">
        <w:rPr>
          <w:rFonts w:ascii="Times New Roman" w:hAnsi="Times New Roman" w:cs="Times New Roman"/>
          <w:sz w:val="24"/>
          <w:szCs w:val="24"/>
        </w:rPr>
        <w:t xml:space="preserve"> minimal medium: trace element and minimal medium salt stock solutions. </w:t>
      </w:r>
      <w:proofErr w:type="gramStart"/>
      <w:r w:rsidRPr="00753263">
        <w:rPr>
          <w:rFonts w:ascii="Times New Roman" w:hAnsi="Times New Roman" w:cs="Times New Roman"/>
          <w:i/>
          <w:sz w:val="24"/>
          <w:szCs w:val="24"/>
        </w:rPr>
        <w:t xml:space="preserve">Fungal Genetics Newsletter </w:t>
      </w:r>
      <w:r w:rsidRPr="00985035">
        <w:rPr>
          <w:rFonts w:ascii="Times New Roman" w:hAnsi="Times New Roman" w:cs="Times New Roman"/>
          <w:b/>
          <w:sz w:val="24"/>
          <w:szCs w:val="24"/>
        </w:rPr>
        <w:t>48</w:t>
      </w:r>
      <w:r>
        <w:rPr>
          <w:rFonts w:ascii="Times New Roman" w:hAnsi="Times New Roman" w:cs="Times New Roman"/>
          <w:b/>
          <w:sz w:val="24"/>
          <w:szCs w:val="24"/>
        </w:rPr>
        <w:t>,</w:t>
      </w:r>
      <w:r w:rsidRPr="007F3967">
        <w:rPr>
          <w:rFonts w:ascii="Times New Roman" w:hAnsi="Times New Roman" w:cs="Times New Roman"/>
          <w:sz w:val="24"/>
          <w:szCs w:val="24"/>
        </w:rPr>
        <w:t xml:space="preserve"> </w:t>
      </w:r>
      <w:r>
        <w:rPr>
          <w:rFonts w:ascii="Times New Roman" w:hAnsi="Times New Roman" w:cs="Times New Roman"/>
          <w:sz w:val="24"/>
          <w:szCs w:val="24"/>
        </w:rPr>
        <w:t>20–21 (</w:t>
      </w:r>
      <w:r w:rsidRPr="007F3967">
        <w:rPr>
          <w:rFonts w:ascii="Times New Roman" w:hAnsi="Times New Roman" w:cs="Times New Roman"/>
          <w:sz w:val="24"/>
          <w:szCs w:val="24"/>
        </w:rPr>
        <w:t>2001</w:t>
      </w:r>
      <w:r>
        <w:rPr>
          <w:rFonts w:ascii="Times New Roman" w:hAnsi="Times New Roman" w:cs="Times New Roman"/>
          <w:sz w:val="24"/>
          <w:szCs w:val="24"/>
        </w:rPr>
        <w:t>).</w:t>
      </w:r>
      <w:proofErr w:type="gramEnd"/>
    </w:p>
    <w:p w:rsidR="00F95121" w:rsidRDefault="00F95121" w:rsidP="00E07C0C">
      <w:pPr>
        <w:pStyle w:val="Default"/>
        <w:contextualSpacing/>
        <w:rPr>
          <w:rFonts w:ascii="Times New Roman" w:hAnsi="Times New Roman" w:cs="Times New Roman"/>
        </w:rPr>
      </w:pPr>
    </w:p>
    <w:p w:rsidR="00E07C0C" w:rsidRPr="00EA2288" w:rsidRDefault="00E07C0C" w:rsidP="00E07C0C">
      <w:pPr>
        <w:pStyle w:val="Default"/>
        <w:contextualSpacing/>
        <w:rPr>
          <w:rFonts w:ascii="Times New Roman" w:hAnsi="Times New Roman" w:cs="Times New Roman"/>
        </w:rPr>
      </w:pPr>
      <w:r>
        <w:rPr>
          <w:rFonts w:ascii="Times New Roman" w:hAnsi="Times New Roman" w:cs="Times New Roman"/>
        </w:rPr>
        <w:t xml:space="preserve">34. </w:t>
      </w:r>
      <w:proofErr w:type="spellStart"/>
      <w:r w:rsidRPr="00EA2288">
        <w:rPr>
          <w:rFonts w:ascii="Times New Roman" w:hAnsi="Times New Roman" w:cs="Times New Roman"/>
        </w:rPr>
        <w:t>Hutner</w:t>
      </w:r>
      <w:proofErr w:type="spellEnd"/>
      <w:r w:rsidRPr="00EA2288">
        <w:rPr>
          <w:rFonts w:ascii="Times New Roman" w:hAnsi="Times New Roman" w:cs="Times New Roman"/>
        </w:rPr>
        <w:t xml:space="preserve">, S.H., </w:t>
      </w:r>
      <w:proofErr w:type="spellStart"/>
      <w:r w:rsidRPr="00EA2288">
        <w:rPr>
          <w:rFonts w:ascii="Times New Roman" w:hAnsi="Times New Roman" w:cs="Times New Roman"/>
        </w:rPr>
        <w:t>Provasoli</w:t>
      </w:r>
      <w:proofErr w:type="spellEnd"/>
      <w:r w:rsidRPr="00EA2288">
        <w:rPr>
          <w:rFonts w:ascii="Times New Roman" w:hAnsi="Times New Roman" w:cs="Times New Roman"/>
        </w:rPr>
        <w:t>, L., Schatz, A., and Haskins</w:t>
      </w:r>
      <w:r>
        <w:rPr>
          <w:rFonts w:ascii="Times New Roman" w:hAnsi="Times New Roman" w:cs="Times New Roman"/>
        </w:rPr>
        <w:t>, C.P</w:t>
      </w:r>
      <w:r w:rsidRPr="00EA2288">
        <w:rPr>
          <w:rFonts w:ascii="Times New Roman" w:hAnsi="Times New Roman" w:cs="Times New Roman"/>
        </w:rPr>
        <w:t xml:space="preserve">.  Some </w:t>
      </w:r>
      <w:r>
        <w:rPr>
          <w:rFonts w:ascii="Times New Roman" w:hAnsi="Times New Roman" w:cs="Times New Roman"/>
        </w:rPr>
        <w:t>a</w:t>
      </w:r>
      <w:r w:rsidRPr="00EA2288">
        <w:rPr>
          <w:rFonts w:ascii="Times New Roman" w:hAnsi="Times New Roman" w:cs="Times New Roman"/>
        </w:rPr>
        <w:t xml:space="preserve">pproaches to the </w:t>
      </w:r>
      <w:r>
        <w:rPr>
          <w:rFonts w:ascii="Times New Roman" w:hAnsi="Times New Roman" w:cs="Times New Roman"/>
        </w:rPr>
        <w:t>s</w:t>
      </w:r>
      <w:r w:rsidRPr="00EA2288">
        <w:rPr>
          <w:rFonts w:ascii="Times New Roman" w:hAnsi="Times New Roman" w:cs="Times New Roman"/>
        </w:rPr>
        <w:t xml:space="preserve">tudy of the </w:t>
      </w:r>
      <w:r>
        <w:rPr>
          <w:rFonts w:ascii="Times New Roman" w:hAnsi="Times New Roman" w:cs="Times New Roman"/>
        </w:rPr>
        <w:t>r</w:t>
      </w:r>
      <w:r w:rsidRPr="00EA2288">
        <w:rPr>
          <w:rFonts w:ascii="Times New Roman" w:hAnsi="Times New Roman" w:cs="Times New Roman"/>
        </w:rPr>
        <w:t xml:space="preserve">ole of </w:t>
      </w:r>
      <w:r>
        <w:rPr>
          <w:rFonts w:ascii="Times New Roman" w:hAnsi="Times New Roman" w:cs="Times New Roman"/>
        </w:rPr>
        <w:t>m</w:t>
      </w:r>
      <w:r w:rsidRPr="00EA2288">
        <w:rPr>
          <w:rFonts w:ascii="Times New Roman" w:hAnsi="Times New Roman" w:cs="Times New Roman"/>
        </w:rPr>
        <w:t xml:space="preserve">etals in the </w:t>
      </w:r>
      <w:r>
        <w:rPr>
          <w:rFonts w:ascii="Times New Roman" w:hAnsi="Times New Roman" w:cs="Times New Roman"/>
        </w:rPr>
        <w:t>m</w:t>
      </w:r>
      <w:r w:rsidRPr="00EA2288">
        <w:rPr>
          <w:rFonts w:ascii="Times New Roman" w:hAnsi="Times New Roman" w:cs="Times New Roman"/>
        </w:rPr>
        <w:t xml:space="preserve">etabolism of </w:t>
      </w:r>
      <w:r>
        <w:rPr>
          <w:rFonts w:ascii="Times New Roman" w:hAnsi="Times New Roman" w:cs="Times New Roman"/>
        </w:rPr>
        <w:t>m</w:t>
      </w:r>
      <w:r w:rsidRPr="00EA2288">
        <w:rPr>
          <w:rFonts w:ascii="Times New Roman" w:hAnsi="Times New Roman" w:cs="Times New Roman"/>
        </w:rPr>
        <w:t xml:space="preserve">icroorganisms.  </w:t>
      </w:r>
      <w:proofErr w:type="gramStart"/>
      <w:r w:rsidRPr="00753263">
        <w:rPr>
          <w:rFonts w:ascii="Times New Roman" w:hAnsi="Times New Roman" w:cs="Times New Roman"/>
          <w:i/>
        </w:rPr>
        <w:t>Proceedings of the American Philosophical Society</w:t>
      </w:r>
      <w:r w:rsidRPr="00EA2288">
        <w:rPr>
          <w:rFonts w:ascii="Times New Roman" w:hAnsi="Times New Roman" w:cs="Times New Roman"/>
        </w:rPr>
        <w:t xml:space="preserve"> </w:t>
      </w:r>
      <w:r w:rsidRPr="00985035">
        <w:rPr>
          <w:rFonts w:ascii="Times New Roman" w:hAnsi="Times New Roman" w:cs="Times New Roman"/>
          <w:b/>
        </w:rPr>
        <w:t>94</w:t>
      </w:r>
      <w:r>
        <w:rPr>
          <w:rFonts w:ascii="Times New Roman" w:hAnsi="Times New Roman" w:cs="Times New Roman"/>
          <w:b/>
        </w:rPr>
        <w:t>,</w:t>
      </w:r>
      <w:r>
        <w:rPr>
          <w:rFonts w:ascii="Times New Roman" w:hAnsi="Times New Roman" w:cs="Times New Roman"/>
        </w:rPr>
        <w:t xml:space="preserve"> 152-170 (</w:t>
      </w:r>
      <w:r w:rsidRPr="00EA2288">
        <w:rPr>
          <w:rFonts w:ascii="Times New Roman" w:hAnsi="Times New Roman" w:cs="Times New Roman"/>
        </w:rPr>
        <w:t>1950</w:t>
      </w:r>
      <w:r>
        <w:rPr>
          <w:rFonts w:ascii="Times New Roman" w:hAnsi="Times New Roman" w:cs="Times New Roman"/>
        </w:rPr>
        <w:t>).</w:t>
      </w:r>
      <w:proofErr w:type="gramEnd"/>
    </w:p>
    <w:p w:rsidR="00E07C0C" w:rsidRPr="00EA2288" w:rsidRDefault="00E07C0C" w:rsidP="00E07C0C">
      <w:pPr>
        <w:contextualSpacing/>
        <w:rPr>
          <w:rFonts w:ascii="Times New Roman" w:hAnsi="Times New Roman" w:cs="Times New Roman"/>
          <w:sz w:val="24"/>
          <w:szCs w:val="24"/>
        </w:rPr>
      </w:pPr>
    </w:p>
    <w:p w:rsidR="003F212F" w:rsidRPr="007F3967" w:rsidRDefault="00A82469" w:rsidP="007211BF">
      <w:pPr>
        <w:contextualSpacing/>
        <w:rPr>
          <w:rFonts w:ascii="Times New Roman" w:hAnsi="Times New Roman" w:cs="Times New Roman"/>
          <w:sz w:val="24"/>
          <w:szCs w:val="24"/>
          <w:lang w:val="fr-CH"/>
        </w:rPr>
      </w:pPr>
      <w:r>
        <w:rPr>
          <w:rFonts w:ascii="Times New Roman" w:hAnsi="Times New Roman" w:cs="Times New Roman"/>
          <w:sz w:val="24"/>
          <w:szCs w:val="24"/>
          <w:lang w:val="fr-CH"/>
        </w:rPr>
        <w:t>35</w:t>
      </w:r>
      <w:r w:rsidR="007211BF">
        <w:rPr>
          <w:rFonts w:ascii="Times New Roman" w:hAnsi="Times New Roman" w:cs="Times New Roman"/>
          <w:sz w:val="24"/>
          <w:szCs w:val="24"/>
          <w:lang w:val="fr-CH"/>
        </w:rPr>
        <w:t xml:space="preserve">.  </w:t>
      </w:r>
      <w:proofErr w:type="spellStart"/>
      <w:r w:rsidR="003D621F">
        <w:rPr>
          <w:rFonts w:ascii="Times New Roman" w:hAnsi="Times New Roman" w:cs="Times New Roman"/>
          <w:sz w:val="24"/>
          <w:szCs w:val="24"/>
          <w:lang w:val="fr-CH"/>
        </w:rPr>
        <w:t>Aff</w:t>
      </w:r>
      <w:r w:rsidR="003F212F" w:rsidRPr="007F3967">
        <w:rPr>
          <w:rFonts w:ascii="Times New Roman" w:hAnsi="Times New Roman" w:cs="Times New Roman"/>
          <w:sz w:val="24"/>
          <w:szCs w:val="24"/>
          <w:lang w:val="fr-CH"/>
        </w:rPr>
        <w:t>eldt</w:t>
      </w:r>
      <w:proofErr w:type="spellEnd"/>
      <w:r w:rsidR="003F212F" w:rsidRPr="007F3967">
        <w:rPr>
          <w:rFonts w:ascii="Times New Roman" w:hAnsi="Times New Roman" w:cs="Times New Roman"/>
          <w:sz w:val="24"/>
          <w:szCs w:val="24"/>
          <w:lang w:val="fr-CH"/>
        </w:rPr>
        <w:t>, K.J., Brodhagen, M., and Keller</w:t>
      </w:r>
      <w:r w:rsidR="00753263">
        <w:rPr>
          <w:rFonts w:ascii="Times New Roman" w:hAnsi="Times New Roman" w:cs="Times New Roman"/>
          <w:sz w:val="24"/>
          <w:szCs w:val="24"/>
          <w:lang w:val="fr-CH"/>
        </w:rPr>
        <w:t>,</w:t>
      </w:r>
      <w:r w:rsidR="00753263" w:rsidRPr="00753263">
        <w:rPr>
          <w:rFonts w:ascii="Times New Roman" w:hAnsi="Times New Roman" w:cs="Times New Roman"/>
          <w:sz w:val="24"/>
          <w:szCs w:val="24"/>
          <w:lang w:val="fr-CH"/>
        </w:rPr>
        <w:t xml:space="preserve"> </w:t>
      </w:r>
      <w:r w:rsidR="00753263" w:rsidRPr="007F3967">
        <w:rPr>
          <w:rFonts w:ascii="Times New Roman" w:hAnsi="Times New Roman" w:cs="Times New Roman"/>
          <w:sz w:val="24"/>
          <w:szCs w:val="24"/>
          <w:lang w:val="fr-CH"/>
        </w:rPr>
        <w:t>N.P.</w:t>
      </w:r>
      <w:r w:rsidR="003F212F" w:rsidRPr="007F3967">
        <w:rPr>
          <w:rFonts w:ascii="Times New Roman" w:hAnsi="Times New Roman" w:cs="Times New Roman"/>
          <w:sz w:val="24"/>
          <w:szCs w:val="24"/>
          <w:lang w:val="fr-CH"/>
        </w:rPr>
        <w:t xml:space="preserve">  </w:t>
      </w:r>
      <w:r w:rsidR="003F212F" w:rsidRPr="007F3967">
        <w:rPr>
          <w:rFonts w:ascii="Times New Roman" w:hAnsi="Times New Roman" w:cs="Times New Roman"/>
          <w:i/>
          <w:sz w:val="24"/>
          <w:szCs w:val="24"/>
          <w:lang w:val="fr-CH"/>
        </w:rPr>
        <w:t>Aspergillus</w:t>
      </w:r>
      <w:r w:rsidR="003F212F" w:rsidRPr="007F3967">
        <w:rPr>
          <w:rFonts w:ascii="Times New Roman" w:hAnsi="Times New Roman" w:cs="Times New Roman"/>
          <w:sz w:val="24"/>
          <w:szCs w:val="24"/>
          <w:lang w:val="fr-CH"/>
        </w:rPr>
        <w:t xml:space="preserve"> </w:t>
      </w:r>
      <w:proofErr w:type="spellStart"/>
      <w:r w:rsidR="003F212F" w:rsidRPr="007F3967">
        <w:rPr>
          <w:rFonts w:ascii="Times New Roman" w:hAnsi="Times New Roman" w:cs="Times New Roman"/>
          <w:sz w:val="24"/>
          <w:szCs w:val="24"/>
          <w:lang w:val="fr-CH"/>
        </w:rPr>
        <w:t>oxylipin</w:t>
      </w:r>
      <w:proofErr w:type="spellEnd"/>
      <w:r w:rsidR="003F212F" w:rsidRPr="007F3967">
        <w:rPr>
          <w:rFonts w:ascii="Times New Roman" w:hAnsi="Times New Roman" w:cs="Times New Roman"/>
          <w:sz w:val="24"/>
          <w:szCs w:val="24"/>
          <w:lang w:val="fr-CH"/>
        </w:rPr>
        <w:t xml:space="preserve"> </w:t>
      </w:r>
      <w:proofErr w:type="spellStart"/>
      <w:r w:rsidR="003F212F" w:rsidRPr="007F3967">
        <w:rPr>
          <w:rFonts w:ascii="Times New Roman" w:hAnsi="Times New Roman" w:cs="Times New Roman"/>
          <w:sz w:val="24"/>
          <w:szCs w:val="24"/>
          <w:lang w:val="fr-CH"/>
        </w:rPr>
        <w:t>signaling</w:t>
      </w:r>
      <w:proofErr w:type="spellEnd"/>
      <w:r w:rsidR="003F212F" w:rsidRPr="007F3967">
        <w:rPr>
          <w:rFonts w:ascii="Times New Roman" w:hAnsi="Times New Roman" w:cs="Times New Roman"/>
          <w:sz w:val="24"/>
          <w:szCs w:val="24"/>
          <w:lang w:val="fr-CH"/>
        </w:rPr>
        <w:t xml:space="preserve"> and quorum </w:t>
      </w:r>
      <w:proofErr w:type="spellStart"/>
      <w:r w:rsidR="003F212F" w:rsidRPr="007F3967">
        <w:rPr>
          <w:rFonts w:ascii="Times New Roman" w:hAnsi="Times New Roman" w:cs="Times New Roman"/>
          <w:sz w:val="24"/>
          <w:szCs w:val="24"/>
          <w:lang w:val="fr-CH"/>
        </w:rPr>
        <w:t>sensing</w:t>
      </w:r>
      <w:proofErr w:type="spellEnd"/>
      <w:r w:rsidR="003F212F" w:rsidRPr="007F3967">
        <w:rPr>
          <w:rFonts w:ascii="Times New Roman" w:hAnsi="Times New Roman" w:cs="Times New Roman"/>
          <w:sz w:val="24"/>
          <w:szCs w:val="24"/>
          <w:lang w:val="fr-CH"/>
        </w:rPr>
        <w:t xml:space="preserve"> </w:t>
      </w:r>
      <w:proofErr w:type="spellStart"/>
      <w:r w:rsidR="003F212F" w:rsidRPr="007F3967">
        <w:rPr>
          <w:rFonts w:ascii="Times New Roman" w:hAnsi="Times New Roman" w:cs="Times New Roman"/>
          <w:sz w:val="24"/>
          <w:szCs w:val="24"/>
          <w:lang w:val="fr-CH"/>
        </w:rPr>
        <w:t>pathways</w:t>
      </w:r>
      <w:proofErr w:type="spellEnd"/>
      <w:r w:rsidR="003F212F" w:rsidRPr="007F3967">
        <w:rPr>
          <w:rFonts w:ascii="Times New Roman" w:hAnsi="Times New Roman" w:cs="Times New Roman"/>
          <w:sz w:val="24"/>
          <w:szCs w:val="24"/>
          <w:lang w:val="fr-CH"/>
        </w:rPr>
        <w:t xml:space="preserve"> </w:t>
      </w:r>
      <w:proofErr w:type="spellStart"/>
      <w:r w:rsidR="003F212F" w:rsidRPr="007F3967">
        <w:rPr>
          <w:rFonts w:ascii="Times New Roman" w:hAnsi="Times New Roman" w:cs="Times New Roman"/>
          <w:sz w:val="24"/>
          <w:szCs w:val="24"/>
          <w:lang w:val="fr-CH"/>
        </w:rPr>
        <w:t>depend</w:t>
      </w:r>
      <w:proofErr w:type="spellEnd"/>
      <w:r w:rsidR="003F212F" w:rsidRPr="007F3967">
        <w:rPr>
          <w:rFonts w:ascii="Times New Roman" w:hAnsi="Times New Roman" w:cs="Times New Roman"/>
          <w:sz w:val="24"/>
          <w:szCs w:val="24"/>
          <w:lang w:val="fr-CH"/>
        </w:rPr>
        <w:t xml:space="preserve"> on G </w:t>
      </w:r>
      <w:proofErr w:type="spellStart"/>
      <w:r w:rsidR="003F212F" w:rsidRPr="007F3967">
        <w:rPr>
          <w:rFonts w:ascii="Times New Roman" w:hAnsi="Times New Roman" w:cs="Times New Roman"/>
          <w:sz w:val="24"/>
          <w:szCs w:val="24"/>
          <w:lang w:val="fr-CH"/>
        </w:rPr>
        <w:t>protein-coupled</w:t>
      </w:r>
      <w:proofErr w:type="spellEnd"/>
      <w:r w:rsidR="003F212F" w:rsidRPr="007F3967">
        <w:rPr>
          <w:rFonts w:ascii="Times New Roman" w:hAnsi="Times New Roman" w:cs="Times New Roman"/>
          <w:sz w:val="24"/>
          <w:szCs w:val="24"/>
          <w:lang w:val="fr-CH"/>
        </w:rPr>
        <w:t xml:space="preserve"> </w:t>
      </w:r>
      <w:proofErr w:type="spellStart"/>
      <w:r w:rsidR="003F212F" w:rsidRPr="007F3967">
        <w:rPr>
          <w:rFonts w:ascii="Times New Roman" w:hAnsi="Times New Roman" w:cs="Times New Roman"/>
          <w:sz w:val="24"/>
          <w:szCs w:val="24"/>
          <w:lang w:val="fr-CH"/>
        </w:rPr>
        <w:t>receptors</w:t>
      </w:r>
      <w:proofErr w:type="spellEnd"/>
      <w:r w:rsidR="003F212F" w:rsidRPr="007F3967">
        <w:rPr>
          <w:rFonts w:ascii="Times New Roman" w:hAnsi="Times New Roman" w:cs="Times New Roman"/>
          <w:sz w:val="24"/>
          <w:szCs w:val="24"/>
          <w:lang w:val="fr-CH"/>
        </w:rPr>
        <w:t xml:space="preserve">.  </w:t>
      </w:r>
      <w:proofErr w:type="spellStart"/>
      <w:r w:rsidR="003F212F" w:rsidRPr="00753263">
        <w:rPr>
          <w:rFonts w:ascii="Times New Roman" w:hAnsi="Times New Roman" w:cs="Times New Roman"/>
          <w:i/>
          <w:sz w:val="24"/>
          <w:szCs w:val="24"/>
          <w:lang w:val="fr-CH"/>
        </w:rPr>
        <w:t>Toxins</w:t>
      </w:r>
      <w:proofErr w:type="spellEnd"/>
      <w:r w:rsidR="003F212F" w:rsidRPr="007F3967">
        <w:rPr>
          <w:rFonts w:ascii="Times New Roman" w:hAnsi="Times New Roman" w:cs="Times New Roman"/>
          <w:iCs/>
          <w:sz w:val="24"/>
          <w:szCs w:val="24"/>
          <w:lang w:val="fr-CH"/>
        </w:rPr>
        <w:t xml:space="preserve"> </w:t>
      </w:r>
      <w:r w:rsidR="003F212F" w:rsidRPr="007F3967">
        <w:rPr>
          <w:rFonts w:ascii="Times New Roman" w:hAnsi="Times New Roman" w:cs="Times New Roman"/>
          <w:b/>
          <w:bCs/>
          <w:iCs/>
          <w:sz w:val="24"/>
          <w:szCs w:val="24"/>
          <w:lang w:val="fr-CH"/>
        </w:rPr>
        <w:t xml:space="preserve"> </w:t>
      </w:r>
      <w:r w:rsidR="003F212F" w:rsidRPr="00985035">
        <w:rPr>
          <w:rFonts w:ascii="Times New Roman" w:hAnsi="Times New Roman" w:cs="Times New Roman"/>
          <w:b/>
          <w:iCs/>
          <w:sz w:val="24"/>
          <w:szCs w:val="24"/>
          <w:lang w:val="fr-CH"/>
        </w:rPr>
        <w:t>4</w:t>
      </w:r>
      <w:r w:rsidR="00985035">
        <w:rPr>
          <w:rFonts w:ascii="Times New Roman" w:hAnsi="Times New Roman" w:cs="Times New Roman"/>
          <w:b/>
          <w:iCs/>
          <w:sz w:val="24"/>
          <w:szCs w:val="24"/>
          <w:lang w:val="fr-CH"/>
        </w:rPr>
        <w:t>,</w:t>
      </w:r>
      <w:r w:rsidR="003F212F" w:rsidRPr="007F3967">
        <w:rPr>
          <w:rFonts w:ascii="Times New Roman" w:hAnsi="Times New Roman" w:cs="Times New Roman"/>
          <w:iCs/>
          <w:sz w:val="24"/>
          <w:szCs w:val="24"/>
          <w:lang w:val="fr-CH"/>
        </w:rPr>
        <w:t xml:space="preserve"> 1-x</w:t>
      </w:r>
      <w:r w:rsidR="00985035">
        <w:rPr>
          <w:rFonts w:ascii="Times New Roman" w:hAnsi="Times New Roman" w:cs="Times New Roman"/>
          <w:sz w:val="24"/>
          <w:szCs w:val="24"/>
          <w:lang w:val="fr-CH"/>
        </w:rPr>
        <w:t xml:space="preserve">, </w:t>
      </w:r>
      <w:r w:rsidR="003F212F" w:rsidRPr="007F3967">
        <w:rPr>
          <w:rFonts w:ascii="Times New Roman" w:hAnsi="Times New Roman" w:cs="Times New Roman"/>
          <w:sz w:val="24"/>
          <w:szCs w:val="24"/>
          <w:lang w:val="fr-CH"/>
        </w:rPr>
        <w:t>doi:10.3390/toxins40x000x</w:t>
      </w:r>
      <w:r w:rsidR="00985035">
        <w:rPr>
          <w:rFonts w:ascii="Times New Roman" w:hAnsi="Times New Roman" w:cs="Times New Roman"/>
          <w:sz w:val="24"/>
          <w:szCs w:val="24"/>
          <w:lang w:val="fr-CH"/>
        </w:rPr>
        <w:t xml:space="preserve"> (2012</w:t>
      </w:r>
      <w:r w:rsidR="0089560C">
        <w:rPr>
          <w:rFonts w:ascii="Times New Roman" w:hAnsi="Times New Roman" w:cs="Times New Roman"/>
          <w:sz w:val="24"/>
          <w:szCs w:val="24"/>
          <w:lang w:val="fr-CH"/>
        </w:rPr>
        <w:t xml:space="preserve">).  </w:t>
      </w:r>
      <w:r w:rsidR="007211BF">
        <w:rPr>
          <w:rFonts w:ascii="Times New Roman" w:hAnsi="Times New Roman" w:cs="Times New Roman"/>
          <w:sz w:val="24"/>
          <w:szCs w:val="24"/>
          <w:lang w:val="fr-CH"/>
        </w:rPr>
        <w:t>(</w:t>
      </w:r>
      <w:r w:rsidR="0089560C">
        <w:rPr>
          <w:rFonts w:ascii="Times New Roman" w:hAnsi="Times New Roman" w:cs="Times New Roman"/>
          <w:sz w:val="24"/>
          <w:szCs w:val="24"/>
          <w:lang w:val="fr-CH"/>
        </w:rPr>
        <w:t xml:space="preserve">In </w:t>
      </w:r>
      <w:proofErr w:type="spellStart"/>
      <w:r w:rsidR="0089560C">
        <w:rPr>
          <w:rFonts w:ascii="Times New Roman" w:hAnsi="Times New Roman" w:cs="Times New Roman"/>
          <w:sz w:val="24"/>
          <w:szCs w:val="24"/>
          <w:lang w:val="fr-CH"/>
        </w:rPr>
        <w:t>press</w:t>
      </w:r>
      <w:proofErr w:type="spellEnd"/>
      <w:r w:rsidR="0089560C">
        <w:rPr>
          <w:rFonts w:ascii="Times New Roman" w:hAnsi="Times New Roman" w:cs="Times New Roman"/>
          <w:sz w:val="24"/>
          <w:szCs w:val="24"/>
          <w:lang w:val="fr-CH"/>
        </w:rPr>
        <w:t>.</w:t>
      </w:r>
      <w:r w:rsidR="00985035">
        <w:rPr>
          <w:rFonts w:ascii="Times New Roman" w:hAnsi="Times New Roman" w:cs="Times New Roman"/>
          <w:sz w:val="24"/>
          <w:szCs w:val="24"/>
          <w:lang w:val="fr-CH"/>
        </w:rPr>
        <w:t>)</w:t>
      </w:r>
    </w:p>
    <w:p w:rsidR="007F3967" w:rsidRPr="007F3967" w:rsidRDefault="007F3967" w:rsidP="007211BF">
      <w:pPr>
        <w:autoSpaceDE w:val="0"/>
        <w:autoSpaceDN w:val="0"/>
        <w:adjustRightInd w:val="0"/>
        <w:spacing w:after="0"/>
        <w:contextualSpacing/>
        <w:rPr>
          <w:rFonts w:ascii="Times New Roman" w:hAnsi="Times New Roman" w:cs="Times New Roman"/>
          <w:sz w:val="24"/>
          <w:szCs w:val="24"/>
          <w:lang w:val="fr-CH"/>
        </w:rPr>
      </w:pPr>
    </w:p>
    <w:p w:rsidR="00E07C0C" w:rsidRPr="007F3967" w:rsidRDefault="00E07C0C" w:rsidP="00E07C0C">
      <w:pPr>
        <w:contextualSpacing/>
        <w:rPr>
          <w:rFonts w:ascii="Times New Roman" w:hAnsi="Times New Roman" w:cs="Times New Roman"/>
          <w:sz w:val="24"/>
          <w:szCs w:val="24"/>
        </w:rPr>
      </w:pPr>
      <w:r>
        <w:rPr>
          <w:rFonts w:ascii="Times New Roman" w:hAnsi="Times New Roman" w:cs="Times New Roman"/>
          <w:sz w:val="24"/>
          <w:szCs w:val="24"/>
        </w:rPr>
        <w:t xml:space="preserve">36. </w:t>
      </w:r>
      <w:proofErr w:type="spellStart"/>
      <w:r w:rsidRPr="007F3967">
        <w:rPr>
          <w:rFonts w:ascii="Times New Roman" w:hAnsi="Times New Roman" w:cs="Times New Roman"/>
          <w:sz w:val="24"/>
          <w:szCs w:val="24"/>
        </w:rPr>
        <w:t>Sambrook</w:t>
      </w:r>
      <w:proofErr w:type="spellEnd"/>
      <w:r w:rsidRPr="007F3967">
        <w:rPr>
          <w:rFonts w:ascii="Times New Roman" w:hAnsi="Times New Roman" w:cs="Times New Roman"/>
          <w:sz w:val="24"/>
          <w:szCs w:val="24"/>
        </w:rPr>
        <w:t>, J. and Russell</w:t>
      </w:r>
      <w:r>
        <w:rPr>
          <w:rFonts w:ascii="Times New Roman" w:hAnsi="Times New Roman" w:cs="Times New Roman"/>
          <w:sz w:val="24"/>
          <w:szCs w:val="24"/>
        </w:rPr>
        <w:t>, D.W</w:t>
      </w:r>
      <w:r w:rsidRPr="007F3967">
        <w:rPr>
          <w:rFonts w:ascii="Times New Roman" w:hAnsi="Times New Roman" w:cs="Times New Roman"/>
          <w:sz w:val="24"/>
          <w:szCs w:val="24"/>
        </w:rPr>
        <w:t xml:space="preserve">.  </w:t>
      </w:r>
      <w:r w:rsidRPr="00753263">
        <w:rPr>
          <w:rFonts w:ascii="Times New Roman" w:hAnsi="Times New Roman" w:cs="Times New Roman"/>
          <w:i/>
          <w:sz w:val="24"/>
          <w:szCs w:val="24"/>
        </w:rPr>
        <w:t>Molecular cloning: a laboratory manual</w:t>
      </w:r>
      <w:r w:rsidRPr="007F3967">
        <w:rPr>
          <w:rFonts w:ascii="Times New Roman" w:hAnsi="Times New Roman" w:cs="Times New Roman"/>
          <w:sz w:val="24"/>
          <w:szCs w:val="24"/>
        </w:rPr>
        <w:t xml:space="preserve">.  </w:t>
      </w:r>
      <w:proofErr w:type="gramStart"/>
      <w:r w:rsidRPr="007F3967">
        <w:rPr>
          <w:rFonts w:ascii="Times New Roman" w:hAnsi="Times New Roman" w:cs="Times New Roman"/>
          <w:sz w:val="24"/>
          <w:szCs w:val="24"/>
        </w:rPr>
        <w:t>3</w:t>
      </w:r>
      <w:r w:rsidRPr="007F3967">
        <w:rPr>
          <w:rFonts w:ascii="Times New Roman" w:hAnsi="Times New Roman" w:cs="Times New Roman"/>
          <w:sz w:val="24"/>
          <w:szCs w:val="24"/>
          <w:vertAlign w:val="superscript"/>
        </w:rPr>
        <w:t>rd</w:t>
      </w:r>
      <w:r w:rsidRPr="007F3967">
        <w:rPr>
          <w:rFonts w:ascii="Times New Roman" w:hAnsi="Times New Roman" w:cs="Times New Roman"/>
          <w:sz w:val="24"/>
          <w:szCs w:val="24"/>
        </w:rPr>
        <w:t xml:space="preserve"> edition.</w:t>
      </w:r>
      <w:proofErr w:type="gramEnd"/>
      <w:r w:rsidRPr="007F3967">
        <w:rPr>
          <w:rFonts w:ascii="Times New Roman" w:hAnsi="Times New Roman" w:cs="Times New Roman"/>
          <w:sz w:val="24"/>
          <w:szCs w:val="24"/>
        </w:rPr>
        <w:t xml:space="preserve">  </w:t>
      </w:r>
      <w:proofErr w:type="gramStart"/>
      <w:r w:rsidRPr="007F3967">
        <w:rPr>
          <w:rFonts w:ascii="Times New Roman" w:hAnsi="Times New Roman" w:cs="Times New Roman"/>
          <w:sz w:val="24"/>
          <w:szCs w:val="24"/>
        </w:rPr>
        <w:t>Cold Spring Harbor Laboratories Press, Cold Spring Harbor, New York, NY</w:t>
      </w:r>
      <w:r>
        <w:rPr>
          <w:rFonts w:ascii="Times New Roman" w:hAnsi="Times New Roman" w:cs="Times New Roman"/>
          <w:sz w:val="24"/>
          <w:szCs w:val="24"/>
        </w:rPr>
        <w:t xml:space="preserve"> (</w:t>
      </w:r>
      <w:r w:rsidRPr="007F3967">
        <w:rPr>
          <w:rFonts w:ascii="Times New Roman" w:hAnsi="Times New Roman" w:cs="Times New Roman"/>
          <w:sz w:val="24"/>
          <w:szCs w:val="24"/>
        </w:rPr>
        <w:t>2001</w:t>
      </w:r>
      <w:r>
        <w:rPr>
          <w:rFonts w:ascii="Times New Roman" w:hAnsi="Times New Roman" w:cs="Times New Roman"/>
          <w:sz w:val="24"/>
          <w:szCs w:val="24"/>
        </w:rPr>
        <w:t>)</w:t>
      </w:r>
      <w:r w:rsidRPr="007F3967">
        <w:rPr>
          <w:rFonts w:ascii="Times New Roman" w:hAnsi="Times New Roman" w:cs="Times New Roman"/>
          <w:sz w:val="24"/>
          <w:szCs w:val="24"/>
        </w:rPr>
        <w:t>.</w:t>
      </w:r>
      <w:proofErr w:type="gramEnd"/>
    </w:p>
    <w:p w:rsidR="0089560C" w:rsidRDefault="0089560C" w:rsidP="007211BF">
      <w:pPr>
        <w:autoSpaceDE w:val="0"/>
        <w:autoSpaceDN w:val="0"/>
        <w:adjustRightInd w:val="0"/>
        <w:spacing w:after="0"/>
        <w:contextualSpacing/>
        <w:rPr>
          <w:rFonts w:ascii="Times New Roman" w:hAnsi="Times New Roman" w:cs="Times New Roman"/>
          <w:sz w:val="24"/>
          <w:szCs w:val="24"/>
          <w:lang w:val="fr-CH"/>
        </w:rPr>
      </w:pPr>
    </w:p>
    <w:p w:rsidR="0064225F" w:rsidRPr="007F3967" w:rsidRDefault="004B5FA0" w:rsidP="0064225F">
      <w:pPr>
        <w:contextualSpacing/>
        <w:rPr>
          <w:ins w:id="85" w:author="Marion Brodhagen" w:date="2012-10-05T15:50:00Z"/>
          <w:rFonts w:ascii="Times New Roman" w:hAnsi="Times New Roman" w:cs="Times New Roman"/>
          <w:sz w:val="24"/>
          <w:szCs w:val="24"/>
        </w:rPr>
      </w:pPr>
      <w:ins w:id="86" w:author="Marion Brodhagen" w:date="2012-10-05T15:39:00Z">
        <w:r>
          <w:rPr>
            <w:rFonts w:ascii="Times New Roman" w:hAnsi="Times New Roman" w:cs="Times New Roman"/>
            <w:sz w:val="24"/>
            <w:szCs w:val="24"/>
          </w:rPr>
          <w:lastRenderedPageBreak/>
          <w:t xml:space="preserve">37.  </w:t>
        </w:r>
      </w:ins>
      <w:proofErr w:type="spellStart"/>
      <w:ins w:id="87" w:author="Marion Brodhagen" w:date="2012-10-05T15:50:00Z">
        <w:r w:rsidR="0064225F">
          <w:rPr>
            <w:rFonts w:ascii="Times New Roman" w:hAnsi="Times New Roman" w:cs="Times New Roman"/>
            <w:sz w:val="24"/>
            <w:szCs w:val="24"/>
          </w:rPr>
          <w:t>Marzluf</w:t>
        </w:r>
        <w:proofErr w:type="spellEnd"/>
        <w:r w:rsidR="0064225F">
          <w:rPr>
            <w:rFonts w:ascii="Times New Roman" w:hAnsi="Times New Roman" w:cs="Times New Roman"/>
            <w:sz w:val="24"/>
            <w:szCs w:val="24"/>
          </w:rPr>
          <w:t xml:space="preserve">, G.A.  </w:t>
        </w:r>
        <w:proofErr w:type="gramStart"/>
        <w:r w:rsidR="0064225F">
          <w:rPr>
            <w:rFonts w:ascii="Times New Roman" w:hAnsi="Times New Roman" w:cs="Times New Roman"/>
            <w:sz w:val="24"/>
            <w:szCs w:val="24"/>
          </w:rPr>
          <w:t>Physiology, metabolism, and molecular aspects of filamentous fungi.</w:t>
        </w:r>
        <w:proofErr w:type="gramEnd"/>
        <w:r w:rsidR="0064225F">
          <w:rPr>
            <w:rFonts w:ascii="Times New Roman" w:hAnsi="Times New Roman" w:cs="Times New Roman"/>
            <w:sz w:val="24"/>
            <w:szCs w:val="24"/>
          </w:rPr>
          <w:t xml:space="preserve">  </w:t>
        </w:r>
      </w:ins>
      <w:ins w:id="88" w:author="Marion Brodhagen" w:date="2012-10-05T15:51:00Z">
        <w:r w:rsidR="0064225F">
          <w:rPr>
            <w:rFonts w:ascii="Times New Roman" w:hAnsi="Times New Roman" w:cs="Times New Roman"/>
            <w:sz w:val="24"/>
            <w:szCs w:val="24"/>
          </w:rPr>
          <w:t xml:space="preserve">pp. 952-964 </w:t>
        </w:r>
      </w:ins>
      <w:proofErr w:type="gramStart"/>
      <w:ins w:id="89" w:author="Marion Brodhagen" w:date="2012-10-05T15:50:00Z">
        <w:r w:rsidR="0064225F" w:rsidRPr="007F3967">
          <w:rPr>
            <w:rFonts w:ascii="Times New Roman" w:hAnsi="Times New Roman" w:cs="Times New Roman"/>
            <w:i/>
            <w:sz w:val="24"/>
            <w:szCs w:val="24"/>
          </w:rPr>
          <w:t>In</w:t>
        </w:r>
        <w:proofErr w:type="gramEnd"/>
        <w:r w:rsidR="0064225F" w:rsidRPr="007F3967">
          <w:rPr>
            <w:rFonts w:ascii="Times New Roman" w:hAnsi="Times New Roman" w:cs="Times New Roman"/>
            <w:i/>
            <w:sz w:val="24"/>
            <w:szCs w:val="24"/>
          </w:rPr>
          <w:t>:</w:t>
        </w:r>
        <w:r w:rsidR="0064225F" w:rsidRPr="007F3967">
          <w:rPr>
            <w:rFonts w:ascii="Times New Roman" w:hAnsi="Times New Roman" w:cs="Times New Roman"/>
            <w:sz w:val="24"/>
            <w:szCs w:val="24"/>
          </w:rPr>
          <w:t xml:space="preserve"> </w:t>
        </w:r>
        <w:r w:rsidR="0064225F" w:rsidRPr="00753263">
          <w:rPr>
            <w:rFonts w:ascii="Times New Roman" w:hAnsi="Times New Roman" w:cs="Times New Roman"/>
            <w:i/>
            <w:sz w:val="24"/>
            <w:szCs w:val="24"/>
          </w:rPr>
          <w:t>Methods for General and Molecular Microbiology</w:t>
        </w:r>
        <w:r w:rsidR="0064225F" w:rsidRPr="007F3967">
          <w:rPr>
            <w:rFonts w:ascii="Times New Roman" w:hAnsi="Times New Roman" w:cs="Times New Roman"/>
            <w:sz w:val="24"/>
            <w:szCs w:val="24"/>
          </w:rPr>
          <w:t xml:space="preserve">.  Reddy, C.A., </w:t>
        </w:r>
        <w:proofErr w:type="spellStart"/>
        <w:r w:rsidR="0064225F" w:rsidRPr="007F3967">
          <w:rPr>
            <w:rFonts w:ascii="Times New Roman" w:hAnsi="Times New Roman" w:cs="Times New Roman"/>
            <w:sz w:val="24"/>
            <w:szCs w:val="24"/>
          </w:rPr>
          <w:t>Beveridge</w:t>
        </w:r>
        <w:proofErr w:type="spellEnd"/>
        <w:r w:rsidR="0064225F" w:rsidRPr="007F3967">
          <w:rPr>
            <w:rFonts w:ascii="Times New Roman" w:hAnsi="Times New Roman" w:cs="Times New Roman"/>
            <w:sz w:val="24"/>
            <w:szCs w:val="24"/>
          </w:rPr>
          <w:t xml:space="preserve">, T.J., </w:t>
        </w:r>
        <w:proofErr w:type="spellStart"/>
        <w:r w:rsidR="0064225F" w:rsidRPr="007F3967">
          <w:rPr>
            <w:rFonts w:ascii="Times New Roman" w:hAnsi="Times New Roman" w:cs="Times New Roman"/>
            <w:sz w:val="24"/>
            <w:szCs w:val="24"/>
          </w:rPr>
          <w:t>Breznak</w:t>
        </w:r>
        <w:proofErr w:type="spellEnd"/>
        <w:r w:rsidR="0064225F" w:rsidRPr="007F3967">
          <w:rPr>
            <w:rFonts w:ascii="Times New Roman" w:hAnsi="Times New Roman" w:cs="Times New Roman"/>
            <w:sz w:val="24"/>
            <w:szCs w:val="24"/>
          </w:rPr>
          <w:t xml:space="preserve">, J.A., </w:t>
        </w:r>
        <w:proofErr w:type="spellStart"/>
        <w:r w:rsidR="0064225F" w:rsidRPr="007F3967">
          <w:rPr>
            <w:rFonts w:ascii="Times New Roman" w:hAnsi="Times New Roman" w:cs="Times New Roman"/>
            <w:sz w:val="24"/>
            <w:szCs w:val="24"/>
          </w:rPr>
          <w:t>Marzluf</w:t>
        </w:r>
        <w:proofErr w:type="spellEnd"/>
        <w:r w:rsidR="0064225F" w:rsidRPr="007F3967">
          <w:rPr>
            <w:rFonts w:ascii="Times New Roman" w:hAnsi="Times New Roman" w:cs="Times New Roman"/>
            <w:sz w:val="24"/>
            <w:szCs w:val="24"/>
          </w:rPr>
          <w:t xml:space="preserve">, G.A., Schmidt, T.M., and L.R. Snyder, </w:t>
        </w:r>
        <w:proofErr w:type="gramStart"/>
        <w:r w:rsidR="0064225F" w:rsidRPr="00985035">
          <w:rPr>
            <w:rFonts w:ascii="Times New Roman" w:hAnsi="Times New Roman" w:cs="Times New Roman"/>
            <w:sz w:val="24"/>
            <w:szCs w:val="24"/>
          </w:rPr>
          <w:t>eds</w:t>
        </w:r>
        <w:proofErr w:type="gramEnd"/>
        <w:r w:rsidR="0064225F" w:rsidRPr="007F3967">
          <w:rPr>
            <w:rFonts w:ascii="Times New Roman" w:hAnsi="Times New Roman" w:cs="Times New Roman"/>
            <w:sz w:val="24"/>
            <w:szCs w:val="24"/>
          </w:rPr>
          <w:t xml:space="preserve">.  </w:t>
        </w:r>
        <w:proofErr w:type="gramStart"/>
        <w:r w:rsidR="0064225F" w:rsidRPr="007F3967">
          <w:rPr>
            <w:rFonts w:ascii="Times New Roman" w:hAnsi="Times New Roman" w:cs="Times New Roman"/>
            <w:sz w:val="24"/>
            <w:szCs w:val="24"/>
          </w:rPr>
          <w:t>ASM Press, Washington, D.C.</w:t>
        </w:r>
        <w:r w:rsidR="0064225F">
          <w:rPr>
            <w:rFonts w:ascii="Times New Roman" w:hAnsi="Times New Roman" w:cs="Times New Roman"/>
            <w:sz w:val="24"/>
            <w:szCs w:val="24"/>
          </w:rPr>
          <w:t xml:space="preserve"> (</w:t>
        </w:r>
        <w:r w:rsidR="0064225F" w:rsidRPr="007F3967">
          <w:rPr>
            <w:rFonts w:ascii="Times New Roman" w:hAnsi="Times New Roman" w:cs="Times New Roman"/>
            <w:sz w:val="24"/>
            <w:szCs w:val="24"/>
          </w:rPr>
          <w:t>2007</w:t>
        </w:r>
        <w:r w:rsidR="0064225F">
          <w:rPr>
            <w:rFonts w:ascii="Times New Roman" w:hAnsi="Times New Roman" w:cs="Times New Roman"/>
            <w:sz w:val="24"/>
            <w:szCs w:val="24"/>
          </w:rPr>
          <w:t>).</w:t>
        </w:r>
        <w:proofErr w:type="gramEnd"/>
      </w:ins>
    </w:p>
    <w:p w:rsidR="0064225F" w:rsidRDefault="0064225F" w:rsidP="00E07C0C">
      <w:pPr>
        <w:contextualSpacing/>
        <w:rPr>
          <w:ins w:id="90" w:author="Marion Brodhagen" w:date="2012-10-05T15:39:00Z"/>
          <w:rFonts w:ascii="Times New Roman" w:hAnsi="Times New Roman" w:cs="Times New Roman"/>
          <w:sz w:val="24"/>
          <w:szCs w:val="24"/>
        </w:rPr>
      </w:pPr>
    </w:p>
    <w:p w:rsidR="00E07C0C" w:rsidRPr="007F3967" w:rsidRDefault="00E07C0C" w:rsidP="00E07C0C">
      <w:pPr>
        <w:contextualSpacing/>
        <w:rPr>
          <w:rFonts w:ascii="Times New Roman" w:hAnsi="Times New Roman" w:cs="Times New Roman"/>
          <w:sz w:val="24"/>
          <w:szCs w:val="24"/>
        </w:rPr>
      </w:pPr>
      <w:proofErr w:type="gramStart"/>
      <w:r>
        <w:rPr>
          <w:rFonts w:ascii="Times New Roman" w:hAnsi="Times New Roman" w:cs="Times New Roman"/>
          <w:sz w:val="24"/>
          <w:szCs w:val="24"/>
        </w:rPr>
        <w:t>3</w:t>
      </w:r>
      <w:del w:id="91" w:author="Marion Brodhagen" w:date="2012-10-05T15:38:00Z">
        <w:r w:rsidDel="004B5FA0">
          <w:rPr>
            <w:rFonts w:ascii="Times New Roman" w:hAnsi="Times New Roman" w:cs="Times New Roman"/>
            <w:sz w:val="24"/>
            <w:szCs w:val="24"/>
          </w:rPr>
          <w:delText>7</w:delText>
        </w:r>
      </w:del>
      <w:ins w:id="92" w:author="Marion Brodhagen" w:date="2012-10-05T15:38:00Z">
        <w:r w:rsidR="004B5FA0">
          <w:rPr>
            <w:rFonts w:ascii="Times New Roman" w:hAnsi="Times New Roman" w:cs="Times New Roman"/>
            <w:sz w:val="24"/>
            <w:szCs w:val="24"/>
          </w:rPr>
          <w:t>8</w:t>
        </w:r>
      </w:ins>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7F3967">
        <w:rPr>
          <w:rFonts w:ascii="Times New Roman" w:hAnsi="Times New Roman" w:cs="Times New Roman"/>
          <w:sz w:val="24"/>
          <w:szCs w:val="24"/>
        </w:rPr>
        <w:t xml:space="preserve">Peters, J.E.  Gene transfer in Gram-negative bacteria. </w:t>
      </w:r>
      <w:ins w:id="93" w:author="Marion Brodhagen" w:date="2012-10-05T15:52:00Z">
        <w:r w:rsidR="0064225F">
          <w:rPr>
            <w:rFonts w:ascii="Times New Roman" w:hAnsi="Times New Roman" w:cs="Times New Roman"/>
            <w:sz w:val="24"/>
            <w:szCs w:val="24"/>
          </w:rPr>
          <w:t>p</w:t>
        </w:r>
      </w:ins>
      <w:ins w:id="94" w:author="Marion Brodhagen" w:date="2012-10-05T15:51:00Z">
        <w:r w:rsidR="0064225F">
          <w:rPr>
            <w:rFonts w:ascii="Times New Roman" w:hAnsi="Times New Roman" w:cs="Times New Roman"/>
            <w:sz w:val="24"/>
            <w:szCs w:val="24"/>
          </w:rPr>
          <w:t xml:space="preserve">p. 735-755 </w:t>
        </w:r>
      </w:ins>
      <w:proofErr w:type="gramStart"/>
      <w:r w:rsidRPr="007F3967">
        <w:rPr>
          <w:rFonts w:ascii="Times New Roman" w:hAnsi="Times New Roman" w:cs="Times New Roman"/>
          <w:i/>
          <w:sz w:val="24"/>
          <w:szCs w:val="24"/>
        </w:rPr>
        <w:t>In</w:t>
      </w:r>
      <w:proofErr w:type="gramEnd"/>
      <w:r w:rsidRPr="007F3967">
        <w:rPr>
          <w:rFonts w:ascii="Times New Roman" w:hAnsi="Times New Roman" w:cs="Times New Roman"/>
          <w:i/>
          <w:sz w:val="24"/>
          <w:szCs w:val="24"/>
        </w:rPr>
        <w:t>:</w:t>
      </w:r>
      <w:r w:rsidRPr="007F3967">
        <w:rPr>
          <w:rFonts w:ascii="Times New Roman" w:hAnsi="Times New Roman" w:cs="Times New Roman"/>
          <w:sz w:val="24"/>
          <w:szCs w:val="24"/>
        </w:rPr>
        <w:t xml:space="preserve"> </w:t>
      </w:r>
      <w:r w:rsidRPr="00753263">
        <w:rPr>
          <w:rFonts w:ascii="Times New Roman" w:hAnsi="Times New Roman" w:cs="Times New Roman"/>
          <w:i/>
          <w:sz w:val="24"/>
          <w:szCs w:val="24"/>
        </w:rPr>
        <w:t>Methods for General and Molecular Microbiology</w:t>
      </w:r>
      <w:r w:rsidRPr="007F3967">
        <w:rPr>
          <w:rFonts w:ascii="Times New Roman" w:hAnsi="Times New Roman" w:cs="Times New Roman"/>
          <w:sz w:val="24"/>
          <w:szCs w:val="24"/>
        </w:rPr>
        <w:t xml:space="preserve">.  Reddy, C.A., </w:t>
      </w:r>
      <w:proofErr w:type="spellStart"/>
      <w:r w:rsidRPr="007F3967">
        <w:rPr>
          <w:rFonts w:ascii="Times New Roman" w:hAnsi="Times New Roman" w:cs="Times New Roman"/>
          <w:sz w:val="24"/>
          <w:szCs w:val="24"/>
        </w:rPr>
        <w:t>Beveridge</w:t>
      </w:r>
      <w:proofErr w:type="spellEnd"/>
      <w:r w:rsidRPr="007F3967">
        <w:rPr>
          <w:rFonts w:ascii="Times New Roman" w:hAnsi="Times New Roman" w:cs="Times New Roman"/>
          <w:sz w:val="24"/>
          <w:szCs w:val="24"/>
        </w:rPr>
        <w:t xml:space="preserve">, T.J., </w:t>
      </w:r>
      <w:proofErr w:type="spellStart"/>
      <w:r w:rsidRPr="007F3967">
        <w:rPr>
          <w:rFonts w:ascii="Times New Roman" w:hAnsi="Times New Roman" w:cs="Times New Roman"/>
          <w:sz w:val="24"/>
          <w:szCs w:val="24"/>
        </w:rPr>
        <w:t>Breznak</w:t>
      </w:r>
      <w:proofErr w:type="spellEnd"/>
      <w:r w:rsidRPr="007F3967">
        <w:rPr>
          <w:rFonts w:ascii="Times New Roman" w:hAnsi="Times New Roman" w:cs="Times New Roman"/>
          <w:sz w:val="24"/>
          <w:szCs w:val="24"/>
        </w:rPr>
        <w:t xml:space="preserve">, J.A., </w:t>
      </w:r>
      <w:proofErr w:type="spellStart"/>
      <w:r w:rsidRPr="007F3967">
        <w:rPr>
          <w:rFonts w:ascii="Times New Roman" w:hAnsi="Times New Roman" w:cs="Times New Roman"/>
          <w:sz w:val="24"/>
          <w:szCs w:val="24"/>
        </w:rPr>
        <w:t>Marzluf</w:t>
      </w:r>
      <w:proofErr w:type="spellEnd"/>
      <w:r w:rsidRPr="007F3967">
        <w:rPr>
          <w:rFonts w:ascii="Times New Roman" w:hAnsi="Times New Roman" w:cs="Times New Roman"/>
          <w:sz w:val="24"/>
          <w:szCs w:val="24"/>
        </w:rPr>
        <w:t xml:space="preserve">, G.A., Schmidt, T.M., and L.R. Snyder, </w:t>
      </w:r>
      <w:proofErr w:type="gramStart"/>
      <w:r w:rsidRPr="00985035">
        <w:rPr>
          <w:rFonts w:ascii="Times New Roman" w:hAnsi="Times New Roman" w:cs="Times New Roman"/>
          <w:sz w:val="24"/>
          <w:szCs w:val="24"/>
        </w:rPr>
        <w:t>eds</w:t>
      </w:r>
      <w:proofErr w:type="gramEnd"/>
      <w:r w:rsidRPr="007F3967">
        <w:rPr>
          <w:rFonts w:ascii="Times New Roman" w:hAnsi="Times New Roman" w:cs="Times New Roman"/>
          <w:sz w:val="24"/>
          <w:szCs w:val="24"/>
        </w:rPr>
        <w:t xml:space="preserve">.  </w:t>
      </w:r>
      <w:proofErr w:type="gramStart"/>
      <w:r w:rsidRPr="007F3967">
        <w:rPr>
          <w:rFonts w:ascii="Times New Roman" w:hAnsi="Times New Roman" w:cs="Times New Roman"/>
          <w:sz w:val="24"/>
          <w:szCs w:val="24"/>
        </w:rPr>
        <w:t>ASM Press, Washington, D.C.</w:t>
      </w:r>
      <w:r>
        <w:rPr>
          <w:rFonts w:ascii="Times New Roman" w:hAnsi="Times New Roman" w:cs="Times New Roman"/>
          <w:sz w:val="24"/>
          <w:szCs w:val="24"/>
        </w:rPr>
        <w:t xml:space="preserve"> (</w:t>
      </w:r>
      <w:r w:rsidRPr="007F3967">
        <w:rPr>
          <w:rFonts w:ascii="Times New Roman" w:hAnsi="Times New Roman" w:cs="Times New Roman"/>
          <w:sz w:val="24"/>
          <w:szCs w:val="24"/>
        </w:rPr>
        <w:t>2007</w:t>
      </w:r>
      <w:r>
        <w:rPr>
          <w:rFonts w:ascii="Times New Roman" w:hAnsi="Times New Roman" w:cs="Times New Roman"/>
          <w:sz w:val="24"/>
          <w:szCs w:val="24"/>
        </w:rPr>
        <w:t>).</w:t>
      </w:r>
      <w:proofErr w:type="gramEnd"/>
    </w:p>
    <w:p w:rsidR="00AF44E6" w:rsidRPr="00CC39D3" w:rsidRDefault="00AF44E6" w:rsidP="007211BF">
      <w:pPr>
        <w:autoSpaceDE w:val="0"/>
        <w:autoSpaceDN w:val="0"/>
        <w:adjustRightInd w:val="0"/>
        <w:spacing w:after="0"/>
        <w:contextualSpacing/>
        <w:rPr>
          <w:rFonts w:ascii="Times New Roman" w:hAnsi="Times New Roman" w:cs="Times New Roman"/>
          <w:sz w:val="24"/>
          <w:szCs w:val="24"/>
          <w:lang w:val="fr-CH"/>
        </w:rPr>
      </w:pPr>
    </w:p>
    <w:p w:rsidR="00D366FD" w:rsidRPr="00CC39D3" w:rsidRDefault="003A36CE" w:rsidP="00D366FD">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ins w:id="95" w:author="Marion Brodhagen" w:date="2012-10-05T15:38:00Z">
        <w:r w:rsidR="004B5FA0">
          <w:rPr>
            <w:rFonts w:ascii="Times New Roman" w:hAnsi="Times New Roman" w:cs="Times New Roman"/>
            <w:sz w:val="24"/>
            <w:szCs w:val="24"/>
          </w:rPr>
          <w:t>9</w:t>
        </w:r>
      </w:ins>
      <w:del w:id="96" w:author="Marion Brodhagen" w:date="2012-10-05T15:38:00Z">
        <w:r w:rsidDel="004B5FA0">
          <w:rPr>
            <w:rFonts w:ascii="Times New Roman" w:hAnsi="Times New Roman" w:cs="Times New Roman"/>
            <w:sz w:val="24"/>
            <w:szCs w:val="24"/>
          </w:rPr>
          <w:delText>8</w:delText>
        </w:r>
      </w:del>
      <w:r w:rsidR="00D366FD">
        <w:rPr>
          <w:rFonts w:ascii="Times New Roman" w:hAnsi="Times New Roman" w:cs="Times New Roman"/>
          <w:sz w:val="24"/>
          <w:szCs w:val="24"/>
        </w:rPr>
        <w:t xml:space="preserve">.  </w:t>
      </w:r>
      <w:proofErr w:type="spellStart"/>
      <w:r w:rsidR="00D366FD">
        <w:rPr>
          <w:rFonts w:ascii="Times New Roman" w:hAnsi="Times New Roman" w:cs="Times New Roman"/>
          <w:sz w:val="24"/>
          <w:szCs w:val="24"/>
        </w:rPr>
        <w:t>Yabannavar</w:t>
      </w:r>
      <w:proofErr w:type="spellEnd"/>
      <w:r w:rsidR="00D366FD">
        <w:rPr>
          <w:rFonts w:ascii="Times New Roman" w:hAnsi="Times New Roman" w:cs="Times New Roman"/>
          <w:sz w:val="24"/>
          <w:szCs w:val="24"/>
        </w:rPr>
        <w:t xml:space="preserve">, A.V., and </w:t>
      </w:r>
      <w:proofErr w:type="spellStart"/>
      <w:r w:rsidR="00D366FD">
        <w:rPr>
          <w:rFonts w:ascii="Times New Roman" w:hAnsi="Times New Roman" w:cs="Times New Roman"/>
          <w:sz w:val="24"/>
          <w:szCs w:val="24"/>
        </w:rPr>
        <w:t>Bartha</w:t>
      </w:r>
      <w:proofErr w:type="spellEnd"/>
      <w:r w:rsidR="00D366FD">
        <w:rPr>
          <w:rFonts w:ascii="Times New Roman" w:hAnsi="Times New Roman" w:cs="Times New Roman"/>
          <w:sz w:val="24"/>
          <w:szCs w:val="24"/>
        </w:rPr>
        <w:t xml:space="preserve">, R.  </w:t>
      </w:r>
      <w:proofErr w:type="gramStart"/>
      <w:r w:rsidR="00D366FD">
        <w:rPr>
          <w:rFonts w:ascii="Times New Roman" w:hAnsi="Times New Roman" w:cs="Times New Roman"/>
          <w:sz w:val="24"/>
          <w:szCs w:val="24"/>
        </w:rPr>
        <w:t>Methods for assessment of biodegradability of plastic films in soil.</w:t>
      </w:r>
      <w:proofErr w:type="gramEnd"/>
      <w:r w:rsidR="00D366FD">
        <w:rPr>
          <w:rFonts w:ascii="Times New Roman" w:hAnsi="Times New Roman" w:cs="Times New Roman"/>
          <w:sz w:val="24"/>
          <w:szCs w:val="24"/>
        </w:rPr>
        <w:t xml:space="preserve">  </w:t>
      </w:r>
      <w:proofErr w:type="gramStart"/>
      <w:r w:rsidR="00D366FD" w:rsidRPr="00D366FD">
        <w:rPr>
          <w:rFonts w:ascii="Times New Roman" w:hAnsi="Times New Roman" w:cs="Times New Roman"/>
          <w:i/>
          <w:sz w:val="24"/>
          <w:szCs w:val="24"/>
        </w:rPr>
        <w:t xml:space="preserve">Applied and Environmental Microbiology </w:t>
      </w:r>
      <w:r w:rsidR="00D366FD" w:rsidRPr="00D366FD">
        <w:rPr>
          <w:rFonts w:ascii="Times New Roman" w:hAnsi="Times New Roman" w:cs="Times New Roman"/>
          <w:b/>
          <w:sz w:val="24"/>
          <w:szCs w:val="24"/>
        </w:rPr>
        <w:t>60(10)</w:t>
      </w:r>
      <w:r w:rsidR="00D366FD">
        <w:rPr>
          <w:rFonts w:ascii="Times New Roman" w:hAnsi="Times New Roman" w:cs="Times New Roman"/>
          <w:sz w:val="24"/>
          <w:szCs w:val="24"/>
        </w:rPr>
        <w:t>, 3608-3614 (1994).</w:t>
      </w:r>
      <w:proofErr w:type="gramEnd"/>
    </w:p>
    <w:sectPr w:rsidR="00D366FD" w:rsidRPr="00CC39D3" w:rsidSect="00A35AA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de">
    <w:altName w:val="Code"/>
    <w:panose1 w:val="00000000000000000000"/>
    <w:charset w:val="00"/>
    <w:family w:val="swiss"/>
    <w:notTrueType/>
    <w:pitch w:val="default"/>
    <w:sig w:usb0="00000003" w:usb1="00000000" w:usb2="00000000" w:usb3="00000000" w:csb0="00000001" w:csb1="00000000"/>
  </w:font>
  <w:font w:name="Times New Roman Bold">
    <w:altName w:val="Copperplate"/>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trada-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90513"/>
    <w:multiLevelType w:val="hybridMultilevel"/>
    <w:tmpl w:val="1D466DA4"/>
    <w:lvl w:ilvl="0" w:tplc="067E6B72">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214A49DF"/>
    <w:multiLevelType w:val="hybridMultilevel"/>
    <w:tmpl w:val="94AE6B50"/>
    <w:lvl w:ilvl="0" w:tplc="0409000F">
      <w:start w:val="1"/>
      <w:numFmt w:val="decimal"/>
      <w:lvlText w:val="%1."/>
      <w:lvlJc w:val="left"/>
      <w:pPr>
        <w:ind w:left="720" w:hanging="360"/>
      </w:pPr>
    </w:lvl>
    <w:lvl w:ilvl="1" w:tplc="C996FAAC">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21D47194"/>
    <w:multiLevelType w:val="hybridMultilevel"/>
    <w:tmpl w:val="00086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20553F1"/>
    <w:multiLevelType w:val="multilevel"/>
    <w:tmpl w:val="21CE4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C273DA"/>
    <w:multiLevelType w:val="hybridMultilevel"/>
    <w:tmpl w:val="93AA719E"/>
    <w:lvl w:ilvl="0" w:tplc="4B5469FE">
      <w:start w:val="1"/>
      <w:numFmt w:val="decimal"/>
      <w:lvlText w:val="%1)"/>
      <w:lvlJc w:val="left"/>
      <w:pPr>
        <w:ind w:left="1725" w:hanging="1005"/>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3192E1D"/>
    <w:multiLevelType w:val="hybridMultilevel"/>
    <w:tmpl w:val="8188B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57465E26"/>
    <w:multiLevelType w:val="hybridMultilevel"/>
    <w:tmpl w:val="E5323C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894FD9"/>
    <w:multiLevelType w:val="hybridMultilevel"/>
    <w:tmpl w:val="F3B4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9C7847"/>
    <w:multiLevelType w:val="hybridMultilevel"/>
    <w:tmpl w:val="EF2C13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DC54DC"/>
    <w:multiLevelType w:val="hybridMultilevel"/>
    <w:tmpl w:val="861EBF7E"/>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78A513BA"/>
    <w:multiLevelType w:val="hybridMultilevel"/>
    <w:tmpl w:val="1252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6"/>
  </w:num>
  <w:num w:numId="7">
    <w:abstractNumId w:val="8"/>
  </w:num>
  <w:num w:numId="8">
    <w:abstractNumId w:val="4"/>
  </w:num>
  <w:num w:numId="9">
    <w:abstractNumId w:val="7"/>
  </w:num>
  <w:num w:numId="10">
    <w:abstractNumId w:val="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C58"/>
    <w:rsid w:val="00014AE6"/>
    <w:rsid w:val="00017D08"/>
    <w:rsid w:val="000213D9"/>
    <w:rsid w:val="00024366"/>
    <w:rsid w:val="00025ACB"/>
    <w:rsid w:val="00030D41"/>
    <w:rsid w:val="00041AB9"/>
    <w:rsid w:val="000470FC"/>
    <w:rsid w:val="00050527"/>
    <w:rsid w:val="000541F9"/>
    <w:rsid w:val="00063EF9"/>
    <w:rsid w:val="000750C7"/>
    <w:rsid w:val="000841E7"/>
    <w:rsid w:val="000876EF"/>
    <w:rsid w:val="00090B8D"/>
    <w:rsid w:val="00096B14"/>
    <w:rsid w:val="000A03ED"/>
    <w:rsid w:val="000A1D75"/>
    <w:rsid w:val="000B6E1F"/>
    <w:rsid w:val="000C54D7"/>
    <w:rsid w:val="000E160E"/>
    <w:rsid w:val="000E4A7A"/>
    <w:rsid w:val="000E6184"/>
    <w:rsid w:val="001103B2"/>
    <w:rsid w:val="00112E50"/>
    <w:rsid w:val="00117B7D"/>
    <w:rsid w:val="00117F3B"/>
    <w:rsid w:val="0014060F"/>
    <w:rsid w:val="001413FF"/>
    <w:rsid w:val="00145A4C"/>
    <w:rsid w:val="001502AF"/>
    <w:rsid w:val="00152980"/>
    <w:rsid w:val="001534F7"/>
    <w:rsid w:val="0015397D"/>
    <w:rsid w:val="0016308F"/>
    <w:rsid w:val="0016725D"/>
    <w:rsid w:val="00172C08"/>
    <w:rsid w:val="00172DF2"/>
    <w:rsid w:val="00177A83"/>
    <w:rsid w:val="001832EA"/>
    <w:rsid w:val="001A418F"/>
    <w:rsid w:val="001C39AB"/>
    <w:rsid w:val="001D2C25"/>
    <w:rsid w:val="001D3C42"/>
    <w:rsid w:val="001D3FD1"/>
    <w:rsid w:val="001D42AE"/>
    <w:rsid w:val="001D7F0E"/>
    <w:rsid w:val="001E17BA"/>
    <w:rsid w:val="002018D9"/>
    <w:rsid w:val="0020338A"/>
    <w:rsid w:val="00203A84"/>
    <w:rsid w:val="002056D7"/>
    <w:rsid w:val="00221439"/>
    <w:rsid w:val="00232E52"/>
    <w:rsid w:val="00242AEC"/>
    <w:rsid w:val="002515F6"/>
    <w:rsid w:val="00251C58"/>
    <w:rsid w:val="002520F7"/>
    <w:rsid w:val="002614E2"/>
    <w:rsid w:val="0026318E"/>
    <w:rsid w:val="0026447D"/>
    <w:rsid w:val="002670CC"/>
    <w:rsid w:val="00277C28"/>
    <w:rsid w:val="00283AA1"/>
    <w:rsid w:val="002926D0"/>
    <w:rsid w:val="002B2456"/>
    <w:rsid w:val="002B64EC"/>
    <w:rsid w:val="002E3963"/>
    <w:rsid w:val="002F154C"/>
    <w:rsid w:val="002F6E5A"/>
    <w:rsid w:val="0030169D"/>
    <w:rsid w:val="00310A51"/>
    <w:rsid w:val="0031658D"/>
    <w:rsid w:val="0032468B"/>
    <w:rsid w:val="00325B67"/>
    <w:rsid w:val="00331ED9"/>
    <w:rsid w:val="00346F8A"/>
    <w:rsid w:val="003524A8"/>
    <w:rsid w:val="003551C1"/>
    <w:rsid w:val="00366E2D"/>
    <w:rsid w:val="00367E27"/>
    <w:rsid w:val="00371853"/>
    <w:rsid w:val="00372BFD"/>
    <w:rsid w:val="00374B0B"/>
    <w:rsid w:val="00377AE1"/>
    <w:rsid w:val="00381285"/>
    <w:rsid w:val="003842EA"/>
    <w:rsid w:val="00386BE6"/>
    <w:rsid w:val="003946E1"/>
    <w:rsid w:val="0039729F"/>
    <w:rsid w:val="003A36CE"/>
    <w:rsid w:val="003A7900"/>
    <w:rsid w:val="003B3B95"/>
    <w:rsid w:val="003C088A"/>
    <w:rsid w:val="003C5C3D"/>
    <w:rsid w:val="003C7654"/>
    <w:rsid w:val="003D1969"/>
    <w:rsid w:val="003D621F"/>
    <w:rsid w:val="003E1CB3"/>
    <w:rsid w:val="003F212F"/>
    <w:rsid w:val="003F24C7"/>
    <w:rsid w:val="003F25D2"/>
    <w:rsid w:val="00400684"/>
    <w:rsid w:val="00420D07"/>
    <w:rsid w:val="004249FD"/>
    <w:rsid w:val="00426EC6"/>
    <w:rsid w:val="004436DF"/>
    <w:rsid w:val="00444275"/>
    <w:rsid w:val="00454EA1"/>
    <w:rsid w:val="00457FD0"/>
    <w:rsid w:val="00470048"/>
    <w:rsid w:val="0049693D"/>
    <w:rsid w:val="004A2817"/>
    <w:rsid w:val="004A439F"/>
    <w:rsid w:val="004B588C"/>
    <w:rsid w:val="004B5FA0"/>
    <w:rsid w:val="004C56E4"/>
    <w:rsid w:val="004D22D3"/>
    <w:rsid w:val="004D64B9"/>
    <w:rsid w:val="004D7181"/>
    <w:rsid w:val="004E0C3F"/>
    <w:rsid w:val="004E45D3"/>
    <w:rsid w:val="004E731E"/>
    <w:rsid w:val="004F553F"/>
    <w:rsid w:val="0051367F"/>
    <w:rsid w:val="005210CD"/>
    <w:rsid w:val="00531B60"/>
    <w:rsid w:val="0053623B"/>
    <w:rsid w:val="00541891"/>
    <w:rsid w:val="005429A0"/>
    <w:rsid w:val="0056008E"/>
    <w:rsid w:val="0056175B"/>
    <w:rsid w:val="00564333"/>
    <w:rsid w:val="00567BDF"/>
    <w:rsid w:val="00575CD2"/>
    <w:rsid w:val="00577ECE"/>
    <w:rsid w:val="0058566A"/>
    <w:rsid w:val="00587743"/>
    <w:rsid w:val="0059167B"/>
    <w:rsid w:val="005A1C55"/>
    <w:rsid w:val="005B2C2A"/>
    <w:rsid w:val="005B4F67"/>
    <w:rsid w:val="005B653E"/>
    <w:rsid w:val="005C38CC"/>
    <w:rsid w:val="005D0DFB"/>
    <w:rsid w:val="005D323B"/>
    <w:rsid w:val="005E6526"/>
    <w:rsid w:val="005F196D"/>
    <w:rsid w:val="005F6C34"/>
    <w:rsid w:val="00601E44"/>
    <w:rsid w:val="00607A29"/>
    <w:rsid w:val="0061160F"/>
    <w:rsid w:val="006273B6"/>
    <w:rsid w:val="0064225F"/>
    <w:rsid w:val="00643638"/>
    <w:rsid w:val="006470CA"/>
    <w:rsid w:val="006650E9"/>
    <w:rsid w:val="00665D6F"/>
    <w:rsid w:val="00670CA0"/>
    <w:rsid w:val="006714BE"/>
    <w:rsid w:val="00682219"/>
    <w:rsid w:val="006A40DD"/>
    <w:rsid w:val="006B1E06"/>
    <w:rsid w:val="006B3835"/>
    <w:rsid w:val="006B39B8"/>
    <w:rsid w:val="006B62FE"/>
    <w:rsid w:val="006B7D4D"/>
    <w:rsid w:val="006D6DD6"/>
    <w:rsid w:val="006E7AEF"/>
    <w:rsid w:val="006F5EA4"/>
    <w:rsid w:val="00703F31"/>
    <w:rsid w:val="00712403"/>
    <w:rsid w:val="007211BF"/>
    <w:rsid w:val="007222F3"/>
    <w:rsid w:val="00722DC5"/>
    <w:rsid w:val="00736DE9"/>
    <w:rsid w:val="00737B0F"/>
    <w:rsid w:val="00742296"/>
    <w:rsid w:val="00745B25"/>
    <w:rsid w:val="007505EB"/>
    <w:rsid w:val="00753263"/>
    <w:rsid w:val="00755418"/>
    <w:rsid w:val="007564D0"/>
    <w:rsid w:val="00757282"/>
    <w:rsid w:val="00757B4B"/>
    <w:rsid w:val="0076224B"/>
    <w:rsid w:val="00771F9A"/>
    <w:rsid w:val="00772813"/>
    <w:rsid w:val="00777B35"/>
    <w:rsid w:val="00777DC2"/>
    <w:rsid w:val="007859EC"/>
    <w:rsid w:val="00791188"/>
    <w:rsid w:val="00794C68"/>
    <w:rsid w:val="007A0697"/>
    <w:rsid w:val="007C6C57"/>
    <w:rsid w:val="007D611D"/>
    <w:rsid w:val="007E3E33"/>
    <w:rsid w:val="007E72C5"/>
    <w:rsid w:val="007E768E"/>
    <w:rsid w:val="007E798B"/>
    <w:rsid w:val="007F1A2C"/>
    <w:rsid w:val="007F36D9"/>
    <w:rsid w:val="007F3967"/>
    <w:rsid w:val="007F6295"/>
    <w:rsid w:val="00801256"/>
    <w:rsid w:val="00805967"/>
    <w:rsid w:val="00817191"/>
    <w:rsid w:val="00817654"/>
    <w:rsid w:val="00826AA8"/>
    <w:rsid w:val="00837864"/>
    <w:rsid w:val="00877F41"/>
    <w:rsid w:val="008803F5"/>
    <w:rsid w:val="00880BA6"/>
    <w:rsid w:val="00884186"/>
    <w:rsid w:val="00884803"/>
    <w:rsid w:val="008944B6"/>
    <w:rsid w:val="0089560C"/>
    <w:rsid w:val="008A36B9"/>
    <w:rsid w:val="008A72EE"/>
    <w:rsid w:val="008C1001"/>
    <w:rsid w:val="008C78A9"/>
    <w:rsid w:val="008F425A"/>
    <w:rsid w:val="008F72A2"/>
    <w:rsid w:val="00901333"/>
    <w:rsid w:val="00914CE9"/>
    <w:rsid w:val="00931FC7"/>
    <w:rsid w:val="00955151"/>
    <w:rsid w:val="00957E72"/>
    <w:rsid w:val="0097106C"/>
    <w:rsid w:val="009731B2"/>
    <w:rsid w:val="00981251"/>
    <w:rsid w:val="00985035"/>
    <w:rsid w:val="00986208"/>
    <w:rsid w:val="00991245"/>
    <w:rsid w:val="00996011"/>
    <w:rsid w:val="009A6863"/>
    <w:rsid w:val="009B29F7"/>
    <w:rsid w:val="009B335E"/>
    <w:rsid w:val="009C5996"/>
    <w:rsid w:val="009D0A89"/>
    <w:rsid w:val="009D456E"/>
    <w:rsid w:val="009E0797"/>
    <w:rsid w:val="009F2234"/>
    <w:rsid w:val="00A004DD"/>
    <w:rsid w:val="00A01D2F"/>
    <w:rsid w:val="00A0590A"/>
    <w:rsid w:val="00A14EF1"/>
    <w:rsid w:val="00A17E84"/>
    <w:rsid w:val="00A33972"/>
    <w:rsid w:val="00A35AA5"/>
    <w:rsid w:val="00A477B0"/>
    <w:rsid w:val="00A505EE"/>
    <w:rsid w:val="00A52898"/>
    <w:rsid w:val="00A746D9"/>
    <w:rsid w:val="00A81856"/>
    <w:rsid w:val="00A82469"/>
    <w:rsid w:val="00A902F0"/>
    <w:rsid w:val="00A96B25"/>
    <w:rsid w:val="00AA73D4"/>
    <w:rsid w:val="00AB1B0F"/>
    <w:rsid w:val="00AC13F5"/>
    <w:rsid w:val="00AD1E4F"/>
    <w:rsid w:val="00AD3D18"/>
    <w:rsid w:val="00AD77F3"/>
    <w:rsid w:val="00AD7EE8"/>
    <w:rsid w:val="00AE0CC1"/>
    <w:rsid w:val="00AE3C61"/>
    <w:rsid w:val="00AF44E6"/>
    <w:rsid w:val="00B059AA"/>
    <w:rsid w:val="00B10959"/>
    <w:rsid w:val="00B217A1"/>
    <w:rsid w:val="00B21B9B"/>
    <w:rsid w:val="00B22C35"/>
    <w:rsid w:val="00B2667E"/>
    <w:rsid w:val="00B312B4"/>
    <w:rsid w:val="00B32B81"/>
    <w:rsid w:val="00B36652"/>
    <w:rsid w:val="00B5503C"/>
    <w:rsid w:val="00B6079F"/>
    <w:rsid w:val="00B61994"/>
    <w:rsid w:val="00B7696A"/>
    <w:rsid w:val="00B7775B"/>
    <w:rsid w:val="00B91468"/>
    <w:rsid w:val="00BB1472"/>
    <w:rsid w:val="00BB3207"/>
    <w:rsid w:val="00BD4E9B"/>
    <w:rsid w:val="00BF48B5"/>
    <w:rsid w:val="00BF70F7"/>
    <w:rsid w:val="00C00C40"/>
    <w:rsid w:val="00C05A30"/>
    <w:rsid w:val="00C13FB2"/>
    <w:rsid w:val="00C17D74"/>
    <w:rsid w:val="00C22E5C"/>
    <w:rsid w:val="00C24369"/>
    <w:rsid w:val="00C31BB5"/>
    <w:rsid w:val="00C36903"/>
    <w:rsid w:val="00C3767B"/>
    <w:rsid w:val="00C37E39"/>
    <w:rsid w:val="00C448CE"/>
    <w:rsid w:val="00C51163"/>
    <w:rsid w:val="00C57D02"/>
    <w:rsid w:val="00C66E24"/>
    <w:rsid w:val="00C765BA"/>
    <w:rsid w:val="00C826F8"/>
    <w:rsid w:val="00C86CAA"/>
    <w:rsid w:val="00C94B18"/>
    <w:rsid w:val="00CB2BF8"/>
    <w:rsid w:val="00CB4CDF"/>
    <w:rsid w:val="00CC0DDF"/>
    <w:rsid w:val="00CC39D3"/>
    <w:rsid w:val="00CC71AB"/>
    <w:rsid w:val="00CC7E5D"/>
    <w:rsid w:val="00CD20DC"/>
    <w:rsid w:val="00CD49CA"/>
    <w:rsid w:val="00CF11F6"/>
    <w:rsid w:val="00D03D4D"/>
    <w:rsid w:val="00D14413"/>
    <w:rsid w:val="00D24C3D"/>
    <w:rsid w:val="00D24D92"/>
    <w:rsid w:val="00D32F55"/>
    <w:rsid w:val="00D32F6B"/>
    <w:rsid w:val="00D351C5"/>
    <w:rsid w:val="00D366FD"/>
    <w:rsid w:val="00D444E0"/>
    <w:rsid w:val="00D70C3B"/>
    <w:rsid w:val="00D77B83"/>
    <w:rsid w:val="00D77E64"/>
    <w:rsid w:val="00D81390"/>
    <w:rsid w:val="00D81C22"/>
    <w:rsid w:val="00D90133"/>
    <w:rsid w:val="00D93C2B"/>
    <w:rsid w:val="00DA06BE"/>
    <w:rsid w:val="00DA2290"/>
    <w:rsid w:val="00DA718C"/>
    <w:rsid w:val="00DB553B"/>
    <w:rsid w:val="00DC4AA6"/>
    <w:rsid w:val="00DC56D9"/>
    <w:rsid w:val="00DD0377"/>
    <w:rsid w:val="00DD2131"/>
    <w:rsid w:val="00DE3E0E"/>
    <w:rsid w:val="00E011DD"/>
    <w:rsid w:val="00E01D67"/>
    <w:rsid w:val="00E0640C"/>
    <w:rsid w:val="00E07C0C"/>
    <w:rsid w:val="00E2326B"/>
    <w:rsid w:val="00E31532"/>
    <w:rsid w:val="00E318A8"/>
    <w:rsid w:val="00E41B1F"/>
    <w:rsid w:val="00E51694"/>
    <w:rsid w:val="00E51836"/>
    <w:rsid w:val="00E56CD3"/>
    <w:rsid w:val="00E71D08"/>
    <w:rsid w:val="00E85DAB"/>
    <w:rsid w:val="00E95D7A"/>
    <w:rsid w:val="00EA2288"/>
    <w:rsid w:val="00EA5DE4"/>
    <w:rsid w:val="00EC521F"/>
    <w:rsid w:val="00EC5C24"/>
    <w:rsid w:val="00EC74AC"/>
    <w:rsid w:val="00EE1B92"/>
    <w:rsid w:val="00EE37D3"/>
    <w:rsid w:val="00EE3BB3"/>
    <w:rsid w:val="00EF0BC5"/>
    <w:rsid w:val="00EF1A9A"/>
    <w:rsid w:val="00EF453D"/>
    <w:rsid w:val="00F13B4E"/>
    <w:rsid w:val="00F15A90"/>
    <w:rsid w:val="00F21C0A"/>
    <w:rsid w:val="00F27D4D"/>
    <w:rsid w:val="00F33BE8"/>
    <w:rsid w:val="00F344A6"/>
    <w:rsid w:val="00F6082C"/>
    <w:rsid w:val="00F633C0"/>
    <w:rsid w:val="00F64207"/>
    <w:rsid w:val="00F6651E"/>
    <w:rsid w:val="00F73976"/>
    <w:rsid w:val="00F761C7"/>
    <w:rsid w:val="00F77E0C"/>
    <w:rsid w:val="00F8723F"/>
    <w:rsid w:val="00F906A6"/>
    <w:rsid w:val="00F95121"/>
    <w:rsid w:val="00FA2FCE"/>
    <w:rsid w:val="00FC2F49"/>
    <w:rsid w:val="00FC434E"/>
    <w:rsid w:val="00FD24F6"/>
    <w:rsid w:val="00FD269F"/>
    <w:rsid w:val="00FD7E24"/>
    <w:rsid w:val="00FF012F"/>
    <w:rsid w:val="00FF4CC4"/>
    <w:rsid w:val="00FF6D4F"/>
    <w:rsid w:val="00FF6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90A"/>
    <w:rPr>
      <w:color w:val="0000FF"/>
      <w:u w:val="single"/>
    </w:rPr>
  </w:style>
  <w:style w:type="paragraph" w:styleId="ListParagraph">
    <w:name w:val="List Paragraph"/>
    <w:basedOn w:val="Normal"/>
    <w:uiPriority w:val="34"/>
    <w:qFormat/>
    <w:rsid w:val="0016725D"/>
    <w:pPr>
      <w:spacing w:line="276" w:lineRule="auto"/>
      <w:ind w:left="720"/>
      <w:contextualSpacing/>
    </w:pPr>
    <w:rPr>
      <w:rFonts w:ascii="Calibri" w:eastAsia="Times New Roman" w:hAnsi="Calibri" w:cs="Times New Roman"/>
    </w:rPr>
  </w:style>
  <w:style w:type="paragraph" w:styleId="BalloonText">
    <w:name w:val="Balloon Text"/>
    <w:basedOn w:val="Normal"/>
    <w:link w:val="BalloonTextChar"/>
    <w:uiPriority w:val="99"/>
    <w:semiHidden/>
    <w:unhideWhenUsed/>
    <w:rsid w:val="001672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25D"/>
    <w:rPr>
      <w:rFonts w:ascii="Tahoma" w:hAnsi="Tahoma" w:cs="Tahoma"/>
      <w:sz w:val="16"/>
      <w:szCs w:val="16"/>
    </w:rPr>
  </w:style>
  <w:style w:type="table" w:styleId="TableGrid">
    <w:name w:val="Table Grid"/>
    <w:basedOn w:val="TableNormal"/>
    <w:uiPriority w:val="59"/>
    <w:rsid w:val="00331ED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itel">
    <w:name w:val="M_Titel"/>
    <w:basedOn w:val="Normal"/>
    <w:autoRedefine/>
    <w:rsid w:val="003F212F"/>
    <w:pPr>
      <w:spacing w:before="240" w:after="0"/>
    </w:pPr>
    <w:rPr>
      <w:rFonts w:ascii="Times New Roman" w:eastAsia="Times New Roman" w:hAnsi="Times New Roman" w:cs="Times New Roman"/>
      <w:b/>
      <w:color w:val="000000"/>
      <w:sz w:val="36"/>
      <w:szCs w:val="24"/>
      <w:lang w:eastAsia="de-DE"/>
    </w:rPr>
  </w:style>
  <w:style w:type="paragraph" w:customStyle="1" w:styleId="Default">
    <w:name w:val="Default"/>
    <w:rsid w:val="00EA2288"/>
    <w:pPr>
      <w:autoSpaceDE w:val="0"/>
      <w:autoSpaceDN w:val="0"/>
      <w:adjustRightInd w:val="0"/>
      <w:spacing w:after="0"/>
    </w:pPr>
    <w:rPr>
      <w:rFonts w:ascii="Code" w:hAnsi="Code" w:cs="Code"/>
      <w:color w:val="000000"/>
      <w:sz w:val="24"/>
      <w:szCs w:val="24"/>
    </w:rPr>
  </w:style>
  <w:style w:type="table" w:styleId="LightShading">
    <w:name w:val="Light Shading"/>
    <w:basedOn w:val="TableNormal"/>
    <w:uiPriority w:val="60"/>
    <w:rsid w:val="003D1969"/>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050527"/>
    <w:rPr>
      <w:sz w:val="16"/>
      <w:szCs w:val="16"/>
    </w:rPr>
  </w:style>
  <w:style w:type="paragraph" w:styleId="CommentText">
    <w:name w:val="annotation text"/>
    <w:basedOn w:val="Normal"/>
    <w:link w:val="CommentTextChar"/>
    <w:uiPriority w:val="99"/>
    <w:semiHidden/>
    <w:unhideWhenUsed/>
    <w:rsid w:val="00050527"/>
    <w:rPr>
      <w:sz w:val="20"/>
      <w:szCs w:val="20"/>
    </w:rPr>
  </w:style>
  <w:style w:type="character" w:customStyle="1" w:styleId="CommentTextChar">
    <w:name w:val="Comment Text Char"/>
    <w:basedOn w:val="DefaultParagraphFont"/>
    <w:link w:val="CommentText"/>
    <w:uiPriority w:val="99"/>
    <w:semiHidden/>
    <w:rsid w:val="00050527"/>
    <w:rPr>
      <w:sz w:val="20"/>
      <w:szCs w:val="20"/>
    </w:rPr>
  </w:style>
  <w:style w:type="paragraph" w:styleId="CommentSubject">
    <w:name w:val="annotation subject"/>
    <w:basedOn w:val="CommentText"/>
    <w:next w:val="CommentText"/>
    <w:link w:val="CommentSubjectChar"/>
    <w:uiPriority w:val="99"/>
    <w:semiHidden/>
    <w:unhideWhenUsed/>
    <w:rsid w:val="00050527"/>
    <w:rPr>
      <w:b/>
      <w:bCs/>
    </w:rPr>
  </w:style>
  <w:style w:type="character" w:customStyle="1" w:styleId="CommentSubjectChar">
    <w:name w:val="Comment Subject Char"/>
    <w:basedOn w:val="CommentTextChar"/>
    <w:link w:val="CommentSubject"/>
    <w:uiPriority w:val="99"/>
    <w:semiHidden/>
    <w:rsid w:val="00050527"/>
    <w:rPr>
      <w:b/>
      <w:bCs/>
      <w:sz w:val="20"/>
      <w:szCs w:val="20"/>
    </w:rPr>
  </w:style>
  <w:style w:type="character" w:styleId="HTMLCite">
    <w:name w:val="HTML Cite"/>
    <w:basedOn w:val="DefaultParagraphFont"/>
    <w:uiPriority w:val="99"/>
    <w:semiHidden/>
    <w:unhideWhenUsed/>
    <w:rsid w:val="006470CA"/>
    <w:rPr>
      <w:i/>
      <w:iCs/>
    </w:rPr>
  </w:style>
  <w:style w:type="character" w:styleId="Emphasis">
    <w:name w:val="Emphasis"/>
    <w:basedOn w:val="DefaultParagraphFont"/>
    <w:uiPriority w:val="20"/>
    <w:qFormat/>
    <w:rsid w:val="006470CA"/>
    <w:rPr>
      <w:i/>
      <w:iCs/>
    </w:rPr>
  </w:style>
  <w:style w:type="character" w:customStyle="1" w:styleId="cit-auth2">
    <w:name w:val="cit-auth2"/>
    <w:basedOn w:val="DefaultParagraphFont"/>
    <w:rsid w:val="006470CA"/>
  </w:style>
  <w:style w:type="character" w:customStyle="1" w:styleId="cit-sep3">
    <w:name w:val="cit-sep3"/>
    <w:basedOn w:val="DefaultParagraphFont"/>
    <w:rsid w:val="006470CA"/>
  </w:style>
  <w:style w:type="character" w:customStyle="1" w:styleId="cit-title3">
    <w:name w:val="cit-title3"/>
    <w:basedOn w:val="DefaultParagraphFont"/>
    <w:rsid w:val="006470CA"/>
  </w:style>
  <w:style w:type="character" w:customStyle="1" w:styleId="cit-print-date">
    <w:name w:val="cit-print-date"/>
    <w:basedOn w:val="DefaultParagraphFont"/>
    <w:rsid w:val="006470CA"/>
  </w:style>
  <w:style w:type="character" w:customStyle="1" w:styleId="cit-vol">
    <w:name w:val="cit-vol"/>
    <w:basedOn w:val="DefaultParagraphFont"/>
    <w:rsid w:val="006470CA"/>
  </w:style>
  <w:style w:type="character" w:customStyle="1" w:styleId="cit-pages">
    <w:name w:val="cit-pages"/>
    <w:basedOn w:val="DefaultParagraphFont"/>
    <w:rsid w:val="006470CA"/>
  </w:style>
  <w:style w:type="character" w:customStyle="1" w:styleId="cit-first-page">
    <w:name w:val="cit-first-page"/>
    <w:basedOn w:val="DefaultParagraphFont"/>
    <w:rsid w:val="006470CA"/>
  </w:style>
  <w:style w:type="character" w:customStyle="1" w:styleId="cit-last-page2">
    <w:name w:val="cit-last-page2"/>
    <w:basedOn w:val="DefaultParagraphFont"/>
    <w:rsid w:val="006470CA"/>
  </w:style>
  <w:style w:type="character" w:customStyle="1" w:styleId="cit-ahead-of-print-date">
    <w:name w:val="cit-ahead-of-print-date"/>
    <w:basedOn w:val="DefaultParagraphFont"/>
    <w:rsid w:val="006470CA"/>
  </w:style>
  <w:style w:type="character" w:customStyle="1" w:styleId="cit-doi2">
    <w:name w:val="cit-doi2"/>
    <w:basedOn w:val="DefaultParagraphFont"/>
    <w:rsid w:val="006470CA"/>
  </w:style>
  <w:style w:type="table" w:styleId="LightList">
    <w:name w:val="Light List"/>
    <w:basedOn w:val="TableNormal"/>
    <w:uiPriority w:val="61"/>
    <w:rsid w:val="008A36B9"/>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LineNumber">
    <w:name w:val="line number"/>
    <w:basedOn w:val="DefaultParagraphFont"/>
    <w:uiPriority w:val="99"/>
    <w:semiHidden/>
    <w:unhideWhenUsed/>
    <w:rsid w:val="007F1A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590A"/>
    <w:rPr>
      <w:color w:val="0000FF"/>
      <w:u w:val="single"/>
    </w:rPr>
  </w:style>
  <w:style w:type="paragraph" w:styleId="ListParagraph">
    <w:name w:val="List Paragraph"/>
    <w:basedOn w:val="Normal"/>
    <w:uiPriority w:val="34"/>
    <w:qFormat/>
    <w:rsid w:val="0016725D"/>
    <w:pPr>
      <w:spacing w:line="276" w:lineRule="auto"/>
      <w:ind w:left="720"/>
      <w:contextualSpacing/>
    </w:pPr>
    <w:rPr>
      <w:rFonts w:ascii="Calibri" w:eastAsia="Times New Roman" w:hAnsi="Calibri" w:cs="Times New Roman"/>
    </w:rPr>
  </w:style>
  <w:style w:type="paragraph" w:styleId="BalloonText">
    <w:name w:val="Balloon Text"/>
    <w:basedOn w:val="Normal"/>
    <w:link w:val="BalloonTextChar"/>
    <w:uiPriority w:val="99"/>
    <w:semiHidden/>
    <w:unhideWhenUsed/>
    <w:rsid w:val="001672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25D"/>
    <w:rPr>
      <w:rFonts w:ascii="Tahoma" w:hAnsi="Tahoma" w:cs="Tahoma"/>
      <w:sz w:val="16"/>
      <w:szCs w:val="16"/>
    </w:rPr>
  </w:style>
  <w:style w:type="table" w:styleId="TableGrid">
    <w:name w:val="Table Grid"/>
    <w:basedOn w:val="TableNormal"/>
    <w:uiPriority w:val="59"/>
    <w:rsid w:val="00331ED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itel">
    <w:name w:val="M_Titel"/>
    <w:basedOn w:val="Normal"/>
    <w:autoRedefine/>
    <w:rsid w:val="003F212F"/>
    <w:pPr>
      <w:spacing w:before="240" w:after="0"/>
    </w:pPr>
    <w:rPr>
      <w:rFonts w:ascii="Times New Roman" w:eastAsia="Times New Roman" w:hAnsi="Times New Roman" w:cs="Times New Roman"/>
      <w:b/>
      <w:color w:val="000000"/>
      <w:sz w:val="36"/>
      <w:szCs w:val="24"/>
      <w:lang w:eastAsia="de-DE"/>
    </w:rPr>
  </w:style>
  <w:style w:type="paragraph" w:customStyle="1" w:styleId="Default">
    <w:name w:val="Default"/>
    <w:rsid w:val="00EA2288"/>
    <w:pPr>
      <w:autoSpaceDE w:val="0"/>
      <w:autoSpaceDN w:val="0"/>
      <w:adjustRightInd w:val="0"/>
      <w:spacing w:after="0"/>
    </w:pPr>
    <w:rPr>
      <w:rFonts w:ascii="Code" w:hAnsi="Code" w:cs="Code"/>
      <w:color w:val="000000"/>
      <w:sz w:val="24"/>
      <w:szCs w:val="24"/>
    </w:rPr>
  </w:style>
  <w:style w:type="table" w:styleId="LightShading">
    <w:name w:val="Light Shading"/>
    <w:basedOn w:val="TableNormal"/>
    <w:uiPriority w:val="60"/>
    <w:rsid w:val="003D1969"/>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050527"/>
    <w:rPr>
      <w:sz w:val="16"/>
      <w:szCs w:val="16"/>
    </w:rPr>
  </w:style>
  <w:style w:type="paragraph" w:styleId="CommentText">
    <w:name w:val="annotation text"/>
    <w:basedOn w:val="Normal"/>
    <w:link w:val="CommentTextChar"/>
    <w:uiPriority w:val="99"/>
    <w:semiHidden/>
    <w:unhideWhenUsed/>
    <w:rsid w:val="00050527"/>
    <w:rPr>
      <w:sz w:val="20"/>
      <w:szCs w:val="20"/>
    </w:rPr>
  </w:style>
  <w:style w:type="character" w:customStyle="1" w:styleId="CommentTextChar">
    <w:name w:val="Comment Text Char"/>
    <w:basedOn w:val="DefaultParagraphFont"/>
    <w:link w:val="CommentText"/>
    <w:uiPriority w:val="99"/>
    <w:semiHidden/>
    <w:rsid w:val="00050527"/>
    <w:rPr>
      <w:sz w:val="20"/>
      <w:szCs w:val="20"/>
    </w:rPr>
  </w:style>
  <w:style w:type="paragraph" w:styleId="CommentSubject">
    <w:name w:val="annotation subject"/>
    <w:basedOn w:val="CommentText"/>
    <w:next w:val="CommentText"/>
    <w:link w:val="CommentSubjectChar"/>
    <w:uiPriority w:val="99"/>
    <w:semiHidden/>
    <w:unhideWhenUsed/>
    <w:rsid w:val="00050527"/>
    <w:rPr>
      <w:b/>
      <w:bCs/>
    </w:rPr>
  </w:style>
  <w:style w:type="character" w:customStyle="1" w:styleId="CommentSubjectChar">
    <w:name w:val="Comment Subject Char"/>
    <w:basedOn w:val="CommentTextChar"/>
    <w:link w:val="CommentSubject"/>
    <w:uiPriority w:val="99"/>
    <w:semiHidden/>
    <w:rsid w:val="00050527"/>
    <w:rPr>
      <w:b/>
      <w:bCs/>
      <w:sz w:val="20"/>
      <w:szCs w:val="20"/>
    </w:rPr>
  </w:style>
  <w:style w:type="character" w:styleId="HTMLCite">
    <w:name w:val="HTML Cite"/>
    <w:basedOn w:val="DefaultParagraphFont"/>
    <w:uiPriority w:val="99"/>
    <w:semiHidden/>
    <w:unhideWhenUsed/>
    <w:rsid w:val="006470CA"/>
    <w:rPr>
      <w:i/>
      <w:iCs/>
    </w:rPr>
  </w:style>
  <w:style w:type="character" w:styleId="Emphasis">
    <w:name w:val="Emphasis"/>
    <w:basedOn w:val="DefaultParagraphFont"/>
    <w:uiPriority w:val="20"/>
    <w:qFormat/>
    <w:rsid w:val="006470CA"/>
    <w:rPr>
      <w:i/>
      <w:iCs/>
    </w:rPr>
  </w:style>
  <w:style w:type="character" w:customStyle="1" w:styleId="cit-auth2">
    <w:name w:val="cit-auth2"/>
    <w:basedOn w:val="DefaultParagraphFont"/>
    <w:rsid w:val="006470CA"/>
  </w:style>
  <w:style w:type="character" w:customStyle="1" w:styleId="cit-sep3">
    <w:name w:val="cit-sep3"/>
    <w:basedOn w:val="DefaultParagraphFont"/>
    <w:rsid w:val="006470CA"/>
  </w:style>
  <w:style w:type="character" w:customStyle="1" w:styleId="cit-title3">
    <w:name w:val="cit-title3"/>
    <w:basedOn w:val="DefaultParagraphFont"/>
    <w:rsid w:val="006470CA"/>
  </w:style>
  <w:style w:type="character" w:customStyle="1" w:styleId="cit-print-date">
    <w:name w:val="cit-print-date"/>
    <w:basedOn w:val="DefaultParagraphFont"/>
    <w:rsid w:val="006470CA"/>
  </w:style>
  <w:style w:type="character" w:customStyle="1" w:styleId="cit-vol">
    <w:name w:val="cit-vol"/>
    <w:basedOn w:val="DefaultParagraphFont"/>
    <w:rsid w:val="006470CA"/>
  </w:style>
  <w:style w:type="character" w:customStyle="1" w:styleId="cit-pages">
    <w:name w:val="cit-pages"/>
    <w:basedOn w:val="DefaultParagraphFont"/>
    <w:rsid w:val="006470CA"/>
  </w:style>
  <w:style w:type="character" w:customStyle="1" w:styleId="cit-first-page">
    <w:name w:val="cit-first-page"/>
    <w:basedOn w:val="DefaultParagraphFont"/>
    <w:rsid w:val="006470CA"/>
  </w:style>
  <w:style w:type="character" w:customStyle="1" w:styleId="cit-last-page2">
    <w:name w:val="cit-last-page2"/>
    <w:basedOn w:val="DefaultParagraphFont"/>
    <w:rsid w:val="006470CA"/>
  </w:style>
  <w:style w:type="character" w:customStyle="1" w:styleId="cit-ahead-of-print-date">
    <w:name w:val="cit-ahead-of-print-date"/>
    <w:basedOn w:val="DefaultParagraphFont"/>
    <w:rsid w:val="006470CA"/>
  </w:style>
  <w:style w:type="character" w:customStyle="1" w:styleId="cit-doi2">
    <w:name w:val="cit-doi2"/>
    <w:basedOn w:val="DefaultParagraphFont"/>
    <w:rsid w:val="006470CA"/>
  </w:style>
  <w:style w:type="table" w:styleId="LightList">
    <w:name w:val="Light List"/>
    <w:basedOn w:val="TableNormal"/>
    <w:uiPriority w:val="61"/>
    <w:rsid w:val="008A36B9"/>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LineNumber">
    <w:name w:val="line number"/>
    <w:basedOn w:val="DefaultParagraphFont"/>
    <w:uiPriority w:val="99"/>
    <w:semiHidden/>
    <w:unhideWhenUsed/>
    <w:rsid w:val="007F1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99997">
      <w:bodyDiv w:val="1"/>
      <w:marLeft w:val="0"/>
      <w:marRight w:val="0"/>
      <w:marTop w:val="0"/>
      <w:marBottom w:val="0"/>
      <w:divBdr>
        <w:top w:val="none" w:sz="0" w:space="0" w:color="auto"/>
        <w:left w:val="none" w:sz="0" w:space="0" w:color="auto"/>
        <w:bottom w:val="none" w:sz="0" w:space="0" w:color="auto"/>
        <w:right w:val="none" w:sz="0" w:space="0" w:color="auto"/>
      </w:divBdr>
    </w:div>
    <w:div w:id="80683962">
      <w:bodyDiv w:val="1"/>
      <w:marLeft w:val="0"/>
      <w:marRight w:val="0"/>
      <w:marTop w:val="0"/>
      <w:marBottom w:val="0"/>
      <w:divBdr>
        <w:top w:val="none" w:sz="0" w:space="0" w:color="auto"/>
        <w:left w:val="none" w:sz="0" w:space="0" w:color="auto"/>
        <w:bottom w:val="none" w:sz="0" w:space="0" w:color="auto"/>
        <w:right w:val="none" w:sz="0" w:space="0" w:color="auto"/>
      </w:divBdr>
    </w:div>
    <w:div w:id="151410154">
      <w:bodyDiv w:val="1"/>
      <w:marLeft w:val="0"/>
      <w:marRight w:val="0"/>
      <w:marTop w:val="0"/>
      <w:marBottom w:val="0"/>
      <w:divBdr>
        <w:top w:val="none" w:sz="0" w:space="0" w:color="auto"/>
        <w:left w:val="none" w:sz="0" w:space="0" w:color="auto"/>
        <w:bottom w:val="none" w:sz="0" w:space="0" w:color="auto"/>
        <w:right w:val="none" w:sz="0" w:space="0" w:color="auto"/>
      </w:divBdr>
    </w:div>
    <w:div w:id="293759441">
      <w:bodyDiv w:val="1"/>
      <w:marLeft w:val="0"/>
      <w:marRight w:val="0"/>
      <w:marTop w:val="0"/>
      <w:marBottom w:val="0"/>
      <w:divBdr>
        <w:top w:val="none" w:sz="0" w:space="0" w:color="auto"/>
        <w:left w:val="none" w:sz="0" w:space="0" w:color="auto"/>
        <w:bottom w:val="none" w:sz="0" w:space="0" w:color="auto"/>
        <w:right w:val="none" w:sz="0" w:space="0" w:color="auto"/>
      </w:divBdr>
      <w:divsChild>
        <w:div w:id="2124493398">
          <w:marLeft w:val="0"/>
          <w:marRight w:val="0"/>
          <w:marTop w:val="150"/>
          <w:marBottom w:val="0"/>
          <w:divBdr>
            <w:top w:val="none" w:sz="0" w:space="0" w:color="auto"/>
            <w:left w:val="none" w:sz="0" w:space="0" w:color="auto"/>
            <w:bottom w:val="none" w:sz="0" w:space="0" w:color="auto"/>
            <w:right w:val="none" w:sz="0" w:space="0" w:color="auto"/>
          </w:divBdr>
          <w:divsChild>
            <w:div w:id="910846753">
              <w:marLeft w:val="0"/>
              <w:marRight w:val="0"/>
              <w:marTop w:val="0"/>
              <w:marBottom w:val="0"/>
              <w:divBdr>
                <w:top w:val="none" w:sz="0" w:space="0" w:color="auto"/>
                <w:left w:val="none" w:sz="0" w:space="0" w:color="auto"/>
                <w:bottom w:val="none" w:sz="0" w:space="0" w:color="auto"/>
                <w:right w:val="none" w:sz="0" w:space="0" w:color="auto"/>
              </w:divBdr>
              <w:divsChild>
                <w:div w:id="1840852560">
                  <w:marLeft w:val="0"/>
                  <w:marRight w:val="0"/>
                  <w:marTop w:val="0"/>
                  <w:marBottom w:val="0"/>
                  <w:divBdr>
                    <w:top w:val="none" w:sz="0" w:space="0" w:color="auto"/>
                    <w:left w:val="none" w:sz="0" w:space="0" w:color="auto"/>
                    <w:bottom w:val="none" w:sz="0" w:space="0" w:color="auto"/>
                    <w:right w:val="none" w:sz="0" w:space="0" w:color="auto"/>
                  </w:divBdr>
                  <w:divsChild>
                    <w:div w:id="49468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169036">
      <w:bodyDiv w:val="1"/>
      <w:marLeft w:val="0"/>
      <w:marRight w:val="0"/>
      <w:marTop w:val="0"/>
      <w:marBottom w:val="0"/>
      <w:divBdr>
        <w:top w:val="none" w:sz="0" w:space="0" w:color="auto"/>
        <w:left w:val="none" w:sz="0" w:space="0" w:color="auto"/>
        <w:bottom w:val="none" w:sz="0" w:space="0" w:color="auto"/>
        <w:right w:val="none" w:sz="0" w:space="0" w:color="auto"/>
      </w:divBdr>
    </w:div>
    <w:div w:id="933316906">
      <w:bodyDiv w:val="1"/>
      <w:marLeft w:val="0"/>
      <w:marRight w:val="0"/>
      <w:marTop w:val="0"/>
      <w:marBottom w:val="0"/>
      <w:divBdr>
        <w:top w:val="none" w:sz="0" w:space="0" w:color="auto"/>
        <w:left w:val="none" w:sz="0" w:space="0" w:color="auto"/>
        <w:bottom w:val="none" w:sz="0" w:space="0" w:color="auto"/>
        <w:right w:val="none" w:sz="0" w:space="0" w:color="auto"/>
      </w:divBdr>
    </w:div>
    <w:div w:id="1096171767">
      <w:bodyDiv w:val="1"/>
      <w:marLeft w:val="0"/>
      <w:marRight w:val="0"/>
      <w:marTop w:val="0"/>
      <w:marBottom w:val="0"/>
      <w:divBdr>
        <w:top w:val="none" w:sz="0" w:space="0" w:color="auto"/>
        <w:left w:val="none" w:sz="0" w:space="0" w:color="auto"/>
        <w:bottom w:val="none" w:sz="0" w:space="0" w:color="auto"/>
        <w:right w:val="none" w:sz="0" w:space="0" w:color="auto"/>
      </w:divBdr>
    </w:div>
    <w:div w:id="1267732826">
      <w:bodyDiv w:val="1"/>
      <w:marLeft w:val="0"/>
      <w:marRight w:val="0"/>
      <w:marTop w:val="0"/>
      <w:marBottom w:val="0"/>
      <w:divBdr>
        <w:top w:val="none" w:sz="0" w:space="0" w:color="auto"/>
        <w:left w:val="none" w:sz="0" w:space="0" w:color="auto"/>
        <w:bottom w:val="none" w:sz="0" w:space="0" w:color="auto"/>
        <w:right w:val="none" w:sz="0" w:space="0" w:color="auto"/>
      </w:divBdr>
    </w:div>
    <w:div w:id="1473055743">
      <w:bodyDiv w:val="1"/>
      <w:marLeft w:val="0"/>
      <w:marRight w:val="0"/>
      <w:marTop w:val="0"/>
      <w:marBottom w:val="0"/>
      <w:divBdr>
        <w:top w:val="none" w:sz="0" w:space="0" w:color="auto"/>
        <w:left w:val="none" w:sz="0" w:space="0" w:color="auto"/>
        <w:bottom w:val="none" w:sz="0" w:space="0" w:color="auto"/>
        <w:right w:val="none" w:sz="0" w:space="0" w:color="auto"/>
      </w:divBdr>
      <w:divsChild>
        <w:div w:id="1151219294">
          <w:marLeft w:val="-2760"/>
          <w:marRight w:val="0"/>
          <w:marTop w:val="0"/>
          <w:marBottom w:val="0"/>
          <w:divBdr>
            <w:top w:val="none" w:sz="0" w:space="0" w:color="auto"/>
            <w:left w:val="none" w:sz="0" w:space="0" w:color="auto"/>
            <w:bottom w:val="none" w:sz="0" w:space="0" w:color="auto"/>
            <w:right w:val="none" w:sz="0" w:space="0" w:color="auto"/>
          </w:divBdr>
          <w:divsChild>
            <w:div w:id="949816539">
              <w:marLeft w:val="0"/>
              <w:marRight w:val="0"/>
              <w:marTop w:val="0"/>
              <w:marBottom w:val="0"/>
              <w:divBdr>
                <w:top w:val="none" w:sz="0" w:space="0" w:color="auto"/>
                <w:left w:val="none" w:sz="0" w:space="0" w:color="auto"/>
                <w:bottom w:val="none" w:sz="0" w:space="0" w:color="auto"/>
                <w:right w:val="single" w:sz="6" w:space="0" w:color="C5D3E7"/>
              </w:divBdr>
              <w:divsChild>
                <w:div w:id="2082867552">
                  <w:marLeft w:val="0"/>
                  <w:marRight w:val="0"/>
                  <w:marTop w:val="0"/>
                  <w:marBottom w:val="0"/>
                  <w:divBdr>
                    <w:top w:val="none" w:sz="0" w:space="0" w:color="auto"/>
                    <w:left w:val="none" w:sz="0" w:space="0" w:color="auto"/>
                    <w:bottom w:val="none" w:sz="0" w:space="0" w:color="auto"/>
                    <w:right w:val="none" w:sz="0" w:space="0" w:color="auto"/>
                  </w:divBdr>
                  <w:divsChild>
                    <w:div w:id="1360937792">
                      <w:marLeft w:val="0"/>
                      <w:marRight w:val="0"/>
                      <w:marTop w:val="0"/>
                      <w:marBottom w:val="0"/>
                      <w:divBdr>
                        <w:top w:val="none" w:sz="0" w:space="0" w:color="auto"/>
                        <w:left w:val="none" w:sz="0" w:space="0" w:color="auto"/>
                        <w:bottom w:val="none" w:sz="0" w:space="0" w:color="auto"/>
                        <w:right w:val="none" w:sz="0" w:space="0" w:color="auto"/>
                      </w:divBdr>
                      <w:divsChild>
                        <w:div w:id="1293898957">
                          <w:marLeft w:val="0"/>
                          <w:marRight w:val="0"/>
                          <w:marTop w:val="0"/>
                          <w:marBottom w:val="0"/>
                          <w:divBdr>
                            <w:top w:val="none" w:sz="0" w:space="0" w:color="auto"/>
                            <w:left w:val="none" w:sz="0" w:space="0" w:color="auto"/>
                            <w:bottom w:val="none" w:sz="0" w:space="0" w:color="auto"/>
                            <w:right w:val="none" w:sz="0" w:space="0" w:color="auto"/>
                          </w:divBdr>
                          <w:divsChild>
                            <w:div w:id="1164279702">
                              <w:marLeft w:val="0"/>
                              <w:marRight w:val="0"/>
                              <w:marTop w:val="0"/>
                              <w:marBottom w:val="0"/>
                              <w:divBdr>
                                <w:top w:val="none" w:sz="0" w:space="0" w:color="auto"/>
                                <w:left w:val="none" w:sz="0" w:space="0" w:color="auto"/>
                                <w:bottom w:val="none" w:sz="0" w:space="0" w:color="auto"/>
                                <w:right w:val="none" w:sz="0" w:space="0" w:color="auto"/>
                              </w:divBdr>
                              <w:divsChild>
                                <w:div w:id="1321076882">
                                  <w:marLeft w:val="0"/>
                                  <w:marRight w:val="0"/>
                                  <w:marTop w:val="0"/>
                                  <w:marBottom w:val="0"/>
                                  <w:divBdr>
                                    <w:top w:val="none" w:sz="0" w:space="0" w:color="auto"/>
                                    <w:left w:val="none" w:sz="0" w:space="0" w:color="auto"/>
                                    <w:bottom w:val="none" w:sz="0" w:space="0" w:color="auto"/>
                                    <w:right w:val="none" w:sz="0" w:space="0" w:color="auto"/>
                                  </w:divBdr>
                                  <w:divsChild>
                                    <w:div w:id="1076441450">
                                      <w:marLeft w:val="0"/>
                                      <w:marRight w:val="0"/>
                                      <w:marTop w:val="300"/>
                                      <w:marBottom w:val="0"/>
                                      <w:divBdr>
                                        <w:top w:val="none" w:sz="0" w:space="0" w:color="auto"/>
                                        <w:left w:val="none" w:sz="0" w:space="0" w:color="auto"/>
                                        <w:bottom w:val="none" w:sz="0" w:space="0" w:color="auto"/>
                                        <w:right w:val="none" w:sz="0" w:space="0" w:color="auto"/>
                                      </w:divBdr>
                                      <w:divsChild>
                                        <w:div w:id="1985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9922701">
      <w:bodyDiv w:val="1"/>
      <w:marLeft w:val="0"/>
      <w:marRight w:val="0"/>
      <w:marTop w:val="0"/>
      <w:marBottom w:val="0"/>
      <w:divBdr>
        <w:top w:val="none" w:sz="0" w:space="0" w:color="auto"/>
        <w:left w:val="none" w:sz="0" w:space="0" w:color="auto"/>
        <w:bottom w:val="none" w:sz="0" w:space="0" w:color="auto"/>
        <w:right w:val="none" w:sz="0" w:space="0" w:color="auto"/>
      </w:divBdr>
    </w:div>
    <w:div w:id="1622686679">
      <w:bodyDiv w:val="1"/>
      <w:marLeft w:val="0"/>
      <w:marRight w:val="0"/>
      <w:marTop w:val="0"/>
      <w:marBottom w:val="0"/>
      <w:divBdr>
        <w:top w:val="none" w:sz="0" w:space="0" w:color="auto"/>
        <w:left w:val="none" w:sz="0" w:space="0" w:color="auto"/>
        <w:bottom w:val="none" w:sz="0" w:space="0" w:color="auto"/>
        <w:right w:val="none" w:sz="0" w:space="0" w:color="auto"/>
      </w:divBdr>
    </w:div>
    <w:div w:id="1693070687">
      <w:bodyDiv w:val="1"/>
      <w:marLeft w:val="0"/>
      <w:marRight w:val="0"/>
      <w:marTop w:val="0"/>
      <w:marBottom w:val="0"/>
      <w:divBdr>
        <w:top w:val="none" w:sz="0" w:space="0" w:color="auto"/>
        <w:left w:val="none" w:sz="0" w:space="0" w:color="auto"/>
        <w:bottom w:val="none" w:sz="0" w:space="0" w:color="auto"/>
        <w:right w:val="none" w:sz="0" w:space="0" w:color="auto"/>
      </w:divBdr>
    </w:div>
    <w:div w:id="1961105376">
      <w:bodyDiv w:val="1"/>
      <w:marLeft w:val="0"/>
      <w:marRight w:val="0"/>
      <w:marTop w:val="0"/>
      <w:marBottom w:val="0"/>
      <w:divBdr>
        <w:top w:val="none" w:sz="0" w:space="0" w:color="auto"/>
        <w:left w:val="none" w:sz="0" w:space="0" w:color="auto"/>
        <w:bottom w:val="none" w:sz="0" w:space="0" w:color="auto"/>
        <w:right w:val="none" w:sz="0" w:space="0" w:color="auto"/>
      </w:divBdr>
    </w:div>
    <w:div w:id="196943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dm89@gmail.com" TargetMode="External"/><Relationship Id="rId13" Type="http://schemas.openxmlformats.org/officeDocument/2006/relationships/hyperlink" Target="mailto:dainglis@wsu.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ilesg23@gmail.com" TargetMode="External"/><Relationship Id="rId12" Type="http://schemas.openxmlformats.org/officeDocument/2006/relationships/hyperlink" Target="mailto:milesc@wsu.edu" TargetMode="External"/><Relationship Id="rId17" Type="http://schemas.openxmlformats.org/officeDocument/2006/relationships/hyperlink" Target="http://ecaaser3.ecaa.ntu.edu.tw/weifang/Bio-ctrl/cuc-chap1.pdf" TargetMode="External"/><Relationship Id="rId2" Type="http://schemas.openxmlformats.org/officeDocument/2006/relationships/numbering" Target="numbering.xml"/><Relationship Id="rId16" Type="http://schemas.openxmlformats.org/officeDocument/2006/relationships/hyperlink" Target="http://www.weedguardplus.com/faqs.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nnifer.Moore-Kucera@ttu.edu" TargetMode="External"/><Relationship Id="rId5" Type="http://schemas.openxmlformats.org/officeDocument/2006/relationships/settings" Target="settings.xml"/><Relationship Id="rId15" Type="http://schemas.openxmlformats.org/officeDocument/2006/relationships/hyperlink" Target="http://www.novamont.com/default.asp?id=505" TargetMode="External"/><Relationship Id="rId10" Type="http://schemas.openxmlformats.org/officeDocument/2006/relationships/hyperlink" Target="mailto:marianne.powell@wsu.ed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ndrewc.ely@gmail.com" TargetMode="External"/><Relationship Id="rId14" Type="http://schemas.openxmlformats.org/officeDocument/2006/relationships/hyperlink" Target="mailto:Marion.Brodhagen@ww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1257-B0D9-4E1A-87B5-1D1693D3C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8174</Words>
  <Characters>46597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Brodhagen</dc:creator>
  <cp:lastModifiedBy>Marion Brodhagen</cp:lastModifiedBy>
  <cp:revision>4</cp:revision>
  <cp:lastPrinted>2012-09-12T20:24:00Z</cp:lastPrinted>
  <dcterms:created xsi:type="dcterms:W3CDTF">2012-10-05T23:20:00Z</dcterms:created>
  <dcterms:modified xsi:type="dcterms:W3CDTF">2012-10-05T23:36:00Z</dcterms:modified>
</cp:coreProperties>
</file>